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8C102" w14:textId="2CB98207" w:rsidR="00ED4171" w:rsidRDefault="00ED4171" w:rsidP="00ED4171">
      <w:pPr>
        <w:pStyle w:val="Heading1"/>
      </w:pPr>
      <w:bookmarkStart w:id="0" w:name="_Ref205194140"/>
      <w:proofErr w:type="spellStart"/>
      <w:r w:rsidRPr="00ED4171">
        <w:t>Форма</w:t>
      </w:r>
      <w:proofErr w:type="spellEnd"/>
      <w:r w:rsidRPr="00ED4171">
        <w:t xml:space="preserve"> </w:t>
      </w:r>
      <w:proofErr w:type="spellStart"/>
      <w:r w:rsidRPr="00ED4171">
        <w:t>информированного</w:t>
      </w:r>
      <w:proofErr w:type="spellEnd"/>
      <w:r w:rsidRPr="00ED4171">
        <w:t xml:space="preserve"> </w:t>
      </w:r>
      <w:proofErr w:type="spellStart"/>
      <w:r w:rsidRPr="00ED4171">
        <w:t>согласия</w:t>
      </w:r>
      <w:proofErr w:type="spellEnd"/>
    </w:p>
    <w:p w14:paraId="0CA5C70A" w14:textId="77777777" w:rsidR="00ED4171" w:rsidRPr="00E64F3E" w:rsidRDefault="00ED4171" w:rsidP="00ED4171">
      <w:pPr>
        <w:rPr>
          <w:rFonts w:asciiTheme="minorHAnsi" w:eastAsia="Times New Roman" w:hAnsiTheme="minorHAnsi" w:cstheme="minorHAnsi"/>
          <w:i/>
          <w:iCs/>
          <w:color w:val="3F3F3F" w:themeColor="text1"/>
          <w:sz w:val="22"/>
          <w:szCs w:val="22"/>
        </w:rPr>
      </w:pPr>
    </w:p>
    <w:p w14:paraId="58C126B8" w14:textId="77777777" w:rsidR="00ED4171" w:rsidRPr="00ED4171" w:rsidRDefault="00ED4171" w:rsidP="00ED4171">
      <w:pPr>
        <w:rPr>
          <w:rFonts w:asciiTheme="minorHAnsi" w:eastAsia="Times New Roman" w:hAnsiTheme="minorHAnsi" w:cstheme="minorHAnsi"/>
          <w:i/>
          <w:iCs/>
          <w:color w:val="2166AC" w:themeColor="accent6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i/>
          <w:iCs/>
          <w:color w:val="2166AC" w:themeColor="accent6"/>
          <w:sz w:val="22"/>
          <w:szCs w:val="22"/>
          <w:lang w:val="ru-RU"/>
        </w:rPr>
        <w:t xml:space="preserve">/Текст откроется при нажатии на ссылку на опрос / </w:t>
      </w:r>
    </w:p>
    <w:p w14:paraId="04F73524" w14:textId="77777777" w:rsidR="00ED4171" w:rsidRPr="00ED4171" w:rsidRDefault="00ED4171" w:rsidP="00ED4171">
      <w:pPr>
        <w:ind w:left="708"/>
        <w:rPr>
          <w:rFonts w:asciiTheme="minorHAnsi" w:eastAsia="Times New Roman" w:hAnsiTheme="minorHAnsi" w:cstheme="minorHAnsi"/>
          <w:i/>
          <w:iCs/>
          <w:color w:val="3F3F3F" w:themeColor="text1"/>
          <w:sz w:val="22"/>
          <w:szCs w:val="22"/>
          <w:lang w:val="ru-RU"/>
        </w:rPr>
      </w:pPr>
    </w:p>
    <w:p w14:paraId="1ABE66D2" w14:textId="77777777" w:rsidR="00ED4171" w:rsidRPr="00ED4171" w:rsidRDefault="00ED4171" w:rsidP="00ED4171">
      <w:pPr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</w:pPr>
      <w:proofErr w:type="spellStart"/>
      <w:r w:rsidRPr="00ED4171">
        <w:rPr>
          <w:rFonts w:asciiTheme="minorHAnsi" w:eastAsia="Times New Roman" w:hAnsiTheme="minorHAnsi" w:cstheme="minorHAnsi"/>
          <w:b/>
          <w:color w:val="3F3F3F" w:themeColor="text1"/>
          <w:sz w:val="22"/>
          <w:szCs w:val="22"/>
          <w:lang w:val="ru-RU"/>
        </w:rPr>
        <w:t>Mis</w:t>
      </w:r>
      <w:proofErr w:type="spellEnd"/>
      <w:r w:rsidRPr="00ED4171">
        <w:rPr>
          <w:rFonts w:asciiTheme="minorHAnsi" w:eastAsia="Times New Roman" w:hAnsiTheme="minorHAnsi" w:cstheme="minorHAnsi"/>
          <w:b/>
          <w:color w:val="3F3F3F" w:themeColor="text1"/>
          <w:sz w:val="22"/>
          <w:szCs w:val="22"/>
          <w:lang w:val="ru-RU"/>
        </w:rPr>
        <w:t xml:space="preserve"> </w:t>
      </w:r>
      <w:proofErr w:type="spellStart"/>
      <w:r w:rsidRPr="00ED4171">
        <w:rPr>
          <w:rFonts w:asciiTheme="minorHAnsi" w:eastAsia="Times New Roman" w:hAnsiTheme="minorHAnsi" w:cstheme="minorHAnsi"/>
          <w:b/>
          <w:color w:val="3F3F3F" w:themeColor="text1"/>
          <w:sz w:val="22"/>
          <w:szCs w:val="22"/>
          <w:lang w:val="ru-RU"/>
        </w:rPr>
        <w:t>keeles</w:t>
      </w:r>
      <w:proofErr w:type="spellEnd"/>
      <w:r w:rsidRPr="00ED4171">
        <w:rPr>
          <w:rFonts w:asciiTheme="minorHAnsi" w:eastAsia="Times New Roman" w:hAnsiTheme="minorHAnsi" w:cstheme="minorHAnsi"/>
          <w:b/>
          <w:color w:val="3F3F3F" w:themeColor="text1"/>
          <w:sz w:val="22"/>
          <w:szCs w:val="22"/>
          <w:lang w:val="ru-RU"/>
        </w:rPr>
        <w:t xml:space="preserve"> </w:t>
      </w:r>
      <w:proofErr w:type="spellStart"/>
      <w:r w:rsidRPr="00ED4171">
        <w:rPr>
          <w:rFonts w:asciiTheme="minorHAnsi" w:eastAsia="Times New Roman" w:hAnsiTheme="minorHAnsi" w:cstheme="minorHAnsi"/>
          <w:b/>
          <w:color w:val="3F3F3F" w:themeColor="text1"/>
          <w:sz w:val="22"/>
          <w:szCs w:val="22"/>
          <w:lang w:val="ru-RU"/>
        </w:rPr>
        <w:t>soovite</w:t>
      </w:r>
      <w:proofErr w:type="spellEnd"/>
      <w:r w:rsidRPr="00ED4171">
        <w:rPr>
          <w:rFonts w:asciiTheme="minorHAnsi" w:eastAsia="Times New Roman" w:hAnsiTheme="minorHAnsi" w:cstheme="minorHAnsi"/>
          <w:b/>
          <w:color w:val="3F3F3F" w:themeColor="text1"/>
          <w:sz w:val="22"/>
          <w:szCs w:val="22"/>
          <w:lang w:val="ru-RU"/>
        </w:rPr>
        <w:t xml:space="preserve"> </w:t>
      </w:r>
      <w:proofErr w:type="spellStart"/>
      <w:r w:rsidRPr="00ED4171">
        <w:rPr>
          <w:rFonts w:asciiTheme="minorHAnsi" w:eastAsia="Times New Roman" w:hAnsiTheme="minorHAnsi" w:cstheme="minorHAnsi"/>
          <w:b/>
          <w:color w:val="3F3F3F" w:themeColor="text1"/>
          <w:sz w:val="22"/>
          <w:szCs w:val="22"/>
          <w:lang w:val="ru-RU"/>
        </w:rPr>
        <w:t>ankeedi</w:t>
      </w:r>
      <w:proofErr w:type="spellEnd"/>
      <w:r w:rsidRPr="00ED4171">
        <w:rPr>
          <w:rFonts w:asciiTheme="minorHAnsi" w:eastAsia="Times New Roman" w:hAnsiTheme="minorHAnsi" w:cstheme="minorHAnsi"/>
          <w:b/>
          <w:color w:val="3F3F3F" w:themeColor="text1"/>
          <w:sz w:val="22"/>
          <w:szCs w:val="22"/>
          <w:lang w:val="ru-RU"/>
        </w:rPr>
        <w:t xml:space="preserve"> </w:t>
      </w:r>
      <w:proofErr w:type="spellStart"/>
      <w:r w:rsidRPr="00ED4171">
        <w:rPr>
          <w:rFonts w:asciiTheme="minorHAnsi" w:eastAsia="Times New Roman" w:hAnsiTheme="minorHAnsi" w:cstheme="minorHAnsi"/>
          <w:b/>
          <w:color w:val="3F3F3F" w:themeColor="text1"/>
          <w:sz w:val="22"/>
          <w:szCs w:val="22"/>
          <w:lang w:val="ru-RU"/>
        </w:rPr>
        <w:t>täita</w:t>
      </w:r>
      <w:proofErr w:type="spellEnd"/>
      <w:r w:rsidRPr="00ED4171">
        <w:rPr>
          <w:rFonts w:asciiTheme="minorHAnsi" w:eastAsia="Times New Roman" w:hAnsiTheme="minorHAnsi" w:cstheme="minorHAnsi"/>
          <w:b/>
          <w:color w:val="3F3F3F" w:themeColor="text1"/>
          <w:sz w:val="22"/>
          <w:szCs w:val="22"/>
          <w:lang w:val="ru-RU"/>
        </w:rPr>
        <w:t>? / На каком языке Вы хотите заполнить анкету?</w:t>
      </w:r>
    </w:p>
    <w:p w14:paraId="157B375F" w14:textId="77777777" w:rsidR="00ED4171" w:rsidRPr="00ED4171" w:rsidRDefault="00ED4171" w:rsidP="00ED4171">
      <w:pPr>
        <w:numPr>
          <w:ilvl w:val="0"/>
          <w:numId w:val="45"/>
        </w:numPr>
        <w:ind w:left="1428"/>
        <w:rPr>
          <w:rFonts w:asciiTheme="minorHAnsi" w:eastAsia="Times New Roman" w:hAnsiTheme="minorHAnsi" w:cstheme="minorHAnsi"/>
          <w:b/>
          <w:color w:val="3F3F3F" w:themeColor="text1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>Eesti</w:t>
      </w:r>
    </w:p>
    <w:p w14:paraId="3307EA04" w14:textId="77777777" w:rsidR="00ED4171" w:rsidRPr="00ED4171" w:rsidRDefault="00ED4171" w:rsidP="00ED4171">
      <w:pPr>
        <w:numPr>
          <w:ilvl w:val="0"/>
          <w:numId w:val="45"/>
        </w:numPr>
        <w:ind w:left="1428"/>
        <w:rPr>
          <w:rFonts w:asciiTheme="minorHAnsi" w:eastAsia="Times New Roman" w:hAnsiTheme="minorHAnsi" w:cstheme="minorHAnsi"/>
          <w:b/>
          <w:color w:val="3F3F3F" w:themeColor="text1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>Русский</w:t>
      </w:r>
    </w:p>
    <w:p w14:paraId="51A95F43" w14:textId="77777777" w:rsidR="00ED4171" w:rsidRPr="00ED4171" w:rsidRDefault="00ED4171" w:rsidP="00ED4171">
      <w:pPr>
        <w:ind w:left="708"/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  <w:lang w:val="ru-RU"/>
        </w:rPr>
      </w:pPr>
    </w:p>
    <w:p w14:paraId="69B875F0" w14:textId="77777777" w:rsidR="00ED4171" w:rsidRPr="00ED4171" w:rsidRDefault="00ED4171" w:rsidP="00ED4171">
      <w:pPr>
        <w:rPr>
          <w:rFonts w:eastAsia="Times New Roman" w:cstheme="minorHAnsi"/>
          <w:b/>
          <w:bCs/>
          <w:color w:val="3F3F3F" w:themeColor="text1"/>
          <w:lang w:val="ru-RU"/>
        </w:rPr>
      </w:pPr>
      <w:r w:rsidRPr="00ED4171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  <w:lang w:val="ru-RU"/>
        </w:rPr>
        <w:t>Условием участия в исследовании является Ваше подтверждение, что Вы ознакомились с целями и методикой исследования, обработкой персональных данных и согласны участвовать в исследовании.</w:t>
      </w:r>
    </w:p>
    <w:p w14:paraId="649167E7" w14:textId="77777777" w:rsidR="00ED4171" w:rsidRPr="00ED4171" w:rsidRDefault="00ED4171" w:rsidP="00ED4171">
      <w:pPr>
        <w:ind w:left="708"/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  <w:lang w:val="ru-RU"/>
        </w:rPr>
      </w:pPr>
    </w:p>
    <w:p w14:paraId="394C0274" w14:textId="77777777" w:rsidR="00ED4171" w:rsidRPr="00ED4171" w:rsidRDefault="00ED4171" w:rsidP="00ED4171">
      <w:pPr>
        <w:rPr>
          <w:rFonts w:asciiTheme="minorHAnsi" w:eastAsia="Times New Roman" w:hAnsiTheme="minorHAnsi" w:cstheme="minorHAnsi"/>
          <w:b/>
          <w:bCs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b/>
          <w:bCs/>
          <w:sz w:val="22"/>
          <w:szCs w:val="22"/>
          <w:lang w:val="ru-RU"/>
        </w:rPr>
        <w:t>Информация об обработке персональных данных:</w:t>
      </w:r>
    </w:p>
    <w:p w14:paraId="693D022D" w14:textId="77777777" w:rsidR="00ED4171" w:rsidRPr="00ED4171" w:rsidRDefault="00ED4171" w:rsidP="00ED4171">
      <w:pPr>
        <w:rPr>
          <w:rFonts w:asciiTheme="minorHAnsi" w:eastAsia="Times New Roman" w:hAnsiTheme="minorHAnsi" w:cstheme="minorHAnsi"/>
          <w:b/>
          <w:bCs/>
          <w:sz w:val="22"/>
          <w:szCs w:val="22"/>
          <w:lang w:val="ru-RU"/>
        </w:rPr>
      </w:pPr>
    </w:p>
    <w:p w14:paraId="3406E772" w14:textId="77777777" w:rsidR="00ED4171" w:rsidRPr="00ED4171" w:rsidRDefault="00ED4171" w:rsidP="00ED4171">
      <w:pPr>
        <w:pStyle w:val="ListParagraph"/>
        <w:numPr>
          <w:ilvl w:val="0"/>
          <w:numId w:val="47"/>
        </w:numPr>
        <w:spacing w:before="0" w:after="0"/>
        <w:ind w:left="360"/>
        <w:contextualSpacing/>
        <w:jc w:val="left"/>
        <w:rPr>
          <w:rFonts w:asciiTheme="minorHAnsi" w:eastAsia="Times New Roman" w:hAnsiTheme="minorHAnsi" w:cstheme="minorHAnsi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sz w:val="22"/>
          <w:szCs w:val="22"/>
          <w:lang w:val="ru-RU"/>
        </w:rPr>
        <w:t>Участие является добровольным. Заполнение занимает примерно 15–20 минут (для детей 7–14 лет около 10 минут). Вы можете в любой момент прервать заполнение или отказаться от участия.</w:t>
      </w:r>
    </w:p>
    <w:p w14:paraId="60AD7FA4" w14:textId="77777777" w:rsidR="00ED4171" w:rsidRPr="00ED4171" w:rsidRDefault="00ED4171" w:rsidP="00ED4171">
      <w:pPr>
        <w:pStyle w:val="ListParagraph"/>
        <w:numPr>
          <w:ilvl w:val="0"/>
          <w:numId w:val="47"/>
        </w:numPr>
        <w:spacing w:before="0" w:after="0"/>
        <w:ind w:left="360"/>
        <w:contextualSpacing/>
        <w:jc w:val="left"/>
        <w:rPr>
          <w:rFonts w:asciiTheme="minorHAnsi" w:eastAsia="Times New Roman" w:hAnsiTheme="minorHAnsi" w:cstheme="minorHAnsi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sz w:val="22"/>
          <w:szCs w:val="22"/>
          <w:lang w:val="ru-RU"/>
        </w:rPr>
        <w:t>Данные, по которым можно напрямую идентифицировать Вас (например, адрес электронной почты, телефон), используются только для отправки приглашения к исследованию и при необходимости для организации телефонного интервью. В базе данных исследования персональные данные заменены косвенной идентификацией, то есть уникальным номером (</w:t>
      </w:r>
      <w:proofErr w:type="spellStart"/>
      <w:r w:rsidRPr="00ED4171">
        <w:rPr>
          <w:rFonts w:asciiTheme="minorHAnsi" w:eastAsia="Times New Roman" w:hAnsiTheme="minorHAnsi" w:cstheme="minorHAnsi"/>
          <w:sz w:val="22"/>
          <w:szCs w:val="22"/>
          <w:lang w:val="ru-RU"/>
        </w:rPr>
        <w:t>псевдонимизированы</w:t>
      </w:r>
      <w:proofErr w:type="spellEnd"/>
      <w:r w:rsidRPr="00ED4171">
        <w:rPr>
          <w:rFonts w:asciiTheme="minorHAnsi" w:eastAsia="Times New Roman" w:hAnsiTheme="minorHAnsi" w:cstheme="minorHAnsi"/>
          <w:sz w:val="22"/>
          <w:szCs w:val="22"/>
          <w:lang w:val="ru-RU"/>
        </w:rPr>
        <w:t>).</w:t>
      </w:r>
    </w:p>
    <w:p w14:paraId="07E9C8F3" w14:textId="1B171C83" w:rsidR="00ED4171" w:rsidRPr="00ED4171" w:rsidRDefault="00ED4171" w:rsidP="00ED4171">
      <w:pPr>
        <w:pStyle w:val="ListParagraph"/>
        <w:numPr>
          <w:ilvl w:val="0"/>
          <w:numId w:val="47"/>
        </w:numPr>
        <w:spacing w:before="0" w:after="0"/>
        <w:ind w:left="360"/>
        <w:contextualSpacing/>
        <w:jc w:val="left"/>
        <w:rPr>
          <w:rFonts w:asciiTheme="minorHAnsi" w:eastAsia="Times New Roman" w:hAnsiTheme="minorHAnsi" w:cstheme="minorHAnsi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sz w:val="22"/>
          <w:szCs w:val="22"/>
          <w:lang w:val="ru-RU"/>
        </w:rPr>
        <w:t xml:space="preserve">Вы можете потребовать удаления своих ответов до 14.06.2026, написав по адресу </w:t>
      </w:r>
      <w:hyperlink r:id="rId11" w:history="1">
        <w:r w:rsidRPr="00ED4171">
          <w:rPr>
            <w:rStyle w:val="Hyperlink"/>
            <w:rFonts w:asciiTheme="minorHAnsi" w:eastAsia="Times New Roman" w:hAnsiTheme="minorHAnsi" w:cstheme="minorHAnsi"/>
            <w:sz w:val="22"/>
            <w:szCs w:val="22"/>
            <w:lang w:val="ru-RU"/>
          </w:rPr>
          <w:t>uuring@turu-uuringute.eu</w:t>
        </w:r>
      </w:hyperlink>
      <w:r w:rsidRPr="00ED4171">
        <w:rPr>
          <w:rFonts w:asciiTheme="minorHAnsi" w:eastAsia="Times New Roman" w:hAnsiTheme="minorHAnsi" w:cstheme="minorHAnsi"/>
          <w:sz w:val="22"/>
          <w:szCs w:val="22"/>
          <w:lang w:val="ru-RU"/>
        </w:rPr>
        <w:t>.</w:t>
      </w:r>
    </w:p>
    <w:p w14:paraId="2ECEBF29" w14:textId="77777777" w:rsidR="00ED4171" w:rsidRPr="00ED4171" w:rsidRDefault="00ED4171" w:rsidP="00ED4171">
      <w:pPr>
        <w:pStyle w:val="ListParagraph"/>
        <w:numPr>
          <w:ilvl w:val="0"/>
          <w:numId w:val="47"/>
        </w:numPr>
        <w:spacing w:before="0" w:after="0"/>
        <w:ind w:left="360"/>
        <w:contextualSpacing/>
        <w:jc w:val="left"/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>Личные данные будут уничтожены 15.06.2026 — будут удалены контактные данные людей, включённых в выборку, и респондентов больше невозможно будет идентифицировать (данные будут анонимизированы).</w:t>
      </w:r>
    </w:p>
    <w:p w14:paraId="4C885A2A" w14:textId="77777777" w:rsidR="00ED4171" w:rsidRPr="00ED4171" w:rsidRDefault="00ED4171" w:rsidP="00ED4171">
      <w:pPr>
        <w:pStyle w:val="ListParagraph"/>
        <w:numPr>
          <w:ilvl w:val="0"/>
          <w:numId w:val="47"/>
        </w:numPr>
        <w:spacing w:before="0" w:after="0"/>
        <w:ind w:left="360"/>
        <w:contextualSpacing/>
        <w:jc w:val="left"/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>Данные хранятся в зашифрованном виде на сервере, расположенном на территории Европейского Союза.</w:t>
      </w:r>
    </w:p>
    <w:p w14:paraId="25F7E808" w14:textId="77777777" w:rsidR="00ED4171" w:rsidRPr="00ED4171" w:rsidRDefault="00ED4171" w:rsidP="00ED4171">
      <w:pPr>
        <w:pStyle w:val="ListParagraph"/>
        <w:numPr>
          <w:ilvl w:val="0"/>
          <w:numId w:val="47"/>
        </w:numPr>
        <w:spacing w:before="0" w:after="0"/>
        <w:ind w:left="360"/>
        <w:contextualSpacing/>
        <w:jc w:val="left"/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</w:pPr>
      <w:proofErr w:type="spellStart"/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>Turu-uuringute</w:t>
      </w:r>
      <w:proofErr w:type="spellEnd"/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 xml:space="preserve"> AS обрабатывает данные по поручению Департамента транспорта. Исследование согласовано с Комитетом по этике исследований человека Тартуского университета и Инспекцией по защите данных.</w:t>
      </w:r>
    </w:p>
    <w:p w14:paraId="328D4E87" w14:textId="77777777" w:rsidR="00ED4171" w:rsidRPr="00ED4171" w:rsidRDefault="00ED4171" w:rsidP="00ED4171">
      <w:pPr>
        <w:pStyle w:val="ListParagraph"/>
        <w:numPr>
          <w:ilvl w:val="0"/>
          <w:numId w:val="47"/>
        </w:numPr>
        <w:spacing w:before="0" w:after="0"/>
        <w:ind w:left="360"/>
        <w:contextualSpacing/>
        <w:jc w:val="left"/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>Департаменту транспорта передаётся анонимизированный массив данных, который хранится бессрочно в целях статистического анализа.</w:t>
      </w:r>
    </w:p>
    <w:p w14:paraId="720A5FCA" w14:textId="77777777" w:rsidR="00ED4171" w:rsidRPr="00ED4171" w:rsidRDefault="00ED4171" w:rsidP="00ED4171">
      <w:pPr>
        <w:pStyle w:val="ListParagraph"/>
        <w:numPr>
          <w:ilvl w:val="0"/>
          <w:numId w:val="47"/>
        </w:numPr>
        <w:spacing w:before="0" w:after="0"/>
        <w:ind w:left="360"/>
        <w:contextualSpacing/>
        <w:jc w:val="left"/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>Результаты исследования будут опубликованы в конце 2026 года в обобщённом виде на сайте Департамента транспорта: transpordiamet.ee.</w:t>
      </w:r>
    </w:p>
    <w:p w14:paraId="1309C4EB" w14:textId="77777777" w:rsidR="00ED4171" w:rsidRPr="00ED4171" w:rsidRDefault="00ED4171" w:rsidP="00ED4171">
      <w:pPr>
        <w:pStyle w:val="ListParagraph"/>
        <w:numPr>
          <w:ilvl w:val="0"/>
          <w:numId w:val="47"/>
        </w:numPr>
        <w:spacing w:before="0" w:after="0"/>
        <w:ind w:left="360"/>
        <w:jc w:val="left"/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>Дополнительная информация:</w:t>
      </w:r>
    </w:p>
    <w:p w14:paraId="78D41AA6" w14:textId="77777777" w:rsidR="00ED4171" w:rsidRPr="00ED4171" w:rsidRDefault="00ED4171" w:rsidP="00ED4171">
      <w:pPr>
        <w:pStyle w:val="ListParagraph"/>
        <w:numPr>
          <w:ilvl w:val="0"/>
          <w:numId w:val="48"/>
        </w:numPr>
        <w:spacing w:before="0" w:after="0"/>
        <w:ind w:left="1068"/>
        <w:jc w:val="left"/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>Организационные темы (</w:t>
      </w:r>
      <w:proofErr w:type="spellStart"/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>Turu-uuringute</w:t>
      </w:r>
      <w:proofErr w:type="spellEnd"/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 xml:space="preserve"> AS): https://turu-uuringute.eu/vastajale/, </w:t>
      </w:r>
      <w:hyperlink r:id="rId12" w:history="1">
        <w:r w:rsidRPr="00ED4171">
          <w:rPr>
            <w:rStyle w:val="Hyperlink"/>
            <w:rFonts w:asciiTheme="minorHAnsi" w:eastAsia="Times New Roman" w:hAnsiTheme="minorHAnsi" w:cstheme="minorHAnsi"/>
            <w:sz w:val="22"/>
            <w:szCs w:val="22"/>
            <w:lang w:val="ru-RU"/>
          </w:rPr>
          <w:t>uuring@turu-uuringute.eu</w:t>
        </w:r>
      </w:hyperlink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 xml:space="preserve"> или 585 29 703:</w:t>
      </w:r>
    </w:p>
    <w:p w14:paraId="7C0F43BE" w14:textId="77777777" w:rsidR="00ED4171" w:rsidRPr="00ED4171" w:rsidRDefault="00ED4171" w:rsidP="00ED4171">
      <w:pPr>
        <w:numPr>
          <w:ilvl w:val="0"/>
          <w:numId w:val="48"/>
        </w:numPr>
        <w:ind w:left="1068"/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 xml:space="preserve">Жалобы по вопросам обработки личных данных (Инспекция по защите данных): </w:t>
      </w:r>
      <w:hyperlink r:id="rId13" w:history="1">
        <w:r w:rsidRPr="00ED4171">
          <w:rPr>
            <w:rStyle w:val="Hyperlink"/>
            <w:rFonts w:asciiTheme="minorHAnsi" w:eastAsia="Times New Roman" w:hAnsiTheme="minorHAnsi" w:cstheme="minorHAnsi"/>
            <w:sz w:val="22"/>
            <w:szCs w:val="22"/>
            <w:lang w:val="ru-RU"/>
          </w:rPr>
          <w:t>info@aki.ee</w:t>
        </w:r>
      </w:hyperlink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 xml:space="preserve"> или 6274135; </w:t>
      </w:r>
    </w:p>
    <w:p w14:paraId="70A6D086" w14:textId="77777777" w:rsidR="00ED4171" w:rsidRPr="00ED4171" w:rsidRDefault="00ED4171" w:rsidP="00ED4171">
      <w:pPr>
        <w:numPr>
          <w:ilvl w:val="0"/>
          <w:numId w:val="48"/>
        </w:numPr>
        <w:ind w:left="1068"/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 xml:space="preserve">Вопросы о правах участника исследования (Комитет по этике исследований человека Тартуского университета): </w:t>
      </w:r>
      <w:hyperlink r:id="rId14" w:history="1">
        <w:r w:rsidRPr="00ED4171">
          <w:rPr>
            <w:rStyle w:val="Hyperlink"/>
            <w:rFonts w:asciiTheme="minorHAnsi" w:eastAsia="Times New Roman" w:hAnsiTheme="minorHAnsi" w:cstheme="minorHAnsi"/>
            <w:sz w:val="22"/>
            <w:szCs w:val="22"/>
            <w:lang w:val="ru-RU"/>
          </w:rPr>
          <w:t>eetikakomitee@ut.ee</w:t>
        </w:r>
      </w:hyperlink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 xml:space="preserve"> или 737 6215.</w:t>
      </w:r>
    </w:p>
    <w:p w14:paraId="4A9A924D" w14:textId="77777777" w:rsidR="00ED4171" w:rsidRPr="00ED4171" w:rsidRDefault="00ED4171" w:rsidP="00ED4171">
      <w:pPr>
        <w:ind w:left="708"/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</w:pPr>
    </w:p>
    <w:p w14:paraId="26EB63EC" w14:textId="77777777" w:rsidR="00ED4171" w:rsidRPr="00ED4171" w:rsidRDefault="00ED4171" w:rsidP="00ED4171">
      <w:pPr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  <w:lang w:val="ru-RU"/>
        </w:rPr>
        <w:t xml:space="preserve">Подтверждение информированного согласия: </w:t>
      </w:r>
    </w:p>
    <w:p w14:paraId="5FCB7E71" w14:textId="77777777" w:rsidR="00ED4171" w:rsidRPr="00ED4171" w:rsidRDefault="00ED4171" w:rsidP="00ED4171">
      <w:pPr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  <w:lang w:val="ru-RU"/>
        </w:rPr>
      </w:pPr>
    </w:p>
    <w:p w14:paraId="2F65274F" w14:textId="77777777" w:rsidR="00ED4171" w:rsidRPr="00ED4171" w:rsidRDefault="00ED4171" w:rsidP="00ED4171">
      <w:pPr>
        <w:ind w:left="708" w:hanging="708"/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</w:pPr>
      <w:proofErr w:type="gramStart"/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>[  ]</w:t>
      </w:r>
      <w:proofErr w:type="gramEnd"/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 xml:space="preserve"> </w:t>
      </w:r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ab/>
        <w:t xml:space="preserve">Вы ознакомились с целями и методикой исследования, знаете, что Ваши персональные данные обрабатываются, и соглашаетесь участвовать в исследовании. </w:t>
      </w:r>
    </w:p>
    <w:p w14:paraId="56A1BB9E" w14:textId="77777777" w:rsidR="00ED4171" w:rsidRPr="00ED4171" w:rsidRDefault="00ED4171" w:rsidP="00ED4171">
      <w:pPr>
        <w:ind w:left="708" w:hanging="708"/>
        <w:rPr>
          <w:rFonts w:asciiTheme="minorHAnsi" w:eastAsia="Times New Roman" w:hAnsiTheme="minorHAnsi" w:cstheme="minorHAnsi"/>
          <w:vanish/>
          <w:color w:val="3F3F3F" w:themeColor="text1"/>
          <w:sz w:val="22"/>
          <w:szCs w:val="22"/>
          <w:lang w:val="ru-RU"/>
        </w:rPr>
      </w:pPr>
      <w:proofErr w:type="gramStart"/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>[  ]</w:t>
      </w:r>
      <w:proofErr w:type="gramEnd"/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 xml:space="preserve"> </w:t>
      </w:r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ab/>
        <w:t>Не согласны на обработку своих персональных данных и не хотите участвовать в исследовании</w:t>
      </w:r>
      <w:r w:rsidRPr="00ED4171">
        <w:rPr>
          <w:rFonts w:asciiTheme="minorHAnsi" w:eastAsia="Times New Roman" w:hAnsiTheme="minorHAnsi" w:cstheme="minorHAnsi"/>
          <w:vanish/>
          <w:color w:val="3F3F3F" w:themeColor="text1"/>
          <w:sz w:val="22"/>
          <w:szCs w:val="22"/>
          <w:lang w:val="ru-RU"/>
        </w:rPr>
        <w:t>Top of Form</w:t>
      </w:r>
    </w:p>
    <w:p w14:paraId="15A785E6" w14:textId="77777777" w:rsidR="00ED4171" w:rsidRPr="00ED4171" w:rsidRDefault="00ED4171" w:rsidP="00ED4171">
      <w:pPr>
        <w:rPr>
          <w:rFonts w:asciiTheme="minorHAnsi" w:eastAsia="Times New Roman" w:hAnsiTheme="minorHAnsi" w:cstheme="minorHAnsi"/>
          <w:vanish/>
          <w:color w:val="3F3F3F" w:themeColor="text1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vanish/>
          <w:color w:val="3F3F3F" w:themeColor="text1"/>
          <w:sz w:val="22"/>
          <w:szCs w:val="22"/>
          <w:lang w:val="ru-RU"/>
        </w:rPr>
        <w:t>Bottom of Form</w:t>
      </w:r>
    </w:p>
    <w:p w14:paraId="56C898CD" w14:textId="77777777" w:rsidR="00ED4171" w:rsidRPr="00ED4171" w:rsidRDefault="00ED4171" w:rsidP="00ED4171">
      <w:pPr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 xml:space="preserve">. </w:t>
      </w:r>
    </w:p>
    <w:p w14:paraId="689ADEEA" w14:textId="77777777" w:rsidR="00ED4171" w:rsidRPr="00ED4171" w:rsidRDefault="00ED4171" w:rsidP="00ED4171">
      <w:pPr>
        <w:ind w:left="708"/>
        <w:rPr>
          <w:rFonts w:asciiTheme="minorHAnsi" w:eastAsia="Times New Roman" w:hAnsiTheme="minorHAnsi" w:cstheme="minorHAnsi"/>
          <w:i/>
          <w:iCs/>
          <w:color w:val="3F3F3F" w:themeColor="text1"/>
          <w:sz w:val="22"/>
          <w:szCs w:val="22"/>
          <w:lang w:val="ru-RU"/>
        </w:rPr>
      </w:pPr>
    </w:p>
    <w:p w14:paraId="1866AD2C" w14:textId="77777777" w:rsidR="00ED4171" w:rsidRPr="00ED4171" w:rsidRDefault="00ED4171" w:rsidP="00ED4171">
      <w:pPr>
        <w:rPr>
          <w:rFonts w:asciiTheme="minorHAnsi" w:eastAsia="Times New Roman" w:hAnsiTheme="minorHAnsi" w:cstheme="minorHAnsi"/>
          <w:i/>
          <w:iCs/>
          <w:color w:val="2166AC" w:themeColor="accent6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i/>
          <w:iCs/>
          <w:color w:val="2166AC" w:themeColor="accent6"/>
          <w:sz w:val="22"/>
          <w:szCs w:val="22"/>
          <w:lang w:val="ru-RU"/>
        </w:rPr>
        <w:t>/</w:t>
      </w:r>
      <w:proofErr w:type="spellStart"/>
      <w:r w:rsidRPr="00ED4171">
        <w:rPr>
          <w:rFonts w:asciiTheme="minorHAnsi" w:eastAsia="Times New Roman" w:hAnsiTheme="minorHAnsi" w:cstheme="minorHAnsi"/>
          <w:i/>
          <w:iCs/>
          <w:color w:val="2166AC" w:themeColor="accent6"/>
          <w:sz w:val="22"/>
          <w:szCs w:val="22"/>
          <w:lang w:val="ru-RU"/>
        </w:rPr>
        <w:t>Lehekülje</w:t>
      </w:r>
      <w:proofErr w:type="spellEnd"/>
      <w:r w:rsidRPr="00ED4171">
        <w:rPr>
          <w:rFonts w:asciiTheme="minorHAnsi" w:eastAsia="Times New Roman" w:hAnsiTheme="minorHAnsi" w:cstheme="minorHAnsi"/>
          <w:i/>
          <w:iCs/>
          <w:color w:val="2166AC" w:themeColor="accent6"/>
          <w:sz w:val="22"/>
          <w:szCs w:val="22"/>
          <w:lang w:val="ru-RU"/>
        </w:rPr>
        <w:t xml:space="preserve"> </w:t>
      </w:r>
      <w:proofErr w:type="spellStart"/>
      <w:r w:rsidRPr="00ED4171">
        <w:rPr>
          <w:rFonts w:asciiTheme="minorHAnsi" w:eastAsia="Times New Roman" w:hAnsiTheme="minorHAnsi" w:cstheme="minorHAnsi"/>
          <w:i/>
          <w:iCs/>
          <w:color w:val="2166AC" w:themeColor="accent6"/>
          <w:sz w:val="22"/>
          <w:szCs w:val="22"/>
          <w:lang w:val="ru-RU"/>
        </w:rPr>
        <w:t>vahetus</w:t>
      </w:r>
      <w:proofErr w:type="spellEnd"/>
      <w:r w:rsidRPr="00ED4171">
        <w:rPr>
          <w:rFonts w:asciiTheme="minorHAnsi" w:eastAsia="Times New Roman" w:hAnsiTheme="minorHAnsi" w:cstheme="minorHAnsi"/>
          <w:i/>
          <w:iCs/>
          <w:color w:val="2166AC" w:themeColor="accent6"/>
          <w:sz w:val="22"/>
          <w:szCs w:val="22"/>
          <w:lang w:val="ru-RU"/>
        </w:rPr>
        <w:t xml:space="preserve">/ </w:t>
      </w:r>
    </w:p>
    <w:p w14:paraId="360E359F" w14:textId="77777777" w:rsidR="00ED4171" w:rsidRPr="00ED4171" w:rsidRDefault="00ED4171" w:rsidP="00ED4171">
      <w:pPr>
        <w:ind w:left="708"/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  <w:lang w:val="ru-RU"/>
        </w:rPr>
      </w:pPr>
    </w:p>
    <w:p w14:paraId="5A2BD6EC" w14:textId="77777777" w:rsidR="00ED4171" w:rsidRPr="00ED4171" w:rsidRDefault="00ED4171" w:rsidP="00ED4171">
      <w:pPr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  <w:lang w:val="ru-RU"/>
        </w:rPr>
        <w:t xml:space="preserve">T0. Вы отвечаете…? </w:t>
      </w:r>
    </w:p>
    <w:p w14:paraId="5EE1047C" w14:textId="58B86D41" w:rsidR="00ED4171" w:rsidRPr="00ED4171" w:rsidRDefault="00ED4171" w:rsidP="00ED4171">
      <w:pPr>
        <w:numPr>
          <w:ilvl w:val="0"/>
          <w:numId w:val="46"/>
        </w:numPr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>…</w:t>
      </w:r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 xml:space="preserve"> </w:t>
      </w:r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 xml:space="preserve">за себя </w:t>
      </w:r>
    </w:p>
    <w:p w14:paraId="7975E056" w14:textId="1CBEA479" w:rsidR="00ED4171" w:rsidRPr="00ED4171" w:rsidRDefault="00ED4171" w:rsidP="00ED4171">
      <w:pPr>
        <w:numPr>
          <w:ilvl w:val="0"/>
          <w:numId w:val="46"/>
        </w:numPr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</w:pPr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>…</w:t>
      </w:r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 xml:space="preserve"> </w:t>
      </w:r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 xml:space="preserve">за своего ребёнка </w:t>
      </w:r>
      <w:proofErr w:type="gramStart"/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>7-14</w:t>
      </w:r>
      <w:proofErr w:type="gramEnd"/>
      <w:r w:rsidRPr="00ED4171">
        <w:rPr>
          <w:rFonts w:asciiTheme="minorHAnsi" w:eastAsia="Times New Roman" w:hAnsiTheme="minorHAnsi" w:cstheme="minorHAnsi"/>
          <w:color w:val="3F3F3F" w:themeColor="text1"/>
          <w:sz w:val="22"/>
          <w:szCs w:val="22"/>
          <w:lang w:val="ru-RU"/>
        </w:rPr>
        <w:t xml:space="preserve"> лет (в том числе и если отвечаете вместе с ребёнком)</w:t>
      </w:r>
    </w:p>
    <w:p w14:paraId="3A2C3489" w14:textId="77777777" w:rsidR="00ED4171" w:rsidRPr="00E64F3E" w:rsidRDefault="00ED4171" w:rsidP="00ED4171">
      <w:pPr>
        <w:ind w:left="708"/>
        <w:rPr>
          <w:rFonts w:asciiTheme="minorHAnsi" w:eastAsia="Times New Roman" w:hAnsiTheme="minorHAnsi" w:cstheme="minorHAnsi"/>
          <w:color w:val="3F3F3F" w:themeColor="text1"/>
          <w:sz w:val="22"/>
          <w:szCs w:val="22"/>
        </w:rPr>
      </w:pPr>
    </w:p>
    <w:p w14:paraId="4CE837D2" w14:textId="77777777" w:rsidR="00ED4171" w:rsidRPr="00E64F3E" w:rsidRDefault="00ED4171" w:rsidP="00ED4171">
      <w:pPr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</w:rPr>
      </w:pPr>
      <w:proofErr w:type="spellStart"/>
      <w:r w:rsidRPr="00E64F3E">
        <w:rPr>
          <w:rFonts w:asciiTheme="minorHAnsi" w:eastAsia="Times New Roman" w:hAnsiTheme="minorHAnsi" w:cstheme="minorHAnsi"/>
          <w:i/>
          <w:iCs/>
          <w:color w:val="2166AC" w:themeColor="accent6"/>
          <w:sz w:val="22"/>
          <w:szCs w:val="22"/>
        </w:rPr>
        <w:t>Если</w:t>
      </w:r>
      <w:proofErr w:type="spellEnd"/>
      <w:r w:rsidRPr="00E64F3E">
        <w:rPr>
          <w:rFonts w:asciiTheme="minorHAnsi" w:eastAsia="Times New Roman" w:hAnsiTheme="minorHAnsi" w:cstheme="minorHAnsi"/>
          <w:i/>
          <w:iCs/>
          <w:color w:val="2166AC" w:themeColor="accent6"/>
          <w:sz w:val="22"/>
          <w:szCs w:val="22"/>
        </w:rPr>
        <w:t xml:space="preserve"> </w:t>
      </w:r>
      <w:proofErr w:type="spellStart"/>
      <w:r w:rsidRPr="00E64F3E">
        <w:rPr>
          <w:rFonts w:asciiTheme="minorHAnsi" w:eastAsia="Times New Roman" w:hAnsiTheme="minorHAnsi" w:cstheme="minorHAnsi"/>
          <w:i/>
          <w:iCs/>
          <w:color w:val="2166AC" w:themeColor="accent6"/>
          <w:sz w:val="22"/>
          <w:szCs w:val="22"/>
        </w:rPr>
        <w:t>отвечаете</w:t>
      </w:r>
      <w:proofErr w:type="spellEnd"/>
      <w:r w:rsidRPr="00E64F3E">
        <w:rPr>
          <w:rFonts w:asciiTheme="minorHAnsi" w:eastAsia="Times New Roman" w:hAnsiTheme="minorHAnsi" w:cstheme="minorHAnsi"/>
          <w:i/>
          <w:iCs/>
          <w:color w:val="2166AC" w:themeColor="accent6"/>
          <w:sz w:val="22"/>
          <w:szCs w:val="22"/>
        </w:rPr>
        <w:t xml:space="preserve"> </w:t>
      </w:r>
      <w:proofErr w:type="spellStart"/>
      <w:r w:rsidRPr="00E64F3E">
        <w:rPr>
          <w:rFonts w:asciiTheme="minorHAnsi" w:eastAsia="Times New Roman" w:hAnsiTheme="minorHAnsi" w:cstheme="minorHAnsi"/>
          <w:i/>
          <w:iCs/>
          <w:color w:val="2166AC" w:themeColor="accent6"/>
          <w:sz w:val="22"/>
          <w:szCs w:val="22"/>
        </w:rPr>
        <w:t>за</w:t>
      </w:r>
      <w:proofErr w:type="spellEnd"/>
      <w:r w:rsidRPr="00E64F3E">
        <w:rPr>
          <w:rFonts w:asciiTheme="minorHAnsi" w:eastAsia="Times New Roman" w:hAnsiTheme="minorHAnsi" w:cstheme="minorHAnsi"/>
          <w:i/>
          <w:iCs/>
          <w:color w:val="2166AC" w:themeColor="accent6"/>
          <w:sz w:val="22"/>
          <w:szCs w:val="22"/>
        </w:rPr>
        <w:t xml:space="preserve"> </w:t>
      </w:r>
      <w:proofErr w:type="spellStart"/>
      <w:r w:rsidRPr="00E64F3E">
        <w:rPr>
          <w:rFonts w:asciiTheme="minorHAnsi" w:eastAsia="Times New Roman" w:hAnsiTheme="minorHAnsi" w:cstheme="minorHAnsi"/>
          <w:i/>
          <w:iCs/>
          <w:color w:val="2166AC" w:themeColor="accent6"/>
          <w:sz w:val="22"/>
          <w:szCs w:val="22"/>
        </w:rPr>
        <w:t>ребёнка</w:t>
      </w:r>
      <w:proofErr w:type="spellEnd"/>
      <w:r w:rsidRPr="00E64F3E">
        <w:rPr>
          <w:rFonts w:asciiTheme="minorHAnsi" w:eastAsia="Times New Roman" w:hAnsiTheme="minorHAnsi" w:cstheme="minorHAnsi"/>
          <w:i/>
          <w:iCs/>
          <w:color w:val="2166AC" w:themeColor="accent6"/>
          <w:sz w:val="22"/>
          <w:szCs w:val="22"/>
        </w:rPr>
        <w:t>:</w:t>
      </w:r>
      <w:r w:rsidRPr="00E64F3E">
        <w:rPr>
          <w:rFonts w:asciiTheme="minorHAnsi" w:eastAsia="Times New Roman" w:hAnsiTheme="minorHAnsi" w:cstheme="minorHAnsi"/>
          <w:color w:val="2166AC" w:themeColor="accent6"/>
          <w:sz w:val="22"/>
          <w:szCs w:val="22"/>
        </w:rPr>
        <w:t xml:space="preserve"> </w:t>
      </w:r>
      <w:proofErr w:type="spellStart"/>
      <w:r w:rsidRPr="00E64F3E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</w:rPr>
        <w:t>Пожалуйста</w:t>
      </w:r>
      <w:proofErr w:type="spellEnd"/>
      <w:r w:rsidRPr="00E64F3E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</w:rPr>
        <w:t xml:space="preserve">, </w:t>
      </w:r>
      <w:proofErr w:type="spellStart"/>
      <w:r w:rsidRPr="00E64F3E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</w:rPr>
        <w:t>указывайте</w:t>
      </w:r>
      <w:proofErr w:type="spellEnd"/>
      <w:r w:rsidRPr="00E64F3E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</w:rPr>
        <w:t xml:space="preserve"> </w:t>
      </w:r>
      <w:proofErr w:type="spellStart"/>
      <w:r w:rsidRPr="00E64F3E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</w:rPr>
        <w:t>все</w:t>
      </w:r>
      <w:proofErr w:type="spellEnd"/>
      <w:r w:rsidRPr="00E64F3E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</w:rPr>
        <w:t xml:space="preserve"> </w:t>
      </w:r>
      <w:proofErr w:type="spellStart"/>
      <w:r w:rsidRPr="00E64F3E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</w:rPr>
        <w:t>ответы</w:t>
      </w:r>
      <w:proofErr w:type="spellEnd"/>
      <w:r w:rsidRPr="00E64F3E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</w:rPr>
        <w:t xml:space="preserve"> и </w:t>
      </w:r>
      <w:r w:rsidRPr="00E64F3E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  <w:lang w:val="ru-RU"/>
        </w:rPr>
        <w:t>демографические данные</w:t>
      </w:r>
      <w:r w:rsidRPr="00E64F3E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</w:rPr>
        <w:t xml:space="preserve"> (</w:t>
      </w:r>
      <w:proofErr w:type="spellStart"/>
      <w:r w:rsidRPr="00E64F3E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</w:rPr>
        <w:t>например</w:t>
      </w:r>
      <w:proofErr w:type="spellEnd"/>
      <w:r w:rsidRPr="00E64F3E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</w:rPr>
        <w:t xml:space="preserve">, </w:t>
      </w:r>
      <w:proofErr w:type="spellStart"/>
      <w:r w:rsidRPr="00E64F3E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</w:rPr>
        <w:t>пол</w:t>
      </w:r>
      <w:proofErr w:type="spellEnd"/>
      <w:r w:rsidRPr="00E64F3E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</w:rPr>
        <w:t xml:space="preserve">, </w:t>
      </w:r>
      <w:proofErr w:type="spellStart"/>
      <w:r w:rsidRPr="00E64F3E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</w:rPr>
        <w:t>возраст</w:t>
      </w:r>
      <w:proofErr w:type="spellEnd"/>
      <w:r w:rsidRPr="00E64F3E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</w:rPr>
        <w:t xml:space="preserve">) </w:t>
      </w:r>
      <w:proofErr w:type="spellStart"/>
      <w:r w:rsidRPr="00E64F3E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</w:rPr>
        <w:t>далее</w:t>
      </w:r>
      <w:proofErr w:type="spellEnd"/>
      <w:r w:rsidRPr="00E64F3E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</w:rPr>
        <w:t xml:space="preserve"> о </w:t>
      </w:r>
      <w:proofErr w:type="spellStart"/>
      <w:r w:rsidRPr="00E64F3E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</w:rPr>
        <w:t>ребёнке</w:t>
      </w:r>
      <w:proofErr w:type="spellEnd"/>
      <w:r w:rsidRPr="00E64F3E">
        <w:rPr>
          <w:rFonts w:asciiTheme="minorHAnsi" w:eastAsia="Times New Roman" w:hAnsiTheme="minorHAnsi" w:cstheme="minorHAnsi"/>
          <w:b/>
          <w:bCs/>
          <w:color w:val="3F3F3F" w:themeColor="text1"/>
          <w:sz w:val="22"/>
          <w:szCs w:val="22"/>
        </w:rPr>
        <w:t xml:space="preserve">. </w:t>
      </w:r>
    </w:p>
    <w:p w14:paraId="5069A523" w14:textId="77777777" w:rsidR="00ED4171" w:rsidRDefault="00ED4171" w:rsidP="007B111D">
      <w:pPr>
        <w:pStyle w:val="Heading1"/>
        <w:spacing w:before="0" w:after="0"/>
        <w:rPr>
          <w:rFonts w:asciiTheme="minorHAnsi" w:hAnsiTheme="minorHAnsi" w:cstheme="minorHAnsi"/>
          <w:sz w:val="22"/>
          <w:szCs w:val="22"/>
          <w:lang w:val="en-US"/>
        </w:rPr>
      </w:pPr>
    </w:p>
    <w:p w14:paraId="0C12758B" w14:textId="42444721" w:rsidR="0024213A" w:rsidRPr="007B111D" w:rsidRDefault="003B2240" w:rsidP="007B111D">
      <w:pPr>
        <w:pStyle w:val="Heading1"/>
        <w:spacing w:before="0" w:after="0"/>
        <w:rPr>
          <w:rFonts w:asciiTheme="minorHAnsi" w:hAnsiTheme="minorHAnsi" w:cstheme="minorHAnsi"/>
          <w:sz w:val="22"/>
          <w:szCs w:val="22"/>
          <w:lang w:val="ru-RU"/>
        </w:rPr>
      </w:pPr>
      <w:r w:rsidRPr="007B111D">
        <w:rPr>
          <w:rFonts w:asciiTheme="minorHAnsi" w:hAnsiTheme="minorHAnsi" w:cstheme="minorHAnsi"/>
          <w:sz w:val="22"/>
          <w:szCs w:val="22"/>
          <w:lang w:val="ru-RU"/>
        </w:rPr>
        <w:t xml:space="preserve">ДАННЫЕ </w:t>
      </w:r>
      <w:r w:rsidR="009846FE" w:rsidRPr="007B111D">
        <w:rPr>
          <w:rFonts w:asciiTheme="minorHAnsi" w:hAnsiTheme="minorHAnsi" w:cstheme="minorHAnsi"/>
          <w:sz w:val="22"/>
          <w:szCs w:val="22"/>
        </w:rPr>
        <w:t>1</w:t>
      </w:r>
      <w:bookmarkEnd w:id="0"/>
      <w:r w:rsidR="009846FE" w:rsidRPr="007B111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FB663DD" w14:textId="125D2395" w:rsidR="007600BA" w:rsidRPr="007B111D" w:rsidRDefault="00A1446A" w:rsidP="007B111D">
      <w:pPr>
        <w:pStyle w:val="NoSpacing"/>
        <w:rPr>
          <w:rFonts w:cstheme="minorHAnsi"/>
          <w:b/>
          <w:bCs/>
          <w:szCs w:val="22"/>
          <w:lang w:val="ru-RU"/>
        </w:rPr>
      </w:pPr>
      <w:r w:rsidRPr="007B111D">
        <w:rPr>
          <w:rFonts w:cstheme="minorHAnsi"/>
          <w:b/>
          <w:bCs/>
          <w:szCs w:val="22"/>
          <w:lang w:val="ru-RU"/>
        </w:rPr>
        <w:t xml:space="preserve"> </w:t>
      </w:r>
    </w:p>
    <w:p w14:paraId="1B959BF8" w14:textId="762D2B31" w:rsidR="000938C9" w:rsidRPr="007B111D" w:rsidRDefault="7E587AF3" w:rsidP="007B111D">
      <w:pPr>
        <w:pStyle w:val="NoSpacing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T1 (</w:t>
      </w:r>
      <w:r w:rsidR="266BBF2F" w:rsidRPr="007B111D">
        <w:rPr>
          <w:rFonts w:cstheme="minorHAnsi"/>
          <w:b/>
          <w:bCs/>
          <w:szCs w:val="22"/>
        </w:rPr>
        <w:t>K1</w:t>
      </w:r>
      <w:r w:rsidR="09533090" w:rsidRPr="007B111D">
        <w:rPr>
          <w:rFonts w:cstheme="minorHAnsi"/>
          <w:b/>
          <w:bCs/>
          <w:szCs w:val="22"/>
        </w:rPr>
        <w:t>A</w:t>
      </w:r>
      <w:r w:rsidRPr="007B111D">
        <w:rPr>
          <w:rFonts w:cstheme="minorHAnsi"/>
          <w:b/>
          <w:bCs/>
          <w:szCs w:val="22"/>
        </w:rPr>
        <w:t>)</w:t>
      </w:r>
      <w:r w:rsidR="09533090" w:rsidRPr="007B111D">
        <w:rPr>
          <w:rFonts w:cstheme="minorHAnsi"/>
          <w:b/>
          <w:bCs/>
          <w:szCs w:val="22"/>
        </w:rPr>
        <w:t xml:space="preserve"> </w:t>
      </w:r>
      <w:r w:rsidRPr="007B111D">
        <w:rPr>
          <w:rFonts w:cstheme="minorHAnsi"/>
          <w:szCs w:val="22"/>
        </w:rPr>
        <w:tab/>
      </w:r>
      <w:r w:rsidR="003B2240" w:rsidRPr="007B111D">
        <w:rPr>
          <w:rFonts w:cstheme="minorHAnsi"/>
          <w:b/>
          <w:bCs/>
          <w:szCs w:val="22"/>
          <w:lang w:val="ru-RU"/>
        </w:rPr>
        <w:t>Сколько Вам лет</w:t>
      </w:r>
      <w:r w:rsidR="336C9216" w:rsidRPr="007B111D">
        <w:rPr>
          <w:rFonts w:cstheme="minorHAnsi"/>
          <w:b/>
          <w:bCs/>
          <w:szCs w:val="22"/>
        </w:rPr>
        <w:t>:</w:t>
      </w:r>
      <w:r w:rsidR="2CBEBE9C" w:rsidRPr="007B111D">
        <w:rPr>
          <w:rFonts w:cstheme="minorHAnsi"/>
          <w:b/>
          <w:bCs/>
          <w:szCs w:val="22"/>
        </w:rPr>
        <w:t xml:space="preserve"> ______</w:t>
      </w:r>
    </w:p>
    <w:p w14:paraId="7B733340" w14:textId="77777777" w:rsidR="00831C49" w:rsidRPr="007B111D" w:rsidRDefault="00831C49" w:rsidP="007B111D">
      <w:pPr>
        <w:pStyle w:val="NoSpacing"/>
        <w:rPr>
          <w:rFonts w:cstheme="minorHAnsi"/>
          <w:b/>
          <w:bCs/>
          <w:szCs w:val="22"/>
        </w:rPr>
      </w:pPr>
    </w:p>
    <w:p w14:paraId="56241C03" w14:textId="44FA718D" w:rsidR="000938C9" w:rsidRPr="007B111D" w:rsidRDefault="7E587AF3" w:rsidP="007B111D">
      <w:pPr>
        <w:pStyle w:val="NoSpacing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T2 (</w:t>
      </w:r>
      <w:r w:rsidR="09533090" w:rsidRPr="007B111D">
        <w:rPr>
          <w:rFonts w:cstheme="minorHAnsi"/>
          <w:b/>
          <w:bCs/>
          <w:szCs w:val="22"/>
        </w:rPr>
        <w:t>K1</w:t>
      </w:r>
      <w:r w:rsidRPr="007B111D">
        <w:rPr>
          <w:rFonts w:cstheme="minorHAnsi"/>
          <w:b/>
          <w:bCs/>
          <w:szCs w:val="22"/>
        </w:rPr>
        <w:t>)</w:t>
      </w:r>
      <w:r w:rsidRPr="007B111D">
        <w:rPr>
          <w:rFonts w:cstheme="minorHAnsi"/>
          <w:szCs w:val="22"/>
        </w:rPr>
        <w:tab/>
      </w:r>
      <w:r w:rsidR="003B2240" w:rsidRPr="007B111D">
        <w:rPr>
          <w:rFonts w:cstheme="minorHAnsi"/>
          <w:b/>
          <w:bCs/>
          <w:szCs w:val="22"/>
          <w:lang w:val="ru-RU"/>
        </w:rPr>
        <w:t>Вы…</w:t>
      </w:r>
      <w:r w:rsidR="663E2A01" w:rsidRPr="007B111D">
        <w:rPr>
          <w:rFonts w:cstheme="minorHAnsi"/>
          <w:b/>
          <w:bCs/>
          <w:szCs w:val="22"/>
        </w:rPr>
        <w:t>:</w:t>
      </w:r>
    </w:p>
    <w:p w14:paraId="1516EC72" w14:textId="676CD776" w:rsidR="000938C9" w:rsidRPr="007B111D" w:rsidRDefault="003B2240" w:rsidP="007B111D">
      <w:pPr>
        <w:pStyle w:val="NoSpacing"/>
        <w:numPr>
          <w:ilvl w:val="0"/>
          <w:numId w:val="8"/>
        </w:numPr>
        <w:rPr>
          <w:rFonts w:cstheme="minorHAnsi"/>
          <w:szCs w:val="22"/>
        </w:rPr>
      </w:pPr>
      <w:bookmarkStart w:id="1" w:name="_Ref205193936"/>
      <w:r w:rsidRPr="007B111D">
        <w:rPr>
          <w:rFonts w:cstheme="minorHAnsi"/>
          <w:szCs w:val="22"/>
          <w:lang w:val="ru-RU"/>
        </w:rPr>
        <w:t xml:space="preserve">Мужчина </w:t>
      </w:r>
      <w:bookmarkEnd w:id="1"/>
    </w:p>
    <w:p w14:paraId="470297A8" w14:textId="675FD1AA" w:rsidR="000938C9" w:rsidRPr="007B111D" w:rsidRDefault="003B2240" w:rsidP="007B111D">
      <w:pPr>
        <w:pStyle w:val="NoSpacing"/>
        <w:numPr>
          <w:ilvl w:val="0"/>
          <w:numId w:val="8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 xml:space="preserve">Женщина </w:t>
      </w:r>
    </w:p>
    <w:p w14:paraId="0219846A" w14:textId="225CC6FE" w:rsidR="4564B153" w:rsidRPr="007B111D" w:rsidRDefault="4564B153" w:rsidP="007B111D">
      <w:pPr>
        <w:pStyle w:val="NoSpacing"/>
        <w:rPr>
          <w:rFonts w:cstheme="minorHAnsi"/>
          <w:szCs w:val="22"/>
        </w:rPr>
      </w:pPr>
    </w:p>
    <w:p w14:paraId="3DBE612C" w14:textId="32284EEC" w:rsidR="26AA5ECF" w:rsidRPr="007B111D" w:rsidRDefault="7E587AF3" w:rsidP="007B111D">
      <w:pPr>
        <w:pStyle w:val="NoSpacing"/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T</w:t>
      </w:r>
      <w:r w:rsidR="00A16DF5" w:rsidRPr="007B111D">
        <w:rPr>
          <w:rFonts w:cstheme="minorHAnsi"/>
          <w:b/>
          <w:bCs/>
          <w:szCs w:val="22"/>
        </w:rPr>
        <w:t>3</w:t>
      </w:r>
      <w:r w:rsidRPr="007B111D">
        <w:rPr>
          <w:rFonts w:cstheme="minorHAnsi"/>
          <w:b/>
          <w:bCs/>
          <w:szCs w:val="22"/>
        </w:rPr>
        <w:t xml:space="preserve"> (</w:t>
      </w:r>
      <w:r w:rsidR="35AF7102" w:rsidRPr="007B111D">
        <w:rPr>
          <w:rFonts w:cstheme="minorHAnsi"/>
          <w:b/>
          <w:bCs/>
          <w:szCs w:val="22"/>
        </w:rPr>
        <w:t>KL1E</w:t>
      </w:r>
      <w:r w:rsidRPr="007B111D">
        <w:rPr>
          <w:rFonts w:cstheme="minorHAnsi"/>
          <w:b/>
          <w:bCs/>
          <w:szCs w:val="22"/>
        </w:rPr>
        <w:t>)</w:t>
      </w:r>
      <w:r w:rsidR="35AF7102" w:rsidRPr="007B111D">
        <w:rPr>
          <w:rFonts w:cstheme="minorHAnsi"/>
          <w:b/>
          <w:bCs/>
          <w:szCs w:val="22"/>
        </w:rPr>
        <w:t xml:space="preserve"> </w:t>
      </w:r>
      <w:r w:rsidRPr="007B111D">
        <w:rPr>
          <w:rFonts w:cstheme="minorHAnsi"/>
          <w:szCs w:val="22"/>
        </w:rPr>
        <w:tab/>
      </w:r>
      <w:r w:rsidR="003B2240" w:rsidRPr="007B111D">
        <w:rPr>
          <w:rFonts w:cstheme="minorHAnsi"/>
          <w:b/>
          <w:bCs/>
          <w:szCs w:val="22"/>
          <w:lang w:val="ru-RU"/>
        </w:rPr>
        <w:t>Где Вы живёте</w:t>
      </w:r>
      <w:r w:rsidR="00A63F77" w:rsidRPr="007B111D">
        <w:rPr>
          <w:rFonts w:cstheme="minorHAnsi"/>
          <w:b/>
          <w:bCs/>
          <w:szCs w:val="22"/>
        </w:rPr>
        <w:t>?</w:t>
      </w:r>
    </w:p>
    <w:p w14:paraId="7823D433" w14:textId="603C7872" w:rsidR="761A2C2E" w:rsidRPr="007B111D" w:rsidRDefault="00B34DCC" w:rsidP="007B111D">
      <w:pPr>
        <w:rPr>
          <w:rFonts w:asciiTheme="minorHAnsi" w:hAnsiTheme="minorHAnsi" w:cstheme="minorHAnsi"/>
          <w:sz w:val="22"/>
          <w:szCs w:val="22"/>
        </w:rPr>
      </w:pPr>
      <w:r w:rsidRPr="007B111D">
        <w:rPr>
          <w:rFonts w:asciiTheme="minorHAnsi" w:eastAsia="Helvetica" w:hAnsiTheme="minorHAnsi" w:cstheme="minorHAnsi"/>
          <w:sz w:val="22"/>
          <w:szCs w:val="22"/>
        </w:rPr>
        <w:t xml:space="preserve">ПОЯСНЕНИЕ: </w:t>
      </w:r>
      <w:proofErr w:type="spellStart"/>
      <w:r w:rsidRPr="007B111D">
        <w:rPr>
          <w:rFonts w:asciiTheme="minorHAnsi" w:eastAsia="Helvetica" w:hAnsiTheme="minorHAnsi" w:cstheme="minorHAnsi"/>
          <w:sz w:val="22"/>
          <w:szCs w:val="22"/>
        </w:rPr>
        <w:t>Укажите</w:t>
      </w:r>
      <w:proofErr w:type="spellEnd"/>
      <w:r w:rsidRPr="007B111D">
        <w:rPr>
          <w:rFonts w:asciiTheme="minorHAnsi" w:eastAsia="Helvetica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eastAsia="Helvetica" w:hAnsiTheme="minorHAnsi" w:cstheme="minorHAnsi"/>
          <w:sz w:val="22"/>
          <w:szCs w:val="22"/>
        </w:rPr>
        <w:t>название</w:t>
      </w:r>
      <w:proofErr w:type="spellEnd"/>
      <w:r w:rsidRPr="007B111D">
        <w:rPr>
          <w:rFonts w:asciiTheme="minorHAnsi" w:eastAsia="Helvetica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eastAsia="Helvetica" w:hAnsiTheme="minorHAnsi" w:cstheme="minorHAnsi"/>
          <w:sz w:val="22"/>
          <w:szCs w:val="22"/>
        </w:rPr>
        <w:t>Вашего</w:t>
      </w:r>
      <w:proofErr w:type="spellEnd"/>
      <w:r w:rsidRPr="007B111D">
        <w:rPr>
          <w:rFonts w:asciiTheme="minorHAnsi" w:eastAsia="Helvetica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eastAsia="Helvetica" w:hAnsiTheme="minorHAnsi" w:cstheme="minorHAnsi"/>
          <w:sz w:val="22"/>
          <w:szCs w:val="22"/>
        </w:rPr>
        <w:t>города</w:t>
      </w:r>
      <w:proofErr w:type="spellEnd"/>
      <w:r w:rsidRPr="007B111D">
        <w:rPr>
          <w:rFonts w:asciiTheme="minorHAnsi" w:eastAsia="Helvetica" w:hAnsiTheme="minorHAnsi" w:cstheme="minorHAnsi"/>
          <w:sz w:val="22"/>
          <w:szCs w:val="22"/>
        </w:rPr>
        <w:t xml:space="preserve">, </w:t>
      </w:r>
      <w:proofErr w:type="spellStart"/>
      <w:r w:rsidRPr="007B111D">
        <w:rPr>
          <w:rFonts w:asciiTheme="minorHAnsi" w:eastAsia="Helvetica" w:hAnsiTheme="minorHAnsi" w:cstheme="minorHAnsi"/>
          <w:sz w:val="22"/>
          <w:szCs w:val="22"/>
        </w:rPr>
        <w:t>села</w:t>
      </w:r>
      <w:proofErr w:type="spellEnd"/>
      <w:r w:rsidRPr="007B111D">
        <w:rPr>
          <w:rFonts w:asciiTheme="minorHAnsi" w:eastAsia="Helvetica" w:hAnsiTheme="minorHAnsi" w:cstheme="minorHAnsi"/>
          <w:sz w:val="22"/>
          <w:szCs w:val="22"/>
        </w:rPr>
        <w:t xml:space="preserve">, </w:t>
      </w:r>
      <w:proofErr w:type="spellStart"/>
      <w:r w:rsidRPr="007B111D">
        <w:rPr>
          <w:rFonts w:asciiTheme="minorHAnsi" w:eastAsia="Helvetica" w:hAnsiTheme="minorHAnsi" w:cstheme="minorHAnsi"/>
          <w:sz w:val="22"/>
          <w:szCs w:val="22"/>
        </w:rPr>
        <w:t>посёлка</w:t>
      </w:r>
      <w:proofErr w:type="spellEnd"/>
      <w:r w:rsidRPr="007B111D">
        <w:rPr>
          <w:rFonts w:asciiTheme="minorHAnsi" w:eastAsia="Helvetica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eastAsia="Helvetica" w:hAnsiTheme="minorHAnsi" w:cstheme="minorHAnsi"/>
          <w:sz w:val="22"/>
          <w:szCs w:val="22"/>
        </w:rPr>
        <w:t>или</w:t>
      </w:r>
      <w:proofErr w:type="spellEnd"/>
      <w:r w:rsidRPr="007B111D">
        <w:rPr>
          <w:rFonts w:asciiTheme="minorHAnsi" w:eastAsia="Helvetica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eastAsia="Helvetica" w:hAnsiTheme="minorHAnsi" w:cstheme="minorHAnsi"/>
          <w:sz w:val="22"/>
          <w:szCs w:val="22"/>
        </w:rPr>
        <w:t>деревни</w:t>
      </w:r>
      <w:proofErr w:type="spellEnd"/>
      <w:r w:rsidRPr="007B111D">
        <w:rPr>
          <w:rFonts w:asciiTheme="minorHAnsi" w:eastAsia="Helvetica" w:hAnsiTheme="minorHAnsi" w:cstheme="minorHAnsi"/>
          <w:sz w:val="22"/>
          <w:szCs w:val="22"/>
        </w:rPr>
        <w:t xml:space="preserve">; </w:t>
      </w:r>
      <w:proofErr w:type="spellStart"/>
      <w:r w:rsidRPr="007B111D">
        <w:rPr>
          <w:rFonts w:asciiTheme="minorHAnsi" w:eastAsia="Helvetica" w:hAnsiTheme="minorHAnsi" w:cstheme="minorHAnsi"/>
          <w:sz w:val="22"/>
          <w:szCs w:val="22"/>
        </w:rPr>
        <w:t>для</w:t>
      </w:r>
      <w:proofErr w:type="spellEnd"/>
      <w:r w:rsidRPr="007B111D">
        <w:rPr>
          <w:rFonts w:asciiTheme="minorHAnsi" w:eastAsia="Helvetica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eastAsia="Helvetica" w:hAnsiTheme="minorHAnsi" w:cstheme="minorHAnsi"/>
          <w:sz w:val="22"/>
          <w:szCs w:val="22"/>
        </w:rPr>
        <w:t>Таллина</w:t>
      </w:r>
      <w:proofErr w:type="spellEnd"/>
      <w:r w:rsidRPr="007B111D">
        <w:rPr>
          <w:rFonts w:asciiTheme="minorHAnsi" w:eastAsia="Helvetica" w:hAnsiTheme="minorHAnsi" w:cstheme="minorHAnsi"/>
          <w:sz w:val="22"/>
          <w:szCs w:val="22"/>
        </w:rPr>
        <w:t xml:space="preserve">, </w:t>
      </w:r>
      <w:proofErr w:type="spellStart"/>
      <w:r w:rsidRPr="007B111D">
        <w:rPr>
          <w:rFonts w:asciiTheme="minorHAnsi" w:eastAsia="Helvetica" w:hAnsiTheme="minorHAnsi" w:cstheme="minorHAnsi"/>
          <w:sz w:val="22"/>
          <w:szCs w:val="22"/>
        </w:rPr>
        <w:t>Тарту</w:t>
      </w:r>
      <w:proofErr w:type="spellEnd"/>
      <w:r w:rsidRPr="007B111D">
        <w:rPr>
          <w:rFonts w:asciiTheme="minorHAnsi" w:eastAsia="Helvetica" w:hAnsiTheme="minorHAnsi" w:cstheme="minorHAnsi"/>
          <w:sz w:val="22"/>
          <w:szCs w:val="22"/>
        </w:rPr>
        <w:t xml:space="preserve"> и </w:t>
      </w:r>
      <w:proofErr w:type="spellStart"/>
      <w:r w:rsidRPr="007B111D">
        <w:rPr>
          <w:rFonts w:asciiTheme="minorHAnsi" w:eastAsia="Helvetica" w:hAnsiTheme="minorHAnsi" w:cstheme="minorHAnsi"/>
          <w:sz w:val="22"/>
          <w:szCs w:val="22"/>
        </w:rPr>
        <w:t>Кохтла-ярве</w:t>
      </w:r>
      <w:proofErr w:type="spellEnd"/>
      <w:r w:rsidRPr="007B111D">
        <w:rPr>
          <w:rFonts w:asciiTheme="minorHAnsi" w:eastAsia="Helvetica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eastAsia="Helvetica" w:hAnsiTheme="minorHAnsi" w:cstheme="minorHAnsi"/>
          <w:sz w:val="22"/>
          <w:szCs w:val="22"/>
        </w:rPr>
        <w:t>укажите</w:t>
      </w:r>
      <w:proofErr w:type="spellEnd"/>
      <w:r w:rsidRPr="007B111D">
        <w:rPr>
          <w:rFonts w:asciiTheme="minorHAnsi" w:eastAsia="Helvetica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eastAsia="Helvetica" w:hAnsiTheme="minorHAnsi" w:cstheme="minorHAnsi"/>
          <w:sz w:val="22"/>
          <w:szCs w:val="22"/>
        </w:rPr>
        <w:t>часть</w:t>
      </w:r>
      <w:proofErr w:type="spellEnd"/>
      <w:r w:rsidRPr="007B111D">
        <w:rPr>
          <w:rFonts w:asciiTheme="minorHAnsi" w:eastAsia="Helvetica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eastAsia="Helvetica" w:hAnsiTheme="minorHAnsi" w:cstheme="minorHAnsi"/>
          <w:sz w:val="22"/>
          <w:szCs w:val="22"/>
        </w:rPr>
        <w:t>города</w:t>
      </w:r>
      <w:proofErr w:type="spellEnd"/>
      <w:r w:rsidR="761A2C2E" w:rsidRPr="007B111D">
        <w:rPr>
          <w:rFonts w:asciiTheme="minorHAnsi" w:eastAsia="Helvetica" w:hAnsiTheme="minorHAnsi" w:cstheme="minorHAnsi"/>
          <w:sz w:val="22"/>
          <w:szCs w:val="22"/>
        </w:rPr>
        <w:t>.</w:t>
      </w:r>
    </w:p>
    <w:p w14:paraId="1C571427" w14:textId="6D1C2233" w:rsidR="59D6562F" w:rsidRPr="007B111D" w:rsidRDefault="59D6562F" w:rsidP="007B111D">
      <w:pPr>
        <w:rPr>
          <w:rFonts w:asciiTheme="minorHAnsi" w:hAnsiTheme="minorHAnsi" w:cstheme="minorHAnsi"/>
          <w:sz w:val="22"/>
          <w:szCs w:val="22"/>
        </w:rPr>
      </w:pPr>
      <w:r w:rsidRPr="007B111D">
        <w:rPr>
          <w:rFonts w:asciiTheme="minorHAnsi" w:eastAsia="Helvetica" w:hAnsiTheme="minorHAnsi" w:cstheme="minorHAnsi"/>
          <w:i/>
          <w:iCs/>
          <w:sz w:val="22"/>
          <w:szCs w:val="22"/>
        </w:rPr>
        <w:t>Si</w:t>
      </w:r>
      <w:r w:rsidR="761A2C2E" w:rsidRPr="007B111D">
        <w:rPr>
          <w:rFonts w:asciiTheme="minorHAnsi" w:eastAsia="Helvetica" w:hAnsiTheme="minorHAnsi" w:cstheme="minorHAnsi"/>
          <w:i/>
          <w:iCs/>
          <w:sz w:val="22"/>
          <w:szCs w:val="22"/>
        </w:rPr>
        <w:t>sestatav rippmenüü: EHAK 2025_v1 III tasandini: Maakond / Vald, linn / Linnaosa, alev, alevik, küla + Tallinna (13ne jaotus) ja Tartu linnaosad</w:t>
      </w:r>
    </w:p>
    <w:p w14:paraId="63A2CC9E" w14:textId="77777777" w:rsidR="00212882" w:rsidRPr="007B111D" w:rsidRDefault="761A2C2E" w:rsidP="007B111D">
      <w:pPr>
        <w:ind w:left="720"/>
        <w:rPr>
          <w:rFonts w:asciiTheme="minorHAnsi" w:eastAsia="Helvetica" w:hAnsiTheme="minorHAnsi" w:cstheme="minorHAnsi"/>
          <w:i/>
          <w:iCs/>
          <w:sz w:val="22"/>
          <w:szCs w:val="22"/>
        </w:rPr>
      </w:pPr>
      <w:r w:rsidRPr="007B111D">
        <w:rPr>
          <w:rFonts w:asciiTheme="minorHAnsi" w:eastAsia="Helvetica" w:hAnsiTheme="minorHAnsi" w:cstheme="minorHAnsi"/>
          <w:i/>
          <w:iCs/>
          <w:sz w:val="22"/>
          <w:szCs w:val="22"/>
        </w:rPr>
        <w:t>Nt</w:t>
      </w:r>
      <w:r w:rsidR="00212882" w:rsidRPr="007B111D">
        <w:rPr>
          <w:rFonts w:asciiTheme="minorHAnsi" w:eastAsia="Helvetica" w:hAnsiTheme="minorHAnsi" w:cstheme="minorHAnsi"/>
          <w:i/>
          <w:iCs/>
          <w:sz w:val="22"/>
          <w:szCs w:val="22"/>
        </w:rPr>
        <w:t xml:space="preserve"> </w:t>
      </w:r>
    </w:p>
    <w:p w14:paraId="0FF18070" w14:textId="0257213D" w:rsidR="00212882" w:rsidRPr="007B111D" w:rsidRDefault="761A2C2E" w:rsidP="007B111D">
      <w:pPr>
        <w:ind w:left="720"/>
        <w:rPr>
          <w:rFonts w:asciiTheme="minorHAnsi" w:eastAsia="Helvetica" w:hAnsiTheme="minorHAnsi" w:cstheme="minorHAnsi"/>
          <w:i/>
          <w:iCs/>
          <w:sz w:val="22"/>
          <w:szCs w:val="22"/>
        </w:rPr>
      </w:pPr>
      <w:r w:rsidRPr="007B111D">
        <w:rPr>
          <w:rFonts w:asciiTheme="minorHAnsi" w:eastAsia="Helvetica" w:hAnsiTheme="minorHAnsi" w:cstheme="minorHAnsi"/>
          <w:i/>
          <w:iCs/>
          <w:sz w:val="22"/>
          <w:szCs w:val="22"/>
        </w:rPr>
        <w:t>Tartu maakond, Tartu linn, Tähtvere küla</w:t>
      </w:r>
      <w:r w:rsidR="00212882" w:rsidRPr="007B111D">
        <w:rPr>
          <w:rFonts w:asciiTheme="minorHAnsi" w:eastAsia="Helvetica" w:hAnsiTheme="minorHAnsi" w:cstheme="minorHAnsi"/>
          <w:i/>
          <w:iCs/>
          <w:sz w:val="22"/>
          <w:szCs w:val="22"/>
        </w:rPr>
        <w:t xml:space="preserve">; </w:t>
      </w:r>
    </w:p>
    <w:p w14:paraId="209780EE" w14:textId="1BADDE66" w:rsidR="761A2C2E" w:rsidRPr="007B111D" w:rsidRDefault="761A2C2E" w:rsidP="007B111D">
      <w:pPr>
        <w:ind w:left="720"/>
        <w:rPr>
          <w:rFonts w:asciiTheme="minorHAnsi" w:hAnsiTheme="minorHAnsi" w:cstheme="minorHAnsi"/>
          <w:sz w:val="22"/>
          <w:szCs w:val="22"/>
        </w:rPr>
      </w:pPr>
      <w:r w:rsidRPr="007B111D">
        <w:rPr>
          <w:rFonts w:asciiTheme="minorHAnsi" w:eastAsia="Helvetica" w:hAnsiTheme="minorHAnsi" w:cstheme="minorHAnsi"/>
          <w:i/>
          <w:iCs/>
          <w:sz w:val="22"/>
          <w:szCs w:val="22"/>
        </w:rPr>
        <w:t>Tartu maakond, Tartu linn, Ülejõe linnaosa</w:t>
      </w:r>
    </w:p>
    <w:p w14:paraId="57B59D84" w14:textId="77777777" w:rsidR="0032481C" w:rsidRPr="007B111D" w:rsidRDefault="0032481C" w:rsidP="007B111D">
      <w:pPr>
        <w:pStyle w:val="NoSpacing"/>
        <w:rPr>
          <w:rFonts w:cstheme="minorHAnsi"/>
          <w:b/>
          <w:bCs/>
          <w:szCs w:val="22"/>
        </w:rPr>
      </w:pPr>
    </w:p>
    <w:p w14:paraId="7AE96694" w14:textId="063885BD" w:rsidR="009041A5" w:rsidRPr="007B111D" w:rsidRDefault="5E23F900" w:rsidP="007B111D">
      <w:pPr>
        <w:pStyle w:val="NoSpacing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T</w:t>
      </w:r>
      <w:r w:rsidR="00A16DF5" w:rsidRPr="007B111D">
        <w:rPr>
          <w:rFonts w:cstheme="minorHAnsi"/>
          <w:b/>
          <w:bCs/>
          <w:szCs w:val="22"/>
        </w:rPr>
        <w:t>3</w:t>
      </w:r>
      <w:r w:rsidRPr="007B111D">
        <w:rPr>
          <w:rFonts w:cstheme="minorHAnsi"/>
          <w:b/>
          <w:bCs/>
          <w:szCs w:val="22"/>
        </w:rPr>
        <w:t xml:space="preserve">TLN </w:t>
      </w:r>
      <w:r w:rsidRPr="007B111D">
        <w:rPr>
          <w:rFonts w:cstheme="minorHAnsi"/>
          <w:szCs w:val="22"/>
        </w:rPr>
        <w:tab/>
      </w:r>
      <w:r w:rsidR="00FE63E9" w:rsidRPr="007B111D">
        <w:rPr>
          <w:rFonts w:cstheme="minorHAnsi"/>
          <w:b/>
          <w:bCs/>
          <w:szCs w:val="22"/>
          <w:lang w:val="ru-RU"/>
        </w:rPr>
        <w:t xml:space="preserve">В каком </w:t>
      </w:r>
      <w:proofErr w:type="spellStart"/>
      <w:r w:rsidR="00FE63E9" w:rsidRPr="007B111D">
        <w:rPr>
          <w:rFonts w:cstheme="minorHAnsi"/>
          <w:b/>
          <w:bCs/>
          <w:szCs w:val="22"/>
        </w:rPr>
        <w:t>микрорайон</w:t>
      </w:r>
      <w:proofErr w:type="spellEnd"/>
      <w:r w:rsidR="00FE63E9" w:rsidRPr="007B111D">
        <w:rPr>
          <w:rFonts w:cstheme="minorHAnsi"/>
          <w:b/>
          <w:bCs/>
          <w:szCs w:val="22"/>
          <w:lang w:val="ru-RU"/>
        </w:rPr>
        <w:t>е</w:t>
      </w:r>
      <w:r w:rsidR="00B34DC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34DCC" w:rsidRPr="007B111D">
        <w:rPr>
          <w:rFonts w:cstheme="minorHAnsi"/>
          <w:b/>
          <w:bCs/>
          <w:szCs w:val="22"/>
        </w:rPr>
        <w:t>Таллинна</w:t>
      </w:r>
      <w:proofErr w:type="spellEnd"/>
      <w:r w:rsidR="00B34DCC" w:rsidRPr="007B111D">
        <w:rPr>
          <w:rFonts w:cstheme="minorHAnsi"/>
          <w:b/>
          <w:bCs/>
          <w:szCs w:val="22"/>
        </w:rPr>
        <w:t xml:space="preserve"> </w:t>
      </w:r>
      <w:r w:rsidR="00FE63E9" w:rsidRPr="007B111D">
        <w:rPr>
          <w:rFonts w:cstheme="minorHAnsi"/>
          <w:b/>
          <w:bCs/>
          <w:szCs w:val="22"/>
          <w:lang w:val="ru-RU"/>
        </w:rPr>
        <w:t>Вы живёте?</w:t>
      </w:r>
      <w:r w:rsidR="00B34DCC" w:rsidRPr="007B111D">
        <w:rPr>
          <w:rFonts w:cstheme="minorHAnsi"/>
          <w:b/>
          <w:bCs/>
          <w:szCs w:val="22"/>
          <w:highlight w:val="green"/>
        </w:rPr>
        <w:t xml:space="preserve"> </w:t>
      </w:r>
    </w:p>
    <w:p w14:paraId="07E24FE5" w14:textId="42052F88" w:rsidR="009041A5" w:rsidRPr="007B111D" w:rsidRDefault="009041A5" w:rsidP="00ED4171">
      <w:pPr>
        <w:pStyle w:val="NoSpacing"/>
        <w:numPr>
          <w:ilvl w:val="0"/>
          <w:numId w:val="32"/>
        </w:numPr>
        <w:ind w:left="714" w:hanging="357"/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Haaberst</w:t>
      </w:r>
      <w:r w:rsidRPr="007B111D">
        <w:rPr>
          <w:rFonts w:cstheme="minorHAnsi"/>
          <w:szCs w:val="22"/>
        </w:rPr>
        <w:t xml:space="preserve">i (Astangu, Väike </w:t>
      </w:r>
      <w:proofErr w:type="spellStart"/>
      <w:r w:rsidRPr="007B111D">
        <w:rPr>
          <w:rFonts w:cstheme="minorHAnsi"/>
          <w:szCs w:val="22"/>
        </w:rPr>
        <w:t>Õismäe</w:t>
      </w:r>
      <w:proofErr w:type="spellEnd"/>
      <w:r w:rsidRPr="007B111D">
        <w:rPr>
          <w:rFonts w:cstheme="minorHAnsi"/>
          <w:szCs w:val="22"/>
        </w:rPr>
        <w:t>)</w:t>
      </w:r>
    </w:p>
    <w:p w14:paraId="101FBCD7" w14:textId="2BA21D6B" w:rsidR="009041A5" w:rsidRPr="007B111D" w:rsidRDefault="009041A5" w:rsidP="00ED4171">
      <w:pPr>
        <w:pStyle w:val="NoSpacing"/>
        <w:numPr>
          <w:ilvl w:val="0"/>
          <w:numId w:val="32"/>
        </w:numPr>
        <w:ind w:left="714" w:hanging="357"/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Haabersti</w:t>
      </w:r>
      <w:r w:rsidR="00B26287" w:rsidRPr="007B111D">
        <w:rPr>
          <w:rFonts w:cstheme="minorHAnsi"/>
          <w:szCs w:val="22"/>
        </w:rPr>
        <w:t xml:space="preserve"> (Haabersti, Veskimetsa, Pikaliiva, </w:t>
      </w:r>
      <w:proofErr w:type="spellStart"/>
      <w:r w:rsidR="00B26287" w:rsidRPr="007B111D">
        <w:rPr>
          <w:rFonts w:cstheme="minorHAnsi"/>
          <w:szCs w:val="22"/>
        </w:rPr>
        <w:t>Õismäe</w:t>
      </w:r>
      <w:proofErr w:type="spellEnd"/>
      <w:r w:rsidR="00B26287" w:rsidRPr="007B111D">
        <w:rPr>
          <w:rFonts w:cstheme="minorHAnsi"/>
          <w:szCs w:val="22"/>
        </w:rPr>
        <w:t xml:space="preserve">, </w:t>
      </w:r>
      <w:proofErr w:type="spellStart"/>
      <w:r w:rsidR="00B26287" w:rsidRPr="007B111D">
        <w:rPr>
          <w:rFonts w:cstheme="minorHAnsi"/>
          <w:szCs w:val="22"/>
        </w:rPr>
        <w:t>Rocca</w:t>
      </w:r>
      <w:proofErr w:type="spellEnd"/>
      <w:r w:rsidR="00B26287" w:rsidRPr="007B111D">
        <w:rPr>
          <w:rFonts w:cstheme="minorHAnsi"/>
          <w:szCs w:val="22"/>
        </w:rPr>
        <w:t xml:space="preserve"> </w:t>
      </w:r>
      <w:proofErr w:type="spellStart"/>
      <w:r w:rsidR="00B26287" w:rsidRPr="007B111D">
        <w:rPr>
          <w:rFonts w:cstheme="minorHAnsi"/>
          <w:szCs w:val="22"/>
        </w:rPr>
        <w:t>al</w:t>
      </w:r>
      <w:proofErr w:type="spellEnd"/>
      <w:r w:rsidR="00B26287" w:rsidRPr="007B111D">
        <w:rPr>
          <w:rFonts w:cstheme="minorHAnsi"/>
          <w:szCs w:val="22"/>
        </w:rPr>
        <w:t xml:space="preserve"> Mare, </w:t>
      </w:r>
      <w:proofErr w:type="spellStart"/>
      <w:r w:rsidR="00B26287" w:rsidRPr="007B111D">
        <w:rPr>
          <w:rFonts w:cstheme="minorHAnsi"/>
          <w:szCs w:val="22"/>
        </w:rPr>
        <w:t>Vismeistri</w:t>
      </w:r>
      <w:proofErr w:type="spellEnd"/>
      <w:r w:rsidR="00B26287" w:rsidRPr="007B111D">
        <w:rPr>
          <w:rFonts w:cstheme="minorHAnsi"/>
          <w:szCs w:val="22"/>
        </w:rPr>
        <w:t>, Kakumäe, Tiskre)</w:t>
      </w:r>
    </w:p>
    <w:p w14:paraId="2C9C43DF" w14:textId="659F3C59" w:rsidR="009041A5" w:rsidRPr="007B111D" w:rsidRDefault="009041A5" w:rsidP="00ED4171">
      <w:pPr>
        <w:pStyle w:val="NoSpacing"/>
        <w:numPr>
          <w:ilvl w:val="0"/>
          <w:numId w:val="32"/>
        </w:numPr>
        <w:ind w:left="714" w:hanging="357"/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Kristiine</w:t>
      </w:r>
      <w:r w:rsidR="00B26287" w:rsidRPr="007B111D">
        <w:rPr>
          <w:rFonts w:cstheme="minorHAnsi"/>
          <w:szCs w:val="22"/>
        </w:rPr>
        <w:t xml:space="preserve"> (Kristiine, Mustjõe, Tondi, Järve)</w:t>
      </w:r>
    </w:p>
    <w:p w14:paraId="01E48B98" w14:textId="1E22C5ED" w:rsidR="009041A5" w:rsidRPr="007B111D" w:rsidRDefault="009041A5" w:rsidP="00ED4171">
      <w:pPr>
        <w:pStyle w:val="NoSpacing"/>
        <w:numPr>
          <w:ilvl w:val="0"/>
          <w:numId w:val="32"/>
        </w:numPr>
        <w:ind w:left="714" w:hanging="357"/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Kesklinn</w:t>
      </w:r>
      <w:r w:rsidR="00B26287" w:rsidRPr="007B111D">
        <w:rPr>
          <w:rFonts w:cstheme="minorHAnsi"/>
          <w:b/>
          <w:bCs/>
          <w:szCs w:val="22"/>
        </w:rPr>
        <w:t xml:space="preserve"> </w:t>
      </w:r>
      <w:r w:rsidR="00B26287" w:rsidRPr="007B111D">
        <w:rPr>
          <w:rFonts w:cstheme="minorHAnsi"/>
          <w:szCs w:val="22"/>
        </w:rPr>
        <w:t>(Vanalinn, Sadama, Kadriorg, Torupilli, Raua, Kassisaba, Uus Maailm, Kitseküla, Luite, Juhkentali, Tõnismäe, Tatari, Veerenni, Keldrimäe, Sibulaküla, Maakri, Südalinn, Kompassi)</w:t>
      </w:r>
    </w:p>
    <w:p w14:paraId="37CC07EF" w14:textId="6CAB7A38" w:rsidR="009041A5" w:rsidRPr="007B111D" w:rsidRDefault="009041A5" w:rsidP="007B111D">
      <w:pPr>
        <w:pStyle w:val="NoSpacing"/>
        <w:numPr>
          <w:ilvl w:val="0"/>
          <w:numId w:val="32"/>
        </w:numPr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Lasnamäe</w:t>
      </w:r>
      <w:r w:rsidR="00B26287" w:rsidRPr="007B111D">
        <w:rPr>
          <w:rFonts w:cstheme="minorHAnsi"/>
          <w:szCs w:val="22"/>
        </w:rPr>
        <w:t xml:space="preserve"> (Sikupilli, Uuslinn, Kurepõllu, Pae, Ülemiste)</w:t>
      </w:r>
    </w:p>
    <w:p w14:paraId="29591AC5" w14:textId="39223A76" w:rsidR="009041A5" w:rsidRPr="007B111D" w:rsidRDefault="009041A5" w:rsidP="007B111D">
      <w:pPr>
        <w:pStyle w:val="NoSpacing"/>
        <w:numPr>
          <w:ilvl w:val="0"/>
          <w:numId w:val="32"/>
        </w:numPr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Lasnamäe</w:t>
      </w:r>
      <w:r w:rsidR="00B26287" w:rsidRPr="007B111D">
        <w:rPr>
          <w:rFonts w:cstheme="minorHAnsi"/>
          <w:szCs w:val="22"/>
        </w:rPr>
        <w:t xml:space="preserve"> (Paevälja, Laagna, Loopealse, </w:t>
      </w:r>
      <w:proofErr w:type="spellStart"/>
      <w:r w:rsidR="00B26287" w:rsidRPr="007B111D">
        <w:rPr>
          <w:rFonts w:cstheme="minorHAnsi"/>
          <w:szCs w:val="22"/>
        </w:rPr>
        <w:t>Katleri</w:t>
      </w:r>
      <w:proofErr w:type="spellEnd"/>
      <w:r w:rsidR="00B26287" w:rsidRPr="007B111D">
        <w:rPr>
          <w:rFonts w:cstheme="minorHAnsi"/>
          <w:szCs w:val="22"/>
        </w:rPr>
        <w:t>, Tondiraba)</w:t>
      </w:r>
    </w:p>
    <w:p w14:paraId="5A64B1DC" w14:textId="35147FEB" w:rsidR="009041A5" w:rsidRPr="007B111D" w:rsidRDefault="009041A5" w:rsidP="007B111D">
      <w:pPr>
        <w:pStyle w:val="NoSpacing"/>
        <w:numPr>
          <w:ilvl w:val="0"/>
          <w:numId w:val="32"/>
        </w:numPr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Lasnamäe</w:t>
      </w:r>
      <w:r w:rsidR="00B26287" w:rsidRPr="007B111D">
        <w:rPr>
          <w:rFonts w:cstheme="minorHAnsi"/>
          <w:szCs w:val="22"/>
        </w:rPr>
        <w:t xml:space="preserve"> (Kuristiku, Mustakivi, Seli, </w:t>
      </w:r>
      <w:proofErr w:type="spellStart"/>
      <w:r w:rsidR="00B26287" w:rsidRPr="007B111D">
        <w:rPr>
          <w:rFonts w:cstheme="minorHAnsi"/>
          <w:szCs w:val="22"/>
        </w:rPr>
        <w:t>Priisle</w:t>
      </w:r>
      <w:proofErr w:type="spellEnd"/>
      <w:r w:rsidR="00B26287" w:rsidRPr="007B111D">
        <w:rPr>
          <w:rFonts w:cstheme="minorHAnsi"/>
          <w:szCs w:val="22"/>
        </w:rPr>
        <w:t>)</w:t>
      </w:r>
    </w:p>
    <w:p w14:paraId="64082AE6" w14:textId="2E5F0054" w:rsidR="009041A5" w:rsidRPr="007B111D" w:rsidRDefault="009041A5" w:rsidP="007B111D">
      <w:pPr>
        <w:pStyle w:val="NoSpacing"/>
        <w:numPr>
          <w:ilvl w:val="0"/>
          <w:numId w:val="32"/>
        </w:numPr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Mustmäe</w:t>
      </w:r>
      <w:r w:rsidR="00B26287" w:rsidRPr="007B111D">
        <w:rPr>
          <w:rFonts w:cstheme="minorHAnsi"/>
          <w:szCs w:val="22"/>
        </w:rPr>
        <w:t xml:space="preserve"> (Mustamäe, Kadaka, Sääse, Siili)</w:t>
      </w:r>
    </w:p>
    <w:p w14:paraId="28629B90" w14:textId="33802543" w:rsidR="009041A5" w:rsidRPr="007B111D" w:rsidRDefault="009041A5" w:rsidP="007B111D">
      <w:pPr>
        <w:pStyle w:val="NoSpacing"/>
        <w:numPr>
          <w:ilvl w:val="0"/>
          <w:numId w:val="32"/>
        </w:numPr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Nõmme</w:t>
      </w:r>
      <w:r w:rsidR="00B26287" w:rsidRPr="007B111D">
        <w:rPr>
          <w:rFonts w:cstheme="minorHAnsi"/>
          <w:b/>
          <w:bCs/>
          <w:szCs w:val="22"/>
        </w:rPr>
        <w:t xml:space="preserve"> </w:t>
      </w:r>
      <w:r w:rsidR="00B26287" w:rsidRPr="007B111D">
        <w:rPr>
          <w:rFonts w:cstheme="minorHAnsi"/>
          <w:szCs w:val="22"/>
        </w:rPr>
        <w:t>(Pääsküla, Kivimäe, Hiiu, Vana-Mustamäe, Rahumäe, Liiva, Nõmme)</w:t>
      </w:r>
    </w:p>
    <w:p w14:paraId="69F6AD44" w14:textId="4358BD31" w:rsidR="009041A5" w:rsidRPr="007B111D" w:rsidRDefault="009041A5" w:rsidP="007B111D">
      <w:pPr>
        <w:pStyle w:val="NoSpacing"/>
        <w:numPr>
          <w:ilvl w:val="0"/>
          <w:numId w:val="32"/>
        </w:numPr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Nõmme</w:t>
      </w:r>
      <w:r w:rsidR="00B26287" w:rsidRPr="007B111D">
        <w:rPr>
          <w:rFonts w:cstheme="minorHAnsi"/>
          <w:b/>
          <w:bCs/>
          <w:szCs w:val="22"/>
        </w:rPr>
        <w:t xml:space="preserve"> </w:t>
      </w:r>
      <w:r w:rsidR="00B26287" w:rsidRPr="007B111D">
        <w:rPr>
          <w:rFonts w:cstheme="minorHAnsi"/>
          <w:szCs w:val="22"/>
        </w:rPr>
        <w:t>(Männiku, Raudalu)</w:t>
      </w:r>
    </w:p>
    <w:p w14:paraId="3761EE42" w14:textId="72B019BA" w:rsidR="009041A5" w:rsidRPr="007B111D" w:rsidRDefault="009041A5" w:rsidP="007B111D">
      <w:pPr>
        <w:pStyle w:val="NoSpacing"/>
        <w:numPr>
          <w:ilvl w:val="0"/>
          <w:numId w:val="32"/>
        </w:numPr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Pirita</w:t>
      </w:r>
      <w:r w:rsidR="00B26287" w:rsidRPr="007B111D">
        <w:rPr>
          <w:rFonts w:cstheme="minorHAnsi"/>
          <w:szCs w:val="22"/>
        </w:rPr>
        <w:t xml:space="preserve"> (Merivälja, Mähe, Lepiku, Laiaküla, Iru, Kose, Maarjamäe, Pirita, Kloostrimetsa)</w:t>
      </w:r>
    </w:p>
    <w:p w14:paraId="42FE2AAD" w14:textId="3241DEEB" w:rsidR="009041A5" w:rsidRPr="007B111D" w:rsidRDefault="009041A5" w:rsidP="007B111D">
      <w:pPr>
        <w:pStyle w:val="NoSpacing"/>
        <w:numPr>
          <w:ilvl w:val="0"/>
          <w:numId w:val="32"/>
        </w:numPr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Põhja-Tallinn</w:t>
      </w:r>
      <w:r w:rsidR="00B26287" w:rsidRPr="007B111D">
        <w:rPr>
          <w:rFonts w:cstheme="minorHAnsi"/>
          <w:szCs w:val="22"/>
        </w:rPr>
        <w:t xml:space="preserve"> (Pelguranna, Pelgulinn </w:t>
      </w:r>
      <w:proofErr w:type="spellStart"/>
      <w:r w:rsidR="00B34DCC" w:rsidRPr="007B111D">
        <w:rPr>
          <w:rFonts w:cstheme="minorHAnsi"/>
          <w:szCs w:val="22"/>
        </w:rPr>
        <w:t>многоквартирные</w:t>
      </w:r>
      <w:proofErr w:type="spellEnd"/>
      <w:r w:rsidR="00B34DCC" w:rsidRPr="007B111D">
        <w:rPr>
          <w:rFonts w:cstheme="minorHAnsi"/>
          <w:szCs w:val="22"/>
        </w:rPr>
        <w:t xml:space="preserve"> </w:t>
      </w:r>
      <w:proofErr w:type="spellStart"/>
      <w:r w:rsidR="00B34DCC" w:rsidRPr="007B111D">
        <w:rPr>
          <w:rFonts w:cstheme="minorHAnsi"/>
          <w:szCs w:val="22"/>
        </w:rPr>
        <w:t>панельные</w:t>
      </w:r>
      <w:proofErr w:type="spellEnd"/>
      <w:r w:rsidR="00B34DCC" w:rsidRPr="007B111D">
        <w:rPr>
          <w:rFonts w:cstheme="minorHAnsi"/>
          <w:szCs w:val="22"/>
        </w:rPr>
        <w:t xml:space="preserve"> </w:t>
      </w:r>
      <w:proofErr w:type="spellStart"/>
      <w:r w:rsidR="00B34DCC" w:rsidRPr="007B111D">
        <w:rPr>
          <w:rFonts w:cstheme="minorHAnsi"/>
          <w:szCs w:val="22"/>
        </w:rPr>
        <w:t>дома</w:t>
      </w:r>
      <w:proofErr w:type="spellEnd"/>
      <w:r w:rsidR="00BD698F" w:rsidRPr="007B111D">
        <w:rPr>
          <w:rFonts w:cstheme="minorHAnsi"/>
          <w:szCs w:val="22"/>
        </w:rPr>
        <w:t>)</w:t>
      </w:r>
    </w:p>
    <w:p w14:paraId="0FF53C45" w14:textId="6D30B672" w:rsidR="009041A5" w:rsidRPr="007B111D" w:rsidRDefault="009041A5" w:rsidP="007B111D">
      <w:pPr>
        <w:pStyle w:val="NoSpacing"/>
        <w:numPr>
          <w:ilvl w:val="0"/>
          <w:numId w:val="32"/>
        </w:numPr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Põhja-Tallinn</w:t>
      </w:r>
      <w:r w:rsidR="00B26287" w:rsidRPr="007B111D">
        <w:rPr>
          <w:rFonts w:cstheme="minorHAnsi"/>
          <w:szCs w:val="22"/>
        </w:rPr>
        <w:t xml:space="preserve"> (Pelgulinn </w:t>
      </w:r>
      <w:proofErr w:type="spellStart"/>
      <w:r w:rsidR="00B34DCC" w:rsidRPr="007B111D">
        <w:rPr>
          <w:rFonts w:cstheme="minorHAnsi"/>
          <w:szCs w:val="22"/>
        </w:rPr>
        <w:t>остальные</w:t>
      </w:r>
      <w:proofErr w:type="spellEnd"/>
      <w:r w:rsidR="00B34DCC" w:rsidRPr="007B111D">
        <w:rPr>
          <w:rFonts w:cstheme="minorHAnsi"/>
          <w:szCs w:val="22"/>
        </w:rPr>
        <w:t xml:space="preserve"> </w:t>
      </w:r>
      <w:proofErr w:type="spellStart"/>
      <w:r w:rsidR="00B34DCC" w:rsidRPr="007B111D">
        <w:rPr>
          <w:rFonts w:cstheme="minorHAnsi"/>
          <w:szCs w:val="22"/>
        </w:rPr>
        <w:t>дома</w:t>
      </w:r>
      <w:proofErr w:type="spellEnd"/>
      <w:r w:rsidR="00B26287" w:rsidRPr="007B111D">
        <w:rPr>
          <w:rFonts w:cstheme="minorHAnsi"/>
          <w:szCs w:val="22"/>
        </w:rPr>
        <w:t>, Sitsi, Karjamaa, Kalamaja, Kopli)</w:t>
      </w:r>
    </w:p>
    <w:p w14:paraId="2C844DF2" w14:textId="3D1243FD" w:rsidR="009041A5" w:rsidRPr="007B111D" w:rsidRDefault="009041A5" w:rsidP="007B111D">
      <w:pPr>
        <w:pStyle w:val="NoSpacing"/>
        <w:ind w:left="720"/>
        <w:rPr>
          <w:rFonts w:cstheme="minorHAnsi"/>
          <w:szCs w:val="22"/>
        </w:rPr>
      </w:pPr>
    </w:p>
    <w:p w14:paraId="6A73879D" w14:textId="04B3F491" w:rsidR="00266EA3" w:rsidRPr="007B111D" w:rsidRDefault="009041A5" w:rsidP="007B111D">
      <w:pPr>
        <w:pStyle w:val="NoSpacing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T</w:t>
      </w:r>
      <w:r w:rsidR="00A16DF5" w:rsidRPr="007B111D">
        <w:rPr>
          <w:rFonts w:cstheme="minorHAnsi"/>
          <w:b/>
          <w:bCs/>
          <w:szCs w:val="22"/>
        </w:rPr>
        <w:t>3</w:t>
      </w:r>
      <w:r w:rsidRPr="007B111D">
        <w:rPr>
          <w:rFonts w:cstheme="minorHAnsi"/>
          <w:b/>
          <w:bCs/>
          <w:szCs w:val="22"/>
        </w:rPr>
        <w:t>TARTU</w:t>
      </w:r>
      <w:r w:rsidRPr="007B111D">
        <w:rPr>
          <w:rFonts w:cstheme="minorHAnsi"/>
          <w:szCs w:val="22"/>
        </w:rPr>
        <w:tab/>
      </w:r>
      <w:r w:rsidR="00FE63E9" w:rsidRPr="007B111D">
        <w:rPr>
          <w:rFonts w:cstheme="minorHAnsi"/>
          <w:b/>
          <w:bCs/>
          <w:szCs w:val="22"/>
          <w:lang w:val="ru-RU"/>
        </w:rPr>
        <w:t xml:space="preserve">В каком </w:t>
      </w:r>
      <w:proofErr w:type="spellStart"/>
      <w:r w:rsidR="00FE63E9" w:rsidRPr="007B111D">
        <w:rPr>
          <w:rFonts w:cstheme="minorHAnsi"/>
          <w:b/>
          <w:bCs/>
          <w:szCs w:val="22"/>
        </w:rPr>
        <w:t>микрорайон</w:t>
      </w:r>
      <w:proofErr w:type="spellEnd"/>
      <w:r w:rsidR="00FE63E9" w:rsidRPr="007B111D">
        <w:rPr>
          <w:rFonts w:cstheme="minorHAnsi"/>
          <w:b/>
          <w:bCs/>
          <w:szCs w:val="22"/>
          <w:lang w:val="ru-RU"/>
        </w:rPr>
        <w:t>е</w:t>
      </w:r>
      <w:r w:rsidR="00FE63E9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FE63E9" w:rsidRPr="007B111D">
        <w:rPr>
          <w:rFonts w:cstheme="minorHAnsi"/>
          <w:b/>
          <w:bCs/>
          <w:szCs w:val="22"/>
        </w:rPr>
        <w:t>Та</w:t>
      </w:r>
      <w:proofErr w:type="spellEnd"/>
      <w:r w:rsidR="00FE63E9" w:rsidRPr="007B111D">
        <w:rPr>
          <w:rFonts w:cstheme="minorHAnsi"/>
          <w:b/>
          <w:bCs/>
          <w:szCs w:val="22"/>
          <w:lang w:val="ru-RU"/>
        </w:rPr>
        <w:t>рту</w:t>
      </w:r>
      <w:r w:rsidR="00FE63E9" w:rsidRPr="007B111D">
        <w:rPr>
          <w:rFonts w:cstheme="minorHAnsi"/>
          <w:b/>
          <w:bCs/>
          <w:szCs w:val="22"/>
        </w:rPr>
        <w:t xml:space="preserve"> </w:t>
      </w:r>
      <w:r w:rsidR="00FE63E9" w:rsidRPr="007B111D">
        <w:rPr>
          <w:rFonts w:cstheme="minorHAnsi"/>
          <w:b/>
          <w:bCs/>
          <w:szCs w:val="22"/>
          <w:lang w:val="ru-RU"/>
        </w:rPr>
        <w:t>Вы живёте?</w:t>
      </w:r>
      <w:r w:rsidR="00E26C8A" w:rsidRPr="007B111D">
        <w:rPr>
          <w:rFonts w:cstheme="minorHAnsi"/>
          <w:b/>
          <w:bCs/>
          <w:szCs w:val="22"/>
        </w:rPr>
        <w:t xml:space="preserve"> </w:t>
      </w:r>
      <w:r w:rsidR="00E26C8A" w:rsidRPr="007B111D">
        <w:rPr>
          <w:rFonts w:cstheme="minorHAnsi"/>
          <w:i/>
          <w:iCs/>
          <w:szCs w:val="22"/>
        </w:rPr>
        <w:t>(analüüsiks)</w:t>
      </w:r>
    </w:p>
    <w:p w14:paraId="009EDF02" w14:textId="77777777" w:rsidR="00E26C8A" w:rsidRPr="007B111D" w:rsidRDefault="4040A77D" w:rsidP="007B111D">
      <w:pPr>
        <w:pStyle w:val="NoSpacing"/>
        <w:numPr>
          <w:ilvl w:val="0"/>
          <w:numId w:val="34"/>
        </w:numPr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 xml:space="preserve">Kesklinna lähiümbrus </w:t>
      </w:r>
      <w:r w:rsidRPr="007B111D">
        <w:rPr>
          <w:rFonts w:cstheme="minorHAnsi"/>
          <w:szCs w:val="22"/>
        </w:rPr>
        <w:t xml:space="preserve">(Kesklinna, Karlova, Tähtvere, </w:t>
      </w:r>
      <w:proofErr w:type="spellStart"/>
      <w:r w:rsidRPr="007B111D">
        <w:rPr>
          <w:rFonts w:cstheme="minorHAnsi"/>
          <w:szCs w:val="22"/>
        </w:rPr>
        <w:t>Supilinna</w:t>
      </w:r>
      <w:r w:rsidR="5FFF5DE0" w:rsidRPr="007B111D">
        <w:rPr>
          <w:rFonts w:cstheme="minorHAnsi"/>
          <w:szCs w:val="22"/>
        </w:rPr>
        <w:t>,</w:t>
      </w:r>
      <w:r w:rsidR="0E1FB8C8" w:rsidRPr="007B111D">
        <w:rPr>
          <w:rFonts w:cstheme="minorHAnsi"/>
          <w:szCs w:val="22"/>
        </w:rPr>
        <w:t>Vaksali</w:t>
      </w:r>
      <w:proofErr w:type="spellEnd"/>
      <w:r w:rsidR="0E1FB8C8" w:rsidRPr="007B111D">
        <w:rPr>
          <w:rFonts w:cstheme="minorHAnsi"/>
          <w:szCs w:val="22"/>
        </w:rPr>
        <w:t>,</w:t>
      </w:r>
      <w:r w:rsidR="5FFF5DE0" w:rsidRPr="007B111D">
        <w:rPr>
          <w:rFonts w:cstheme="minorHAnsi"/>
          <w:szCs w:val="22"/>
        </w:rPr>
        <w:t xml:space="preserve"> </w:t>
      </w:r>
      <w:r w:rsidR="17C20B12" w:rsidRPr="007B111D">
        <w:rPr>
          <w:rFonts w:cstheme="minorHAnsi"/>
          <w:szCs w:val="22"/>
        </w:rPr>
        <w:t>Ülejõe</w:t>
      </w:r>
      <w:r w:rsidRPr="007B111D">
        <w:rPr>
          <w:rFonts w:cstheme="minorHAnsi"/>
          <w:szCs w:val="22"/>
        </w:rPr>
        <w:t>)</w:t>
      </w:r>
    </w:p>
    <w:p w14:paraId="659E9978" w14:textId="77777777" w:rsidR="00E26C8A" w:rsidRPr="007B111D" w:rsidRDefault="75092A08" w:rsidP="007B111D">
      <w:pPr>
        <w:pStyle w:val="NoSpacing"/>
        <w:numPr>
          <w:ilvl w:val="0"/>
          <w:numId w:val="34"/>
        </w:numPr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Ülejõe piirkond</w:t>
      </w:r>
      <w:r w:rsidRPr="007B111D">
        <w:rPr>
          <w:rFonts w:cstheme="minorHAnsi"/>
          <w:szCs w:val="22"/>
        </w:rPr>
        <w:t xml:space="preserve"> (</w:t>
      </w:r>
      <w:r w:rsidR="3C010B2D" w:rsidRPr="007B111D">
        <w:rPr>
          <w:rFonts w:cstheme="minorHAnsi"/>
          <w:szCs w:val="22"/>
        </w:rPr>
        <w:t xml:space="preserve">Annelinna, </w:t>
      </w:r>
      <w:r w:rsidR="6E0983EA" w:rsidRPr="007B111D">
        <w:rPr>
          <w:rFonts w:cstheme="minorHAnsi"/>
          <w:szCs w:val="22"/>
        </w:rPr>
        <w:t xml:space="preserve">Ihaste, </w:t>
      </w:r>
      <w:r w:rsidR="3C010B2D" w:rsidRPr="007B111D">
        <w:rPr>
          <w:rFonts w:cstheme="minorHAnsi"/>
          <w:szCs w:val="22"/>
        </w:rPr>
        <w:t>Jaamamõisa</w:t>
      </w:r>
      <w:r w:rsidR="4FFD837C" w:rsidRPr="007B111D">
        <w:rPr>
          <w:rFonts w:cstheme="minorHAnsi"/>
          <w:szCs w:val="22"/>
        </w:rPr>
        <w:t xml:space="preserve">, </w:t>
      </w:r>
      <w:proofErr w:type="spellStart"/>
      <w:r w:rsidR="00B80124" w:rsidRPr="007B111D">
        <w:rPr>
          <w:rFonts w:cstheme="minorHAnsi"/>
          <w:szCs w:val="22"/>
        </w:rPr>
        <w:t>Kvissentali</w:t>
      </w:r>
      <w:proofErr w:type="spellEnd"/>
      <w:r w:rsidR="00B80124" w:rsidRPr="007B111D">
        <w:rPr>
          <w:rFonts w:cstheme="minorHAnsi"/>
          <w:szCs w:val="22"/>
        </w:rPr>
        <w:t xml:space="preserve">, </w:t>
      </w:r>
      <w:r w:rsidR="009041A5" w:rsidRPr="007B111D">
        <w:rPr>
          <w:rFonts w:cstheme="minorHAnsi"/>
          <w:szCs w:val="22"/>
        </w:rPr>
        <w:t>Raadi-Kruusamäe</w:t>
      </w:r>
      <w:r w:rsidR="00E26C8A" w:rsidRPr="007B111D">
        <w:rPr>
          <w:rFonts w:cstheme="minorHAnsi"/>
          <w:szCs w:val="22"/>
        </w:rPr>
        <w:t>)</w:t>
      </w:r>
    </w:p>
    <w:p w14:paraId="191A005A" w14:textId="3C007C9B" w:rsidR="009041A5" w:rsidRPr="007B111D" w:rsidRDefault="00B34DCC" w:rsidP="007B111D">
      <w:pPr>
        <w:pStyle w:val="NoSpacing"/>
        <w:numPr>
          <w:ilvl w:val="0"/>
          <w:numId w:val="34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b/>
          <w:bCs/>
          <w:szCs w:val="22"/>
        </w:rPr>
        <w:t>Другие</w:t>
      </w:r>
      <w:proofErr w:type="spellEnd"/>
      <w:r w:rsidR="508513B9" w:rsidRPr="007B111D">
        <w:rPr>
          <w:rFonts w:cstheme="minorHAnsi"/>
          <w:szCs w:val="22"/>
        </w:rPr>
        <w:t xml:space="preserve"> (</w:t>
      </w:r>
      <w:r w:rsidR="43EFBDDA" w:rsidRPr="007B111D">
        <w:rPr>
          <w:rFonts w:cstheme="minorHAnsi"/>
          <w:szCs w:val="22"/>
        </w:rPr>
        <w:t>Maarjamõisa</w:t>
      </w:r>
      <w:r w:rsidR="41AAE766" w:rsidRPr="007B111D">
        <w:rPr>
          <w:rFonts w:cstheme="minorHAnsi"/>
          <w:szCs w:val="22"/>
        </w:rPr>
        <w:t xml:space="preserve">, </w:t>
      </w:r>
      <w:r w:rsidR="2A120422" w:rsidRPr="007B111D">
        <w:rPr>
          <w:rFonts w:cstheme="minorHAnsi"/>
          <w:szCs w:val="22"/>
        </w:rPr>
        <w:t xml:space="preserve">Ropka, Ropka tööstuse, Ränilinna, </w:t>
      </w:r>
      <w:r w:rsidR="72FB2CB6" w:rsidRPr="007B111D">
        <w:rPr>
          <w:rFonts w:cstheme="minorHAnsi"/>
          <w:szCs w:val="22"/>
        </w:rPr>
        <w:t xml:space="preserve">Tammelinna, </w:t>
      </w:r>
      <w:r w:rsidR="2A120422" w:rsidRPr="007B111D">
        <w:rPr>
          <w:rFonts w:cstheme="minorHAnsi"/>
          <w:szCs w:val="22"/>
        </w:rPr>
        <w:t xml:space="preserve">Variku, Veeriku, </w:t>
      </w:r>
      <w:proofErr w:type="spellStart"/>
      <w:r w:rsidRPr="007B111D">
        <w:rPr>
          <w:rFonts w:cstheme="minorHAnsi"/>
          <w:szCs w:val="22"/>
        </w:rPr>
        <w:t>другие</w:t>
      </w:r>
      <w:proofErr w:type="spellEnd"/>
      <w:r w:rsidR="2A120422" w:rsidRPr="007B111D">
        <w:rPr>
          <w:rFonts w:cstheme="minorHAnsi"/>
          <w:szCs w:val="22"/>
        </w:rPr>
        <w:t>)</w:t>
      </w:r>
    </w:p>
    <w:p w14:paraId="147E2F25" w14:textId="77777777" w:rsidR="009041A5" w:rsidRPr="007B111D" w:rsidRDefault="009041A5" w:rsidP="007B111D">
      <w:pPr>
        <w:pStyle w:val="NoSpacing"/>
        <w:rPr>
          <w:rFonts w:cstheme="minorHAnsi"/>
          <w:b/>
          <w:szCs w:val="22"/>
        </w:rPr>
      </w:pPr>
    </w:p>
    <w:p w14:paraId="3EEBC324" w14:textId="77777777" w:rsidR="00ED4171" w:rsidRDefault="00ED4171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cstheme="minorHAnsi"/>
          <w:b/>
          <w:bCs/>
          <w:szCs w:val="22"/>
        </w:rPr>
        <w:br w:type="page"/>
      </w:r>
    </w:p>
    <w:p w14:paraId="4602F3B2" w14:textId="050F819B" w:rsidR="3463D979" w:rsidRPr="007B111D" w:rsidRDefault="48782174" w:rsidP="007B111D">
      <w:pPr>
        <w:pStyle w:val="NoSpacing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T</w:t>
      </w:r>
      <w:r w:rsidR="00A16DF5" w:rsidRPr="007B111D">
        <w:rPr>
          <w:rFonts w:cstheme="minorHAnsi"/>
          <w:b/>
          <w:bCs/>
          <w:szCs w:val="22"/>
        </w:rPr>
        <w:t>4</w:t>
      </w:r>
      <w:r w:rsidRPr="007B111D">
        <w:rPr>
          <w:rFonts w:cstheme="minorHAnsi"/>
          <w:b/>
          <w:bCs/>
          <w:szCs w:val="22"/>
        </w:rPr>
        <w:t xml:space="preserve"> (</w:t>
      </w:r>
      <w:r w:rsidR="62EC42DE" w:rsidRPr="007B111D">
        <w:rPr>
          <w:rFonts w:cstheme="minorHAnsi"/>
          <w:b/>
          <w:bCs/>
          <w:szCs w:val="22"/>
        </w:rPr>
        <w:t>KL7</w:t>
      </w:r>
      <w:r w:rsidRPr="007B111D">
        <w:rPr>
          <w:rFonts w:cstheme="minorHAnsi"/>
          <w:b/>
          <w:bCs/>
          <w:szCs w:val="22"/>
        </w:rPr>
        <w:t>)</w:t>
      </w:r>
      <w:r w:rsidR="62EC42DE" w:rsidRPr="007B111D">
        <w:rPr>
          <w:rFonts w:cstheme="minorHAnsi"/>
          <w:b/>
          <w:bCs/>
          <w:szCs w:val="22"/>
        </w:rPr>
        <w:t xml:space="preserve">  </w:t>
      </w:r>
      <w:r w:rsidR="00E434EE" w:rsidRPr="007B111D">
        <w:rPr>
          <w:rFonts w:cstheme="minorHAnsi"/>
          <w:szCs w:val="22"/>
        </w:rPr>
        <w:tab/>
      </w:r>
      <w:r w:rsidR="00B34DCC" w:rsidRPr="007B111D">
        <w:rPr>
          <w:rFonts w:cstheme="minorHAnsi"/>
          <w:b/>
          <w:bCs/>
          <w:szCs w:val="22"/>
          <w:lang w:val="ru-RU"/>
        </w:rPr>
        <w:t>Какой у Вас тип жилья</w:t>
      </w:r>
      <w:r w:rsidR="339319B2" w:rsidRPr="007B111D">
        <w:rPr>
          <w:rFonts w:cstheme="minorHAnsi"/>
          <w:b/>
          <w:bCs/>
          <w:szCs w:val="22"/>
        </w:rPr>
        <w:t>?</w:t>
      </w:r>
      <w:r w:rsidR="00AB1C63" w:rsidRPr="007B111D">
        <w:rPr>
          <w:rFonts w:cstheme="minorHAnsi"/>
          <w:b/>
          <w:bCs/>
          <w:szCs w:val="22"/>
        </w:rPr>
        <w:t xml:space="preserve"> </w:t>
      </w:r>
    </w:p>
    <w:p w14:paraId="09AC3399" w14:textId="64BE2DAB" w:rsidR="00831C49" w:rsidRPr="007B111D" w:rsidRDefault="00B34DCC" w:rsidP="007B111D">
      <w:pPr>
        <w:pStyle w:val="NoSpacing"/>
        <w:numPr>
          <w:ilvl w:val="0"/>
          <w:numId w:val="7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Частный дом, рядный дом</w:t>
      </w:r>
      <w:r w:rsidR="008E00CA" w:rsidRPr="007B111D">
        <w:rPr>
          <w:rFonts w:cstheme="minorHAnsi"/>
          <w:szCs w:val="22"/>
          <w:lang w:val="ru-RU"/>
        </w:rPr>
        <w:t>,</w:t>
      </w:r>
      <w:r w:rsidRPr="007B111D">
        <w:rPr>
          <w:rFonts w:cstheme="minorHAnsi"/>
          <w:szCs w:val="22"/>
          <w:lang w:val="ru-RU"/>
        </w:rPr>
        <w:t xml:space="preserve"> </w:t>
      </w:r>
      <w:r w:rsidRPr="00ED4171">
        <w:rPr>
          <w:rFonts w:cstheme="minorHAnsi"/>
          <w:szCs w:val="22"/>
          <w:lang w:val="ru-RU"/>
        </w:rPr>
        <w:t>парный дом</w:t>
      </w:r>
    </w:p>
    <w:p w14:paraId="52838D41" w14:textId="1A102F56" w:rsidR="0082406E" w:rsidRPr="007B111D" w:rsidRDefault="00B34DCC" w:rsidP="007B111D">
      <w:pPr>
        <w:pStyle w:val="NoSpacing"/>
        <w:numPr>
          <w:ilvl w:val="0"/>
          <w:numId w:val="7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Квартирный дом, не более 10 квартир</w:t>
      </w:r>
    </w:p>
    <w:p w14:paraId="509B3941" w14:textId="2F5DA7D3" w:rsidR="0082406E" w:rsidRPr="007B111D" w:rsidRDefault="00B34DCC" w:rsidP="007B111D">
      <w:pPr>
        <w:pStyle w:val="NoSpacing"/>
        <w:numPr>
          <w:ilvl w:val="0"/>
          <w:numId w:val="7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Квартирный дом, более 10 квартир</w:t>
      </w:r>
    </w:p>
    <w:p w14:paraId="5C84E97A" w14:textId="09392BBD" w:rsidR="0082406E" w:rsidRPr="007B111D" w:rsidRDefault="00B34DCC" w:rsidP="007B111D">
      <w:pPr>
        <w:pStyle w:val="NoSpacing"/>
        <w:numPr>
          <w:ilvl w:val="0"/>
          <w:numId w:val="7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Другой вариант</w:t>
      </w:r>
    </w:p>
    <w:p w14:paraId="76E6C21B" w14:textId="77777777" w:rsidR="000938C9" w:rsidRPr="007B111D" w:rsidRDefault="000938C9" w:rsidP="007B111D">
      <w:pPr>
        <w:pStyle w:val="NoSpacing"/>
        <w:rPr>
          <w:rFonts w:cstheme="minorHAnsi"/>
          <w:szCs w:val="22"/>
        </w:rPr>
      </w:pPr>
    </w:p>
    <w:p w14:paraId="6ED2FAA3" w14:textId="01A9CBA8" w:rsidR="00A30AF3" w:rsidRPr="007B111D" w:rsidRDefault="1547CC33" w:rsidP="007B111D">
      <w:pPr>
        <w:pStyle w:val="NoSpacing"/>
        <w:ind w:left="1440" w:hanging="1440"/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T</w:t>
      </w:r>
      <w:r w:rsidR="00A16DF5" w:rsidRPr="007B111D">
        <w:rPr>
          <w:rFonts w:cstheme="minorHAnsi"/>
          <w:b/>
          <w:bCs/>
          <w:szCs w:val="22"/>
        </w:rPr>
        <w:t>5</w:t>
      </w:r>
      <w:r w:rsidRPr="007B111D">
        <w:rPr>
          <w:rFonts w:cstheme="minorHAnsi"/>
          <w:b/>
          <w:bCs/>
          <w:szCs w:val="22"/>
        </w:rPr>
        <w:t xml:space="preserve"> (</w:t>
      </w:r>
      <w:r w:rsidR="3A0B9F0A" w:rsidRPr="007B111D">
        <w:rPr>
          <w:rFonts w:cstheme="minorHAnsi"/>
          <w:b/>
          <w:bCs/>
          <w:szCs w:val="22"/>
        </w:rPr>
        <w:t>KL8</w:t>
      </w:r>
      <w:r w:rsidRPr="007B111D">
        <w:rPr>
          <w:rFonts w:cstheme="minorHAnsi"/>
          <w:b/>
          <w:bCs/>
          <w:szCs w:val="22"/>
        </w:rPr>
        <w:t>)</w:t>
      </w:r>
      <w:r w:rsidR="3A0B9F0A" w:rsidRPr="007B111D">
        <w:rPr>
          <w:rFonts w:cstheme="minorHAnsi"/>
          <w:b/>
          <w:bCs/>
          <w:szCs w:val="22"/>
        </w:rPr>
        <w:t xml:space="preserve">  </w:t>
      </w:r>
      <w:r w:rsidRPr="007B111D">
        <w:rPr>
          <w:rFonts w:cstheme="minorHAnsi"/>
          <w:szCs w:val="22"/>
        </w:rPr>
        <w:tab/>
      </w:r>
      <w:proofErr w:type="spellStart"/>
      <w:r w:rsidR="003B2240" w:rsidRPr="007B111D">
        <w:rPr>
          <w:rFonts w:cstheme="minorHAnsi"/>
          <w:b/>
          <w:bCs/>
          <w:szCs w:val="22"/>
        </w:rPr>
        <w:t>Как</w:t>
      </w:r>
      <w:proofErr w:type="spellEnd"/>
      <w:r w:rsidR="003B2240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B2240" w:rsidRPr="007B111D">
        <w:rPr>
          <w:rFonts w:cstheme="minorHAnsi"/>
          <w:b/>
          <w:bCs/>
          <w:szCs w:val="22"/>
        </w:rPr>
        <w:t>давно</w:t>
      </w:r>
      <w:proofErr w:type="spellEnd"/>
      <w:r w:rsidR="003B2240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B2240" w:rsidRPr="007B111D">
        <w:rPr>
          <w:rFonts w:cstheme="minorHAnsi"/>
          <w:b/>
          <w:bCs/>
          <w:szCs w:val="22"/>
        </w:rPr>
        <w:t>Вы</w:t>
      </w:r>
      <w:proofErr w:type="spellEnd"/>
      <w:r w:rsidR="003B2240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B2240" w:rsidRPr="007B111D">
        <w:rPr>
          <w:rFonts w:cstheme="minorHAnsi"/>
          <w:b/>
          <w:bCs/>
          <w:szCs w:val="22"/>
        </w:rPr>
        <w:t>живёте</w:t>
      </w:r>
      <w:proofErr w:type="spellEnd"/>
      <w:r w:rsidR="003B2240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3B2240" w:rsidRPr="007B111D">
        <w:rPr>
          <w:rFonts w:cstheme="minorHAnsi"/>
          <w:b/>
          <w:bCs/>
          <w:szCs w:val="22"/>
        </w:rPr>
        <w:t>этом</w:t>
      </w:r>
      <w:proofErr w:type="spellEnd"/>
      <w:r w:rsidR="003B2240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B2240" w:rsidRPr="007B111D">
        <w:rPr>
          <w:rFonts w:cstheme="minorHAnsi"/>
          <w:b/>
          <w:bCs/>
          <w:szCs w:val="22"/>
        </w:rPr>
        <w:t>месте</w:t>
      </w:r>
      <w:proofErr w:type="spellEnd"/>
      <w:r w:rsidR="0EBF1118" w:rsidRPr="007B111D">
        <w:rPr>
          <w:rFonts w:cstheme="minorHAnsi"/>
          <w:b/>
          <w:bCs/>
          <w:szCs w:val="22"/>
        </w:rPr>
        <w:t xml:space="preserve"> (</w:t>
      </w:r>
      <w:proofErr w:type="spellStart"/>
      <w:r w:rsidR="003B2240" w:rsidRPr="007B111D">
        <w:rPr>
          <w:rFonts w:cstheme="minorHAnsi"/>
          <w:b/>
          <w:bCs/>
          <w:szCs w:val="22"/>
        </w:rPr>
        <w:t>город</w:t>
      </w:r>
      <w:proofErr w:type="spellEnd"/>
      <w:r w:rsidR="003B2240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3B2240" w:rsidRPr="007B111D">
        <w:rPr>
          <w:rFonts w:cstheme="minorHAnsi"/>
          <w:b/>
          <w:bCs/>
          <w:szCs w:val="22"/>
        </w:rPr>
        <w:t>часть</w:t>
      </w:r>
      <w:proofErr w:type="spellEnd"/>
      <w:r w:rsidR="003B2240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B2240" w:rsidRPr="007B111D">
        <w:rPr>
          <w:rFonts w:cstheme="minorHAnsi"/>
          <w:b/>
          <w:bCs/>
          <w:szCs w:val="22"/>
        </w:rPr>
        <w:t>города</w:t>
      </w:r>
      <w:proofErr w:type="spellEnd"/>
      <w:r w:rsidR="003B2240" w:rsidRPr="007B111D">
        <w:rPr>
          <w:rFonts w:cstheme="minorHAnsi"/>
          <w:b/>
          <w:bCs/>
          <w:szCs w:val="22"/>
        </w:rPr>
        <w:t xml:space="preserve">, </w:t>
      </w:r>
      <w:r w:rsidR="00B34DCC" w:rsidRPr="007B111D">
        <w:rPr>
          <w:rFonts w:cstheme="minorHAnsi"/>
          <w:b/>
          <w:bCs/>
          <w:szCs w:val="22"/>
          <w:lang w:val="ru-RU"/>
        </w:rPr>
        <w:t xml:space="preserve">село, </w:t>
      </w:r>
      <w:proofErr w:type="spellStart"/>
      <w:r w:rsidR="003B2240" w:rsidRPr="007B111D">
        <w:rPr>
          <w:rFonts w:cstheme="minorHAnsi"/>
          <w:b/>
          <w:bCs/>
          <w:szCs w:val="22"/>
        </w:rPr>
        <w:t>посёлок</w:t>
      </w:r>
      <w:proofErr w:type="spellEnd"/>
      <w:r w:rsidR="003B2240" w:rsidRPr="007B111D">
        <w:rPr>
          <w:rFonts w:cstheme="minorHAnsi"/>
          <w:b/>
          <w:bCs/>
          <w:szCs w:val="22"/>
        </w:rPr>
        <w:t xml:space="preserve">, </w:t>
      </w:r>
      <w:r w:rsidR="003B2240" w:rsidRPr="007B111D">
        <w:rPr>
          <w:rFonts w:cstheme="minorHAnsi"/>
          <w:b/>
          <w:bCs/>
          <w:szCs w:val="22"/>
          <w:lang w:val="ru-RU"/>
        </w:rPr>
        <w:t>деревня</w:t>
      </w:r>
      <w:r w:rsidR="56C4AD93" w:rsidRPr="007B111D">
        <w:rPr>
          <w:rFonts w:cstheme="minorHAnsi"/>
          <w:b/>
          <w:bCs/>
          <w:szCs w:val="22"/>
        </w:rPr>
        <w:t>)</w:t>
      </w:r>
      <w:r w:rsidR="3A0B9F0A" w:rsidRPr="007B111D">
        <w:rPr>
          <w:rFonts w:cstheme="minorHAnsi"/>
          <w:b/>
          <w:bCs/>
          <w:szCs w:val="22"/>
        </w:rPr>
        <w:t>?</w:t>
      </w:r>
    </w:p>
    <w:p w14:paraId="1D6624D0" w14:textId="2E032723" w:rsidR="03434A16" w:rsidRPr="007B111D" w:rsidRDefault="03434A16" w:rsidP="007B111D">
      <w:pPr>
        <w:pStyle w:val="NoSpacing"/>
        <w:rPr>
          <w:rFonts w:cstheme="minorHAnsi"/>
          <w:b/>
          <w:bCs/>
          <w:szCs w:val="22"/>
        </w:rPr>
      </w:pPr>
    </w:p>
    <w:p w14:paraId="6B1AC21A" w14:textId="191E029D" w:rsidR="56DA6D43" w:rsidRPr="007B111D" w:rsidRDefault="56DA6D43" w:rsidP="007B111D">
      <w:pPr>
        <w:pStyle w:val="NoSpacing"/>
        <w:rPr>
          <w:rFonts w:cstheme="minorHAnsi"/>
          <w:b/>
          <w:bCs/>
          <w:szCs w:val="22"/>
        </w:rPr>
      </w:pPr>
      <w:r w:rsidRPr="007B111D">
        <w:rPr>
          <w:rFonts w:cstheme="minorHAnsi"/>
          <w:szCs w:val="22"/>
        </w:rPr>
        <w:tab/>
        <w:t xml:space="preserve">_____ </w:t>
      </w:r>
      <w:r w:rsidR="003B2240" w:rsidRPr="007B111D">
        <w:rPr>
          <w:rFonts w:cstheme="minorHAnsi"/>
          <w:szCs w:val="22"/>
          <w:lang w:val="ru-RU"/>
        </w:rPr>
        <w:t>лет</w:t>
      </w:r>
    </w:p>
    <w:p w14:paraId="2D225881" w14:textId="19AA1000" w:rsidR="000F5DA9" w:rsidRPr="007B111D" w:rsidRDefault="000F5DA9" w:rsidP="007B111D">
      <w:pPr>
        <w:pStyle w:val="NoSpacing"/>
        <w:rPr>
          <w:rFonts w:cstheme="minorHAnsi"/>
          <w:szCs w:val="22"/>
        </w:rPr>
      </w:pPr>
    </w:p>
    <w:p w14:paraId="159A1019" w14:textId="6F111735" w:rsidR="00B27EEC" w:rsidRPr="00ED4171" w:rsidRDefault="00B27EEC" w:rsidP="00ED4171">
      <w:pPr>
        <w:pStyle w:val="Heading2"/>
      </w:pPr>
      <w:bookmarkStart w:id="2" w:name="_Ref205194161"/>
      <w:r w:rsidRPr="00ED4171">
        <w:t>Töötamine</w:t>
      </w:r>
      <w:bookmarkEnd w:id="2"/>
    </w:p>
    <w:p w14:paraId="52685BBC" w14:textId="77777777" w:rsidR="00B27EEC" w:rsidRPr="007B111D" w:rsidRDefault="00B27EEC" w:rsidP="007B111D">
      <w:pPr>
        <w:pStyle w:val="NoSpacing"/>
        <w:rPr>
          <w:rFonts w:cstheme="minorHAnsi"/>
          <w:i/>
          <w:iCs/>
          <w:szCs w:val="22"/>
        </w:rPr>
      </w:pPr>
    </w:p>
    <w:p w14:paraId="4A6028BB" w14:textId="77777777" w:rsidR="00793594" w:rsidRPr="007B111D" w:rsidRDefault="00B27EEC" w:rsidP="007B111D">
      <w:pPr>
        <w:pStyle w:val="NoSpacing"/>
        <w:rPr>
          <w:rFonts w:cstheme="minorHAnsi"/>
          <w:b/>
          <w:bCs/>
          <w:szCs w:val="22"/>
          <w:lang w:val="ru-RU"/>
        </w:rPr>
      </w:pPr>
      <w:r w:rsidRPr="007B111D">
        <w:rPr>
          <w:rFonts w:cstheme="minorHAnsi"/>
          <w:b/>
          <w:bCs/>
          <w:szCs w:val="22"/>
        </w:rPr>
        <w:t>T</w:t>
      </w:r>
      <w:r w:rsidR="00A16DF5" w:rsidRPr="007B111D">
        <w:rPr>
          <w:rFonts w:cstheme="minorHAnsi"/>
          <w:b/>
          <w:bCs/>
          <w:szCs w:val="22"/>
        </w:rPr>
        <w:t>6</w:t>
      </w:r>
      <w:r w:rsidRPr="007B111D">
        <w:rPr>
          <w:rFonts w:cstheme="minorHAnsi"/>
          <w:b/>
          <w:bCs/>
          <w:szCs w:val="22"/>
        </w:rPr>
        <w:t xml:space="preserve"> (K7) </w:t>
      </w:r>
      <w:r w:rsidRPr="007B111D">
        <w:rPr>
          <w:rFonts w:cstheme="minorHAnsi"/>
          <w:b/>
          <w:bCs/>
          <w:szCs w:val="22"/>
        </w:rPr>
        <w:tab/>
      </w:r>
      <w:r w:rsidR="00793594" w:rsidRPr="007B111D">
        <w:rPr>
          <w:rFonts w:cstheme="minorHAnsi"/>
          <w:b/>
          <w:bCs/>
          <w:szCs w:val="22"/>
          <w:lang w:val="ru-RU"/>
        </w:rPr>
        <w:t>Какова Ваша основная сфера деятельности?</w:t>
      </w:r>
    </w:p>
    <w:p w14:paraId="13700C04" w14:textId="77777777" w:rsidR="00793594" w:rsidRPr="007B111D" w:rsidRDefault="00793594" w:rsidP="007B111D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 w:eastAsia="en-US"/>
        </w:rPr>
      </w:pP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Предприниматель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фрилансер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или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индивидуальный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предприниматель</w:t>
      </w:r>
      <w:proofErr w:type="spellEnd"/>
    </w:p>
    <w:p w14:paraId="4C89A9AD" w14:textId="77777777" w:rsidR="00793594" w:rsidRPr="007B111D" w:rsidRDefault="00793594" w:rsidP="007B111D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Наёмный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работник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, в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т.ч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. в НКО,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неоплачиваемый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работник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в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семейном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бизнесе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или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хозяйстве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(в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т.ч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работающий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пенсионер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или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получатель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пособия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по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нетрудоспособности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т.п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>.)</w:t>
      </w:r>
    </w:p>
    <w:p w14:paraId="583F42D7" w14:textId="77777777" w:rsidR="00793594" w:rsidRPr="007B111D" w:rsidRDefault="00793594" w:rsidP="007B111D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Работающий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студент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) /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учащийся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совмещающий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работу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учёбу</w:t>
      </w:r>
      <w:proofErr w:type="spellEnd"/>
    </w:p>
    <w:p w14:paraId="0DF408A7" w14:textId="77777777" w:rsidR="00793594" w:rsidRPr="007B111D" w:rsidRDefault="00793594" w:rsidP="007B111D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Ученик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или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студент</w:t>
      </w:r>
      <w:proofErr w:type="spellEnd"/>
    </w:p>
    <w:p w14:paraId="65FC9A46" w14:textId="77777777" w:rsidR="00793594" w:rsidRPr="007B111D" w:rsidRDefault="00793594" w:rsidP="007B111D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Пенсионер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или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неработающий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с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утратой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трудоспособности</w:t>
      </w:r>
      <w:proofErr w:type="spellEnd"/>
    </w:p>
    <w:p w14:paraId="26B764B2" w14:textId="70BFAA6D" w:rsidR="00793594" w:rsidRPr="007B111D" w:rsidRDefault="00793594" w:rsidP="007B111D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Неработающий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(в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т.ч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. в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отпуске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по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уходу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ребёнком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домохозяйка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>/</w:t>
      </w:r>
      <w:r w:rsidR="00E9111F" w:rsidRPr="007B111D">
        <w:rPr>
          <w:rFonts w:asciiTheme="minorHAnsi" w:hAnsiTheme="minorHAnsi" w:cstheme="minorHAnsi"/>
          <w:sz w:val="22"/>
          <w:szCs w:val="22"/>
          <w:lang w:val="ru-RU"/>
        </w:rPr>
        <w:t>занимаетесь домашним хозяйством</w:t>
      </w:r>
      <w:r w:rsidRPr="007B111D">
        <w:rPr>
          <w:rFonts w:asciiTheme="minorHAnsi" w:hAnsiTheme="minorHAnsi" w:cstheme="minorHAnsi"/>
          <w:sz w:val="22"/>
          <w:szCs w:val="22"/>
        </w:rPr>
        <w:t xml:space="preserve">, </w:t>
      </w:r>
      <w:r w:rsidR="00E9111F" w:rsidRPr="007B111D">
        <w:rPr>
          <w:rFonts w:asciiTheme="minorHAnsi" w:hAnsiTheme="minorHAnsi" w:cstheme="minorHAnsi"/>
          <w:sz w:val="22"/>
          <w:szCs w:val="22"/>
          <w:lang w:val="ru-RU"/>
        </w:rPr>
        <w:t xml:space="preserve">солдат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срочн</w:t>
      </w:r>
      <w:proofErr w:type="spellEnd"/>
      <w:r w:rsidR="00E9111F" w:rsidRPr="007B111D">
        <w:rPr>
          <w:rFonts w:asciiTheme="minorHAnsi" w:hAnsiTheme="minorHAnsi" w:cstheme="minorHAnsi"/>
          <w:sz w:val="22"/>
          <w:szCs w:val="22"/>
          <w:lang w:val="ru-RU"/>
        </w:rPr>
        <w:t>ой службы</w:t>
      </w:r>
      <w:r w:rsidRPr="007B111D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7B111D">
        <w:rPr>
          <w:rFonts w:asciiTheme="minorHAnsi" w:hAnsiTheme="minorHAnsi" w:cstheme="minorHAnsi"/>
          <w:sz w:val="22"/>
          <w:szCs w:val="22"/>
        </w:rPr>
        <w:t>т.п</w:t>
      </w:r>
      <w:proofErr w:type="spellEnd"/>
      <w:r w:rsidRPr="007B111D">
        <w:rPr>
          <w:rFonts w:asciiTheme="minorHAnsi" w:hAnsiTheme="minorHAnsi" w:cstheme="minorHAnsi"/>
          <w:sz w:val="22"/>
          <w:szCs w:val="22"/>
        </w:rPr>
        <w:t>.)</w:t>
      </w:r>
    </w:p>
    <w:p w14:paraId="4E9CF07D" w14:textId="77777777" w:rsidR="00ED4171" w:rsidRDefault="00ED4171" w:rsidP="007B111D">
      <w:pPr>
        <w:pStyle w:val="NoSpacing"/>
        <w:rPr>
          <w:rFonts w:cstheme="minorHAnsi"/>
          <w:i/>
          <w:iCs/>
          <w:szCs w:val="22"/>
        </w:rPr>
      </w:pPr>
    </w:p>
    <w:p w14:paraId="7C1ABA4C" w14:textId="08841817" w:rsidR="00B27EEC" w:rsidRPr="007B111D" w:rsidRDefault="00B27EEC" w:rsidP="007B111D">
      <w:pPr>
        <w:pStyle w:val="NoSpacing"/>
        <w:rPr>
          <w:rFonts w:cstheme="minorHAnsi"/>
          <w:b/>
          <w:bCs/>
          <w:szCs w:val="22"/>
        </w:rPr>
      </w:pPr>
      <w:r w:rsidRPr="007B111D">
        <w:rPr>
          <w:rFonts w:cstheme="minorHAnsi"/>
          <w:i/>
          <w:iCs/>
          <w:szCs w:val="22"/>
        </w:rPr>
        <w:t>F: T</w:t>
      </w:r>
      <w:r w:rsidR="00A16DF5" w:rsidRPr="007B111D">
        <w:rPr>
          <w:rFonts w:cstheme="minorHAnsi"/>
          <w:i/>
          <w:iCs/>
          <w:szCs w:val="22"/>
        </w:rPr>
        <w:t>6</w:t>
      </w:r>
      <w:r w:rsidRPr="007B111D">
        <w:rPr>
          <w:rFonts w:cstheme="minorHAnsi"/>
          <w:i/>
          <w:iCs/>
          <w:szCs w:val="22"/>
        </w:rPr>
        <w:t xml:space="preserve"> = 1-</w:t>
      </w:r>
      <w:r w:rsidR="00700255" w:rsidRPr="007B111D">
        <w:rPr>
          <w:rFonts w:cstheme="minorHAnsi"/>
          <w:i/>
          <w:iCs/>
          <w:szCs w:val="22"/>
        </w:rPr>
        <w:t>3</w:t>
      </w:r>
      <w:r w:rsidRPr="007B111D">
        <w:rPr>
          <w:rFonts w:cstheme="minorHAnsi"/>
          <w:i/>
          <w:iCs/>
          <w:szCs w:val="22"/>
        </w:rPr>
        <w:t xml:space="preserve"> (töötab) </w:t>
      </w:r>
    </w:p>
    <w:p w14:paraId="45AF1E24" w14:textId="77777777" w:rsidR="00E9111F" w:rsidRPr="007B111D" w:rsidRDefault="00A93A25" w:rsidP="007B111D">
      <w:pPr>
        <w:pStyle w:val="NoSpacing"/>
        <w:rPr>
          <w:rFonts w:cstheme="minorHAnsi"/>
          <w:b/>
          <w:bCs/>
          <w:szCs w:val="22"/>
          <w:lang w:val="ru-RU"/>
        </w:rPr>
      </w:pPr>
      <w:r w:rsidRPr="007B111D">
        <w:rPr>
          <w:rFonts w:cstheme="minorHAnsi"/>
          <w:b/>
          <w:bCs/>
          <w:szCs w:val="22"/>
        </w:rPr>
        <w:t>T</w:t>
      </w:r>
      <w:r w:rsidR="00A16DF5" w:rsidRPr="007B111D">
        <w:rPr>
          <w:rFonts w:cstheme="minorHAnsi"/>
          <w:b/>
          <w:bCs/>
          <w:szCs w:val="22"/>
        </w:rPr>
        <w:t>7</w:t>
      </w:r>
      <w:r w:rsidR="00B27EEC" w:rsidRPr="007B111D">
        <w:rPr>
          <w:rFonts w:cstheme="minorHAnsi"/>
          <w:b/>
          <w:bCs/>
          <w:szCs w:val="22"/>
        </w:rPr>
        <w:t xml:space="preserve"> (K13)   </w:t>
      </w:r>
      <w:r w:rsidR="00B27EEC" w:rsidRPr="007B111D">
        <w:rPr>
          <w:rFonts w:cstheme="minorHAnsi"/>
          <w:b/>
          <w:bCs/>
          <w:szCs w:val="22"/>
        </w:rPr>
        <w:tab/>
      </w:r>
      <w:r w:rsidR="00E9111F" w:rsidRPr="007B111D">
        <w:rPr>
          <w:rFonts w:cstheme="minorHAnsi"/>
          <w:b/>
          <w:bCs/>
          <w:szCs w:val="22"/>
          <w:lang w:val="ru-RU"/>
        </w:rPr>
        <w:t>Ваша основная работа — это …?</w:t>
      </w:r>
    </w:p>
    <w:p w14:paraId="6A241614" w14:textId="77777777" w:rsidR="00E9111F" w:rsidRPr="007B111D" w:rsidRDefault="00E9111F" w:rsidP="007B111D">
      <w:pPr>
        <w:pStyle w:val="NoSpacing"/>
        <w:numPr>
          <w:ilvl w:val="0"/>
          <w:numId w:val="39"/>
        </w:numPr>
        <w:rPr>
          <w:rFonts w:cstheme="minorHAnsi"/>
          <w:szCs w:val="22"/>
          <w:lang w:val="en-US"/>
        </w:rPr>
      </w:pPr>
      <w:proofErr w:type="spellStart"/>
      <w:r w:rsidRPr="007B111D">
        <w:rPr>
          <w:rFonts w:cstheme="minorHAnsi"/>
          <w:szCs w:val="22"/>
          <w:lang w:val="en-US"/>
        </w:rPr>
        <w:t>Работа</w:t>
      </w:r>
      <w:proofErr w:type="spellEnd"/>
      <w:r w:rsidRPr="007B111D">
        <w:rPr>
          <w:rFonts w:cstheme="minorHAnsi"/>
          <w:szCs w:val="22"/>
          <w:lang w:val="en-US"/>
        </w:rPr>
        <w:t xml:space="preserve"> </w:t>
      </w:r>
      <w:proofErr w:type="spellStart"/>
      <w:r w:rsidRPr="007B111D">
        <w:rPr>
          <w:rFonts w:cstheme="minorHAnsi"/>
          <w:szCs w:val="22"/>
          <w:lang w:val="en-US"/>
        </w:rPr>
        <w:t>на</w:t>
      </w:r>
      <w:proofErr w:type="spellEnd"/>
      <w:r w:rsidRPr="007B111D">
        <w:rPr>
          <w:rFonts w:cstheme="minorHAnsi"/>
          <w:szCs w:val="22"/>
          <w:lang w:val="en-US"/>
        </w:rPr>
        <w:t xml:space="preserve"> </w:t>
      </w:r>
      <w:proofErr w:type="spellStart"/>
      <w:r w:rsidRPr="007B111D">
        <w:rPr>
          <w:rFonts w:cstheme="minorHAnsi"/>
          <w:szCs w:val="22"/>
          <w:lang w:val="en-US"/>
        </w:rPr>
        <w:t>полную</w:t>
      </w:r>
      <w:proofErr w:type="spellEnd"/>
      <w:r w:rsidRPr="007B111D">
        <w:rPr>
          <w:rFonts w:cstheme="minorHAnsi"/>
          <w:szCs w:val="22"/>
          <w:lang w:val="en-US"/>
        </w:rPr>
        <w:t xml:space="preserve"> </w:t>
      </w:r>
      <w:proofErr w:type="spellStart"/>
      <w:r w:rsidRPr="007B111D">
        <w:rPr>
          <w:rFonts w:cstheme="minorHAnsi"/>
          <w:szCs w:val="22"/>
          <w:lang w:val="en-US"/>
        </w:rPr>
        <w:t>ставку</w:t>
      </w:r>
      <w:proofErr w:type="spellEnd"/>
    </w:p>
    <w:p w14:paraId="056FF6A7" w14:textId="1577E0D3" w:rsidR="00E9111F" w:rsidRPr="007B111D" w:rsidRDefault="00E9111F" w:rsidP="007B111D">
      <w:pPr>
        <w:pStyle w:val="NoSpacing"/>
        <w:numPr>
          <w:ilvl w:val="0"/>
          <w:numId w:val="39"/>
        </w:numPr>
        <w:rPr>
          <w:rFonts w:cstheme="minorHAnsi"/>
          <w:szCs w:val="22"/>
          <w:lang w:val="en-US"/>
        </w:rPr>
      </w:pPr>
      <w:proofErr w:type="spellStart"/>
      <w:r w:rsidRPr="007B111D">
        <w:rPr>
          <w:rFonts w:cstheme="minorHAnsi"/>
          <w:szCs w:val="22"/>
          <w:lang w:val="en-US"/>
        </w:rPr>
        <w:t>Работа</w:t>
      </w:r>
      <w:proofErr w:type="spellEnd"/>
      <w:r w:rsidRPr="007B111D">
        <w:rPr>
          <w:rFonts w:cstheme="minorHAnsi"/>
          <w:szCs w:val="22"/>
          <w:lang w:val="en-US"/>
        </w:rPr>
        <w:t xml:space="preserve"> </w:t>
      </w:r>
      <w:r w:rsidRPr="007B111D">
        <w:rPr>
          <w:rFonts w:cstheme="minorHAnsi"/>
          <w:szCs w:val="22"/>
          <w:lang w:val="ru-RU"/>
        </w:rPr>
        <w:t>с частичной занятостью</w:t>
      </w:r>
    </w:p>
    <w:p w14:paraId="5D334463" w14:textId="33562209" w:rsidR="00700255" w:rsidRPr="007B111D" w:rsidRDefault="00700255" w:rsidP="007B111D">
      <w:pPr>
        <w:pStyle w:val="NoSpacing"/>
        <w:rPr>
          <w:rFonts w:cstheme="minorHAnsi"/>
          <w:szCs w:val="22"/>
        </w:rPr>
      </w:pPr>
    </w:p>
    <w:p w14:paraId="28E64449" w14:textId="77777777" w:rsidR="00555B9E" w:rsidRPr="007B111D" w:rsidRDefault="00555B9E" w:rsidP="007B111D">
      <w:pPr>
        <w:pStyle w:val="NoSpacing"/>
        <w:rPr>
          <w:rFonts w:cstheme="minorHAnsi"/>
          <w:szCs w:val="22"/>
        </w:rPr>
      </w:pPr>
      <w:r w:rsidRPr="007B111D">
        <w:rPr>
          <w:rFonts w:cstheme="minorHAnsi"/>
          <w:i/>
          <w:iCs/>
          <w:szCs w:val="22"/>
        </w:rPr>
        <w:t>F: T6 = 1-3 (töötab) </w:t>
      </w:r>
      <w:r w:rsidRPr="007B111D">
        <w:rPr>
          <w:rFonts w:cstheme="minorHAnsi"/>
          <w:szCs w:val="22"/>
        </w:rPr>
        <w:t> </w:t>
      </w:r>
    </w:p>
    <w:p w14:paraId="0FB41E0B" w14:textId="54FB2AAF" w:rsidR="00555B9E" w:rsidRPr="007B111D" w:rsidRDefault="00555B9E" w:rsidP="007B111D">
      <w:pPr>
        <w:pStyle w:val="NoSpacing"/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 xml:space="preserve">T8 (K12) </w:t>
      </w:r>
      <w:r w:rsidRPr="007B111D">
        <w:rPr>
          <w:rFonts w:cstheme="minorHAnsi"/>
          <w:szCs w:val="22"/>
        </w:rPr>
        <w:tab/>
      </w:r>
      <w:proofErr w:type="spellStart"/>
      <w:r w:rsidR="00E9111F" w:rsidRPr="007B111D">
        <w:rPr>
          <w:rFonts w:cstheme="minorHAnsi"/>
          <w:b/>
          <w:bCs/>
          <w:szCs w:val="22"/>
        </w:rPr>
        <w:t>Есть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ли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у </w:t>
      </w:r>
      <w:proofErr w:type="spellStart"/>
      <w:r w:rsidR="00E9111F" w:rsidRPr="007B111D">
        <w:rPr>
          <w:rFonts w:cstheme="minorHAnsi"/>
          <w:b/>
          <w:bCs/>
          <w:szCs w:val="22"/>
        </w:rPr>
        <w:t>Вас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рабочее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место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вне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дома</w:t>
      </w:r>
      <w:proofErr w:type="spellEnd"/>
      <w:r w:rsidR="00E9111F" w:rsidRPr="007B111D">
        <w:rPr>
          <w:rFonts w:cstheme="minorHAnsi"/>
          <w:b/>
          <w:bCs/>
          <w:szCs w:val="22"/>
        </w:rPr>
        <w:t>?</w:t>
      </w:r>
      <w:r w:rsidR="00E9111F" w:rsidRPr="007B111D">
        <w:rPr>
          <w:rFonts w:cstheme="minorHAnsi"/>
          <w:szCs w:val="22"/>
        </w:rPr>
        <w:br/>
        <w:t xml:space="preserve">ПОЯСНЕНИЕ: </w:t>
      </w:r>
      <w:proofErr w:type="spellStart"/>
      <w:r w:rsidR="00E9111F" w:rsidRPr="007B111D">
        <w:rPr>
          <w:rFonts w:cstheme="minorHAnsi"/>
          <w:i/>
          <w:iCs/>
          <w:szCs w:val="22"/>
        </w:rPr>
        <w:t>Если</w:t>
      </w:r>
      <w:proofErr w:type="spellEnd"/>
      <w:r w:rsidR="00E9111F"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="00E9111F" w:rsidRPr="007B111D">
        <w:rPr>
          <w:rFonts w:cstheme="minorHAnsi"/>
          <w:i/>
          <w:iCs/>
          <w:szCs w:val="22"/>
        </w:rPr>
        <w:t>Вы</w:t>
      </w:r>
      <w:proofErr w:type="spellEnd"/>
      <w:r w:rsidR="00E9111F"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="00E9111F" w:rsidRPr="007B111D">
        <w:rPr>
          <w:rFonts w:cstheme="minorHAnsi"/>
          <w:i/>
          <w:iCs/>
          <w:szCs w:val="22"/>
        </w:rPr>
        <w:t>работаете</w:t>
      </w:r>
      <w:proofErr w:type="spellEnd"/>
      <w:r w:rsidR="00E9111F"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="00E9111F" w:rsidRPr="007B111D">
        <w:rPr>
          <w:rFonts w:cstheme="minorHAnsi"/>
          <w:i/>
          <w:iCs/>
          <w:szCs w:val="22"/>
        </w:rPr>
        <w:t>частично</w:t>
      </w:r>
      <w:proofErr w:type="spellEnd"/>
      <w:r w:rsidR="00E9111F"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="00E9111F" w:rsidRPr="007B111D">
        <w:rPr>
          <w:rFonts w:cstheme="minorHAnsi"/>
          <w:i/>
          <w:iCs/>
          <w:szCs w:val="22"/>
        </w:rPr>
        <w:t>дома</w:t>
      </w:r>
      <w:proofErr w:type="spellEnd"/>
      <w:r w:rsidR="00E9111F" w:rsidRPr="007B111D">
        <w:rPr>
          <w:rFonts w:cstheme="minorHAnsi"/>
          <w:i/>
          <w:iCs/>
          <w:szCs w:val="22"/>
        </w:rPr>
        <w:t xml:space="preserve"> и </w:t>
      </w:r>
      <w:proofErr w:type="spellStart"/>
      <w:r w:rsidR="00E9111F" w:rsidRPr="007B111D">
        <w:rPr>
          <w:rFonts w:cstheme="minorHAnsi"/>
          <w:i/>
          <w:iCs/>
          <w:szCs w:val="22"/>
        </w:rPr>
        <w:t>частично</w:t>
      </w:r>
      <w:proofErr w:type="spellEnd"/>
      <w:r w:rsidR="00E9111F"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="00E9111F" w:rsidRPr="007B111D">
        <w:rPr>
          <w:rFonts w:cstheme="minorHAnsi"/>
          <w:i/>
          <w:iCs/>
          <w:szCs w:val="22"/>
        </w:rPr>
        <w:t>на</w:t>
      </w:r>
      <w:proofErr w:type="spellEnd"/>
      <w:r w:rsidR="00E9111F"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="00E9111F" w:rsidRPr="007B111D">
        <w:rPr>
          <w:rFonts w:cstheme="minorHAnsi"/>
          <w:i/>
          <w:iCs/>
          <w:szCs w:val="22"/>
        </w:rPr>
        <w:t>рабочем</w:t>
      </w:r>
      <w:proofErr w:type="spellEnd"/>
      <w:r w:rsidR="00E9111F"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="00E9111F" w:rsidRPr="007B111D">
        <w:rPr>
          <w:rFonts w:cstheme="minorHAnsi"/>
          <w:i/>
          <w:iCs/>
          <w:szCs w:val="22"/>
        </w:rPr>
        <w:t>месте</w:t>
      </w:r>
      <w:proofErr w:type="spellEnd"/>
      <w:r w:rsidR="00E9111F" w:rsidRPr="007B111D">
        <w:rPr>
          <w:rFonts w:cstheme="minorHAnsi"/>
          <w:i/>
          <w:iCs/>
          <w:szCs w:val="22"/>
        </w:rPr>
        <w:t xml:space="preserve">, </w:t>
      </w:r>
      <w:proofErr w:type="spellStart"/>
      <w:r w:rsidR="00E9111F" w:rsidRPr="007B111D">
        <w:rPr>
          <w:rFonts w:cstheme="minorHAnsi"/>
          <w:i/>
          <w:iCs/>
          <w:szCs w:val="22"/>
        </w:rPr>
        <w:t>отметьте</w:t>
      </w:r>
      <w:proofErr w:type="spellEnd"/>
      <w:r w:rsidR="00E9111F"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="00E9111F" w:rsidRPr="007B111D">
        <w:rPr>
          <w:rFonts w:cstheme="minorHAnsi"/>
          <w:i/>
          <w:iCs/>
          <w:szCs w:val="22"/>
        </w:rPr>
        <w:t>по</w:t>
      </w:r>
      <w:proofErr w:type="spellEnd"/>
      <w:r w:rsidR="00E9111F"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="00E9111F" w:rsidRPr="007B111D">
        <w:rPr>
          <w:rFonts w:cstheme="minorHAnsi"/>
          <w:i/>
          <w:iCs/>
          <w:szCs w:val="22"/>
        </w:rPr>
        <w:t>месту</w:t>
      </w:r>
      <w:proofErr w:type="spellEnd"/>
      <w:r w:rsidR="00E9111F"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="00E9111F" w:rsidRPr="007B111D">
        <w:rPr>
          <w:rFonts w:cstheme="minorHAnsi"/>
          <w:i/>
          <w:iCs/>
          <w:szCs w:val="22"/>
        </w:rPr>
        <w:t>нахождения</w:t>
      </w:r>
      <w:proofErr w:type="spellEnd"/>
      <w:r w:rsidR="00E9111F"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="00E9111F" w:rsidRPr="007B111D">
        <w:rPr>
          <w:rFonts w:cstheme="minorHAnsi"/>
          <w:i/>
          <w:iCs/>
          <w:szCs w:val="22"/>
        </w:rPr>
        <w:t>рабочего</w:t>
      </w:r>
      <w:proofErr w:type="spellEnd"/>
      <w:r w:rsidR="00E9111F"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="00E9111F" w:rsidRPr="007B111D">
        <w:rPr>
          <w:rFonts w:cstheme="minorHAnsi"/>
          <w:i/>
          <w:iCs/>
          <w:szCs w:val="22"/>
        </w:rPr>
        <w:t>места</w:t>
      </w:r>
      <w:proofErr w:type="spellEnd"/>
      <w:r w:rsidR="00E9111F" w:rsidRPr="007B111D">
        <w:rPr>
          <w:rFonts w:cstheme="minorHAnsi"/>
          <w:szCs w:val="22"/>
        </w:rPr>
        <w:t>.</w:t>
      </w:r>
      <w:r w:rsidRPr="007B111D">
        <w:rPr>
          <w:rFonts w:cstheme="minorHAnsi"/>
          <w:szCs w:val="22"/>
        </w:rPr>
        <w:t> </w:t>
      </w:r>
    </w:p>
    <w:p w14:paraId="734524B5" w14:textId="558DD904" w:rsidR="00E9111F" w:rsidRPr="007B111D" w:rsidRDefault="00E9111F" w:rsidP="007B111D">
      <w:pPr>
        <w:pStyle w:val="NoSpacing"/>
        <w:numPr>
          <w:ilvl w:val="0"/>
          <w:numId w:val="40"/>
        </w:numPr>
        <w:rPr>
          <w:rFonts w:cstheme="minorHAnsi"/>
          <w:szCs w:val="22"/>
          <w:lang w:val="ru-RU"/>
        </w:rPr>
      </w:pPr>
      <w:r w:rsidRPr="007B111D">
        <w:rPr>
          <w:rFonts w:cstheme="minorHAnsi"/>
          <w:szCs w:val="22"/>
          <w:lang w:val="ru-RU"/>
        </w:rPr>
        <w:t xml:space="preserve">Да, есть постоянное рабочее место вне дома (офис, завод и </w:t>
      </w:r>
      <w:proofErr w:type="gramStart"/>
      <w:r w:rsidRPr="007B111D">
        <w:rPr>
          <w:rFonts w:cstheme="minorHAnsi"/>
          <w:szCs w:val="22"/>
          <w:lang w:val="ru-RU"/>
        </w:rPr>
        <w:t>т.п.</w:t>
      </w:r>
      <w:proofErr w:type="gramEnd"/>
      <w:r w:rsidRPr="007B111D">
        <w:rPr>
          <w:rFonts w:cstheme="minorHAnsi"/>
          <w:szCs w:val="22"/>
          <w:lang w:val="ru-RU"/>
        </w:rPr>
        <w:t>)</w:t>
      </w:r>
    </w:p>
    <w:p w14:paraId="3E9E1829" w14:textId="577934D5" w:rsidR="00E9111F" w:rsidRPr="007B111D" w:rsidRDefault="00E9111F" w:rsidP="007B111D">
      <w:pPr>
        <w:pStyle w:val="NoSpacing"/>
        <w:numPr>
          <w:ilvl w:val="0"/>
          <w:numId w:val="40"/>
        </w:numPr>
        <w:rPr>
          <w:rFonts w:cstheme="minorHAnsi"/>
          <w:szCs w:val="22"/>
          <w:lang w:val="ru-RU"/>
        </w:rPr>
      </w:pPr>
      <w:r w:rsidRPr="007B111D">
        <w:rPr>
          <w:rFonts w:cstheme="minorHAnsi"/>
          <w:szCs w:val="22"/>
          <w:lang w:val="ru-RU"/>
        </w:rPr>
        <w:t>Да, но работа находится в разных местах вне дома</w:t>
      </w:r>
    </w:p>
    <w:p w14:paraId="52119FA8" w14:textId="1FC6A7FB" w:rsidR="00E9111F" w:rsidRPr="007B111D" w:rsidRDefault="00E9111F" w:rsidP="007B111D">
      <w:pPr>
        <w:pStyle w:val="NoSpacing"/>
        <w:numPr>
          <w:ilvl w:val="0"/>
          <w:numId w:val="40"/>
        </w:numPr>
        <w:rPr>
          <w:rFonts w:cstheme="minorHAnsi"/>
          <w:szCs w:val="22"/>
          <w:lang w:val="ru-RU"/>
        </w:rPr>
      </w:pPr>
      <w:r w:rsidRPr="007B111D">
        <w:rPr>
          <w:rFonts w:cstheme="minorHAnsi"/>
          <w:szCs w:val="22"/>
          <w:lang w:val="ru-RU"/>
        </w:rPr>
        <w:t>Нет, работаете ТОЛЬКО дома (рабочее место находится в том же доме, что и место жительства).</w:t>
      </w:r>
    </w:p>
    <w:p w14:paraId="0A32F6AE" w14:textId="77777777" w:rsidR="00B27EEC" w:rsidRPr="007B111D" w:rsidRDefault="00B27EEC" w:rsidP="007B111D">
      <w:pPr>
        <w:pStyle w:val="NoSpacing"/>
        <w:rPr>
          <w:rFonts w:cstheme="minorHAnsi"/>
          <w:b/>
          <w:bCs/>
          <w:szCs w:val="22"/>
          <w:lang w:val="ru-RU"/>
        </w:rPr>
      </w:pPr>
    </w:p>
    <w:p w14:paraId="6B230DE1" w14:textId="1E753069" w:rsidR="004D2994" w:rsidRPr="007B111D" w:rsidRDefault="004D2994" w:rsidP="007B111D">
      <w:pPr>
        <w:pStyle w:val="NoSpacing"/>
        <w:rPr>
          <w:rFonts w:cstheme="minorHAnsi"/>
          <w:b/>
          <w:bCs/>
          <w:szCs w:val="22"/>
        </w:rPr>
      </w:pPr>
      <w:r w:rsidRPr="007B111D">
        <w:rPr>
          <w:rFonts w:cstheme="minorHAnsi"/>
          <w:i/>
          <w:iCs/>
          <w:szCs w:val="22"/>
        </w:rPr>
        <w:t>F: T</w:t>
      </w:r>
      <w:r w:rsidR="00A16DF5" w:rsidRPr="007B111D">
        <w:rPr>
          <w:rFonts w:cstheme="minorHAnsi"/>
          <w:i/>
          <w:iCs/>
          <w:szCs w:val="22"/>
        </w:rPr>
        <w:t>6</w:t>
      </w:r>
      <w:r w:rsidRPr="007B111D">
        <w:rPr>
          <w:rFonts w:cstheme="minorHAnsi"/>
          <w:i/>
          <w:iCs/>
          <w:szCs w:val="22"/>
        </w:rPr>
        <w:t xml:space="preserve"> = 1-</w:t>
      </w:r>
      <w:r w:rsidR="002D0571" w:rsidRPr="007B111D">
        <w:rPr>
          <w:rFonts w:cstheme="minorHAnsi"/>
          <w:i/>
          <w:iCs/>
          <w:szCs w:val="22"/>
        </w:rPr>
        <w:t>3</w:t>
      </w:r>
      <w:r w:rsidRPr="007B111D">
        <w:rPr>
          <w:rFonts w:cstheme="minorHAnsi"/>
          <w:i/>
          <w:iCs/>
          <w:szCs w:val="22"/>
        </w:rPr>
        <w:t xml:space="preserve"> (töötab) </w:t>
      </w:r>
    </w:p>
    <w:p w14:paraId="15DA3823" w14:textId="51CF7BA1" w:rsidR="00E9111F" w:rsidRPr="007B111D" w:rsidRDefault="24DD4277" w:rsidP="007B111D">
      <w:pPr>
        <w:pStyle w:val="NoSpacing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T9</w:t>
      </w:r>
      <w:r w:rsidR="00B27EEC" w:rsidRPr="007B111D">
        <w:rPr>
          <w:rFonts w:cstheme="minorHAnsi"/>
          <w:b/>
          <w:bCs/>
          <w:szCs w:val="22"/>
        </w:rPr>
        <w:t xml:space="preserve"> </w:t>
      </w:r>
      <w:r w:rsidR="004D4FE7" w:rsidRPr="007B111D">
        <w:rPr>
          <w:rFonts w:cstheme="minorHAnsi"/>
          <w:b/>
          <w:bCs/>
          <w:szCs w:val="22"/>
        </w:rPr>
        <w:t>(K14)</w:t>
      </w:r>
      <w:r w:rsidRPr="007B111D">
        <w:rPr>
          <w:rFonts w:cstheme="minorHAnsi"/>
          <w:szCs w:val="22"/>
        </w:rPr>
        <w:tab/>
      </w:r>
      <w:r w:rsidR="00E9111F" w:rsidRPr="007B111D">
        <w:rPr>
          <w:rFonts w:cstheme="minorHAnsi"/>
          <w:b/>
          <w:bCs/>
          <w:szCs w:val="22"/>
          <w:lang w:val="ru-RU"/>
        </w:rPr>
        <w:t>Как часто</w:t>
      </w:r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Вы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работаете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E9111F" w:rsidRPr="007B111D">
        <w:rPr>
          <w:rFonts w:cstheme="minorHAnsi"/>
          <w:b/>
          <w:bCs/>
          <w:szCs w:val="22"/>
        </w:rPr>
        <w:t>форме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дистанционной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работы</w:t>
      </w:r>
      <w:proofErr w:type="spellEnd"/>
      <w:r w:rsidR="00E9111F" w:rsidRPr="007B111D">
        <w:rPr>
          <w:rFonts w:cstheme="minorHAnsi"/>
          <w:b/>
          <w:bCs/>
          <w:szCs w:val="22"/>
        </w:rPr>
        <w:t>?</w:t>
      </w:r>
      <w:r w:rsidR="00E9111F" w:rsidRPr="007B111D">
        <w:rPr>
          <w:rFonts w:cstheme="minorHAnsi"/>
          <w:b/>
          <w:bCs/>
          <w:szCs w:val="22"/>
        </w:rPr>
        <w:br/>
      </w:r>
      <w:proofErr w:type="spellStart"/>
      <w:r w:rsidR="00E9111F" w:rsidRPr="007B111D">
        <w:rPr>
          <w:rFonts w:cstheme="minorHAnsi"/>
          <w:b/>
          <w:bCs/>
          <w:szCs w:val="22"/>
        </w:rPr>
        <w:t>Дистанционная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работа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означает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выполнение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той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же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работы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из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дома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или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другого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места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вместо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того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E9111F" w:rsidRPr="007B111D">
        <w:rPr>
          <w:rFonts w:cstheme="minorHAnsi"/>
          <w:b/>
          <w:bCs/>
          <w:szCs w:val="22"/>
        </w:rPr>
        <w:t>чтобы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ходить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на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рабочее</w:t>
      </w:r>
      <w:proofErr w:type="spellEnd"/>
      <w:r w:rsidR="00E9111F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111F" w:rsidRPr="007B111D">
        <w:rPr>
          <w:rFonts w:cstheme="minorHAnsi"/>
          <w:b/>
          <w:bCs/>
          <w:szCs w:val="22"/>
        </w:rPr>
        <w:t>место</w:t>
      </w:r>
      <w:proofErr w:type="spellEnd"/>
      <w:r w:rsidR="00E9111F" w:rsidRPr="007B111D">
        <w:rPr>
          <w:rFonts w:cstheme="minorHAnsi"/>
          <w:b/>
          <w:bCs/>
          <w:szCs w:val="22"/>
        </w:rPr>
        <w:t>.</w:t>
      </w:r>
    </w:p>
    <w:p w14:paraId="0D741847" w14:textId="2931EC09" w:rsidR="00B27EEC" w:rsidRPr="007B111D" w:rsidRDefault="7A9DE668" w:rsidP="007B111D">
      <w:pPr>
        <w:pStyle w:val="NoSpacing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 xml:space="preserve"> </w:t>
      </w:r>
    </w:p>
    <w:p w14:paraId="498E8008" w14:textId="226E661D" w:rsidR="004A087B" w:rsidRPr="007B111D" w:rsidRDefault="004A087B" w:rsidP="007B111D">
      <w:pPr>
        <w:pStyle w:val="NoSpacing"/>
        <w:numPr>
          <w:ilvl w:val="0"/>
          <w:numId w:val="41"/>
        </w:numPr>
        <w:rPr>
          <w:rFonts w:cstheme="minorHAnsi"/>
          <w:szCs w:val="22"/>
          <w:lang w:val="ru-RU"/>
        </w:rPr>
      </w:pPr>
      <w:r w:rsidRPr="007B111D">
        <w:rPr>
          <w:rFonts w:cstheme="minorHAnsi"/>
          <w:szCs w:val="22"/>
          <w:lang w:val="ru-RU"/>
        </w:rPr>
        <w:t>По крайней мере раз в неделю</w:t>
      </w:r>
    </w:p>
    <w:p w14:paraId="7AD2A11F" w14:textId="2509104F" w:rsidR="004A087B" w:rsidRPr="007B111D" w:rsidRDefault="004A087B" w:rsidP="007B111D">
      <w:pPr>
        <w:pStyle w:val="NoSpacing"/>
        <w:numPr>
          <w:ilvl w:val="0"/>
          <w:numId w:val="41"/>
        </w:numPr>
        <w:rPr>
          <w:rFonts w:cstheme="minorHAnsi"/>
          <w:szCs w:val="22"/>
          <w:lang w:val="ru-RU"/>
        </w:rPr>
      </w:pPr>
      <w:r w:rsidRPr="007B111D">
        <w:rPr>
          <w:rFonts w:cstheme="minorHAnsi"/>
          <w:szCs w:val="22"/>
          <w:lang w:val="ru-RU"/>
        </w:rPr>
        <w:t>По крайней мере пару раз в месяц</w:t>
      </w:r>
    </w:p>
    <w:p w14:paraId="7D7C29E1" w14:textId="67C37273" w:rsidR="004A087B" w:rsidRPr="007B111D" w:rsidRDefault="004A087B" w:rsidP="007B111D">
      <w:pPr>
        <w:pStyle w:val="NoSpacing"/>
        <w:numPr>
          <w:ilvl w:val="0"/>
          <w:numId w:val="41"/>
        </w:numPr>
        <w:rPr>
          <w:rFonts w:cstheme="minorHAnsi"/>
          <w:szCs w:val="22"/>
          <w:lang w:val="ru-RU"/>
        </w:rPr>
      </w:pPr>
      <w:r w:rsidRPr="007B111D">
        <w:rPr>
          <w:rFonts w:cstheme="minorHAnsi"/>
          <w:szCs w:val="22"/>
          <w:lang w:val="ru-RU"/>
        </w:rPr>
        <w:t>Раз в месяц или реже</w:t>
      </w:r>
    </w:p>
    <w:p w14:paraId="1F5F9440" w14:textId="500A981E" w:rsidR="004A087B" w:rsidRPr="007B111D" w:rsidRDefault="004A087B" w:rsidP="007B111D">
      <w:pPr>
        <w:pStyle w:val="NoSpacing"/>
        <w:numPr>
          <w:ilvl w:val="0"/>
          <w:numId w:val="41"/>
        </w:numPr>
        <w:rPr>
          <w:rFonts w:cstheme="minorHAnsi"/>
          <w:szCs w:val="22"/>
          <w:lang w:val="ru-RU"/>
        </w:rPr>
      </w:pPr>
      <w:r w:rsidRPr="007B111D">
        <w:rPr>
          <w:rFonts w:cstheme="minorHAnsi"/>
          <w:szCs w:val="22"/>
          <w:lang w:val="ru-RU"/>
        </w:rPr>
        <w:t>Не выполняю дистанционную работу, так как не хочу или это невозможно</w:t>
      </w:r>
    </w:p>
    <w:p w14:paraId="30C72A4D" w14:textId="417A97C8" w:rsidR="004A087B" w:rsidRPr="007B111D" w:rsidRDefault="004A087B" w:rsidP="007B111D">
      <w:pPr>
        <w:pStyle w:val="NoSpacing"/>
        <w:numPr>
          <w:ilvl w:val="0"/>
          <w:numId w:val="41"/>
        </w:numPr>
        <w:rPr>
          <w:rFonts w:cstheme="minorHAnsi"/>
          <w:szCs w:val="22"/>
          <w:lang w:val="ru-RU"/>
        </w:rPr>
      </w:pPr>
      <w:r w:rsidRPr="007B111D">
        <w:rPr>
          <w:rFonts w:cstheme="minorHAnsi"/>
          <w:szCs w:val="22"/>
          <w:lang w:val="ru-RU"/>
        </w:rPr>
        <w:t>Не выполняю дистанционную работу, так как это не разрешено или рабочие обязанности этого не позволяют</w:t>
      </w:r>
    </w:p>
    <w:p w14:paraId="1D68A2D9" w14:textId="2CC8AE68" w:rsidR="1C1C7AFA" w:rsidRPr="007B111D" w:rsidRDefault="1C1C7AFA" w:rsidP="007B111D">
      <w:pPr>
        <w:pStyle w:val="NoSpacing"/>
        <w:rPr>
          <w:rFonts w:cstheme="minorHAnsi"/>
          <w:i/>
          <w:iCs/>
          <w:szCs w:val="22"/>
          <w:lang w:val="ru-RU"/>
        </w:rPr>
      </w:pPr>
    </w:p>
    <w:p w14:paraId="345F8A00" w14:textId="77777777" w:rsidR="00E434EE" w:rsidRPr="007B111D" w:rsidRDefault="00E434EE" w:rsidP="007B111D">
      <w:pPr>
        <w:rPr>
          <w:rFonts w:asciiTheme="minorHAnsi" w:hAnsiTheme="minorHAnsi" w:cstheme="minorHAnsi"/>
          <w:sz w:val="22"/>
          <w:szCs w:val="22"/>
        </w:rPr>
      </w:pPr>
      <w:r w:rsidRPr="007B111D">
        <w:rPr>
          <w:rFonts w:asciiTheme="minorHAnsi" w:hAnsiTheme="minorHAnsi" w:cstheme="minorHAnsi"/>
          <w:sz w:val="22"/>
          <w:szCs w:val="22"/>
        </w:rPr>
        <w:br w:type="page"/>
      </w:r>
    </w:p>
    <w:p w14:paraId="5EB4192C" w14:textId="42CD899D" w:rsidR="00E434EE" w:rsidRPr="00BC4506" w:rsidRDefault="003B2240" w:rsidP="00BC4506">
      <w:pPr>
        <w:pStyle w:val="Heading1"/>
      </w:pPr>
      <w:bookmarkStart w:id="3" w:name="_Ref205194183"/>
      <w:r w:rsidRPr="00BC4506">
        <w:lastRenderedPageBreak/>
        <w:t>ПЕР</w:t>
      </w:r>
      <w:bookmarkEnd w:id="3"/>
      <w:r w:rsidR="00B34DCC" w:rsidRPr="00BC4506">
        <w:t>ЕДВИЖЕНИЕ</w:t>
      </w:r>
    </w:p>
    <w:p w14:paraId="6CE80E52" w14:textId="77777777" w:rsidR="007B111D" w:rsidRPr="007B111D" w:rsidRDefault="007B111D" w:rsidP="007B111D">
      <w:pPr>
        <w:rPr>
          <w:lang w:val="en-US"/>
        </w:rPr>
      </w:pPr>
    </w:p>
    <w:p w14:paraId="79F47F54" w14:textId="2AF10236" w:rsidR="000F5DA9" w:rsidRPr="007B111D" w:rsidRDefault="738AFC59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A</w:t>
      </w:r>
      <w:r w:rsidR="53ADF30F" w:rsidRPr="007B111D">
        <w:rPr>
          <w:rFonts w:cstheme="minorHAnsi"/>
          <w:b/>
          <w:bCs/>
          <w:szCs w:val="22"/>
        </w:rPr>
        <w:t>1</w:t>
      </w:r>
      <w:r w:rsidRPr="007B111D">
        <w:rPr>
          <w:rFonts w:cstheme="minorHAnsi"/>
          <w:b/>
          <w:bCs/>
          <w:szCs w:val="22"/>
        </w:rPr>
        <w:t xml:space="preserve"> </w:t>
      </w:r>
      <w:r w:rsidR="7E587AF3" w:rsidRPr="007B111D">
        <w:rPr>
          <w:rFonts w:cstheme="minorHAnsi"/>
          <w:szCs w:val="22"/>
        </w:rPr>
        <w:tab/>
      </w:r>
      <w:proofErr w:type="spellStart"/>
      <w:r w:rsidR="003B2240" w:rsidRPr="007B111D">
        <w:rPr>
          <w:rFonts w:cstheme="minorHAnsi"/>
          <w:b/>
          <w:bCs/>
          <w:szCs w:val="22"/>
        </w:rPr>
        <w:t>Как</w:t>
      </w:r>
      <w:proofErr w:type="spellEnd"/>
      <w:r w:rsidR="003B2240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B2240" w:rsidRPr="007B111D">
        <w:rPr>
          <w:rFonts w:cstheme="minorHAnsi"/>
          <w:b/>
          <w:bCs/>
          <w:szCs w:val="22"/>
        </w:rPr>
        <w:t>часто</w:t>
      </w:r>
      <w:proofErr w:type="spellEnd"/>
      <w:r w:rsidR="003B2240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B2240" w:rsidRPr="007B111D">
        <w:rPr>
          <w:rFonts w:cstheme="minorHAnsi"/>
          <w:b/>
          <w:bCs/>
          <w:szCs w:val="22"/>
        </w:rPr>
        <w:t>Вы</w:t>
      </w:r>
      <w:proofErr w:type="spellEnd"/>
      <w:r w:rsidR="003B2240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B2240" w:rsidRPr="007B111D">
        <w:rPr>
          <w:rFonts w:cstheme="minorHAnsi"/>
          <w:b/>
          <w:bCs/>
          <w:szCs w:val="22"/>
        </w:rPr>
        <w:t>пользовались</w:t>
      </w:r>
      <w:proofErr w:type="spellEnd"/>
      <w:r w:rsidR="003B2240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B2240" w:rsidRPr="007B111D">
        <w:rPr>
          <w:rFonts w:cstheme="minorHAnsi"/>
          <w:b/>
          <w:bCs/>
          <w:szCs w:val="22"/>
        </w:rPr>
        <w:t>автомобилем</w:t>
      </w:r>
      <w:proofErr w:type="spellEnd"/>
      <w:r w:rsidR="003B2240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B2240" w:rsidRPr="007B111D">
        <w:rPr>
          <w:rFonts w:cstheme="minorHAnsi"/>
          <w:b/>
          <w:bCs/>
          <w:szCs w:val="22"/>
        </w:rPr>
        <w:t>или</w:t>
      </w:r>
      <w:proofErr w:type="spellEnd"/>
      <w:r w:rsidR="003B2240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B2240" w:rsidRPr="007B111D">
        <w:rPr>
          <w:rFonts w:cstheme="minorHAnsi"/>
          <w:b/>
          <w:bCs/>
          <w:szCs w:val="22"/>
        </w:rPr>
        <w:t>общественным</w:t>
      </w:r>
      <w:proofErr w:type="spellEnd"/>
      <w:r w:rsidR="003B2240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B2240" w:rsidRPr="007B111D">
        <w:rPr>
          <w:rFonts w:cstheme="minorHAnsi"/>
          <w:b/>
          <w:bCs/>
          <w:szCs w:val="22"/>
        </w:rPr>
        <w:t>транспортом</w:t>
      </w:r>
      <w:proofErr w:type="spellEnd"/>
      <w:r w:rsidR="003B2240" w:rsidRPr="007B111D">
        <w:rPr>
          <w:rFonts w:cstheme="minorHAnsi"/>
          <w:b/>
          <w:bCs/>
          <w:szCs w:val="22"/>
        </w:rPr>
        <w:t xml:space="preserve"> </w:t>
      </w:r>
      <w:r w:rsidR="00FE63E9" w:rsidRPr="00ED4171">
        <w:rPr>
          <w:rFonts w:cstheme="minorHAnsi"/>
          <w:b/>
          <w:bCs/>
          <w:szCs w:val="22"/>
          <w:lang w:val="ru-RU"/>
        </w:rPr>
        <w:t xml:space="preserve">(автобусом, проездом, паромом и т.п) </w:t>
      </w:r>
      <w:proofErr w:type="spellStart"/>
      <w:r w:rsidR="003B2240" w:rsidRPr="00ED4171">
        <w:rPr>
          <w:rFonts w:cstheme="minorHAnsi"/>
          <w:b/>
          <w:bCs/>
          <w:szCs w:val="22"/>
        </w:rPr>
        <w:t>за</w:t>
      </w:r>
      <w:proofErr w:type="spellEnd"/>
      <w:r w:rsidR="003B2240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B2240" w:rsidRPr="007B111D">
        <w:rPr>
          <w:rFonts w:cstheme="minorHAnsi"/>
          <w:b/>
          <w:bCs/>
          <w:szCs w:val="22"/>
        </w:rPr>
        <w:t>последние</w:t>
      </w:r>
      <w:proofErr w:type="spellEnd"/>
      <w:r w:rsidR="003B2240" w:rsidRPr="007B111D">
        <w:rPr>
          <w:rFonts w:cstheme="minorHAnsi"/>
          <w:b/>
          <w:bCs/>
          <w:szCs w:val="22"/>
        </w:rPr>
        <w:t xml:space="preserve"> 6 </w:t>
      </w:r>
      <w:proofErr w:type="spellStart"/>
      <w:r w:rsidR="003B2240" w:rsidRPr="007B111D">
        <w:rPr>
          <w:rFonts w:cstheme="minorHAnsi"/>
          <w:b/>
          <w:bCs/>
          <w:szCs w:val="22"/>
        </w:rPr>
        <w:t>месяцев</w:t>
      </w:r>
      <w:proofErr w:type="spellEnd"/>
      <w:r w:rsidR="003B2240" w:rsidRPr="007B111D">
        <w:rPr>
          <w:rFonts w:cstheme="minorHAnsi"/>
          <w:b/>
          <w:bCs/>
          <w:szCs w:val="22"/>
        </w:rPr>
        <w:t xml:space="preserve"> …?</w:t>
      </w:r>
      <w:r w:rsidR="32C54397" w:rsidRPr="007B111D">
        <w:rPr>
          <w:rFonts w:cstheme="minorHAnsi"/>
          <w:b/>
          <w:bCs/>
          <w:szCs w:val="22"/>
        </w:rPr>
        <w:t xml:space="preserve"> </w:t>
      </w:r>
    </w:p>
    <w:tbl>
      <w:tblPr>
        <w:tblStyle w:val="TableGrid"/>
        <w:tblW w:w="9578" w:type="dxa"/>
        <w:tblLayout w:type="fixed"/>
        <w:tblLook w:val="04A0" w:firstRow="1" w:lastRow="0" w:firstColumn="1" w:lastColumn="0" w:noHBand="0" w:noVBand="1"/>
      </w:tblPr>
      <w:tblGrid>
        <w:gridCol w:w="498"/>
        <w:gridCol w:w="4030"/>
        <w:gridCol w:w="1262"/>
        <w:gridCol w:w="1262"/>
        <w:gridCol w:w="1263"/>
        <w:gridCol w:w="1263"/>
      </w:tblGrid>
      <w:tr w:rsidR="00212882" w:rsidRPr="007B111D" w14:paraId="5857B97D" w14:textId="77777777" w:rsidTr="00E81635">
        <w:trPr>
          <w:trHeight w:val="805"/>
        </w:trPr>
        <w:tc>
          <w:tcPr>
            <w:tcW w:w="498" w:type="dxa"/>
          </w:tcPr>
          <w:p w14:paraId="7AD1FE85" w14:textId="77777777" w:rsidR="00555B9E" w:rsidRPr="007B111D" w:rsidRDefault="00555B9E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4030" w:type="dxa"/>
          </w:tcPr>
          <w:p w14:paraId="4C879057" w14:textId="3F42A573" w:rsidR="00555B9E" w:rsidRPr="007B111D" w:rsidRDefault="00555B9E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262" w:type="dxa"/>
          </w:tcPr>
          <w:p w14:paraId="07B92AAF" w14:textId="17DADDC6" w:rsidR="00555B9E" w:rsidRPr="007B111D" w:rsidRDefault="003B2240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Style w:val="normaltextrun"/>
                <w:rFonts w:cstheme="minorHAnsi"/>
                <w:szCs w:val="22"/>
                <w:lang w:val="ru-RU"/>
              </w:rPr>
              <w:t>По меньшей мере раз в неделю</w:t>
            </w:r>
            <w:r w:rsidR="00555B9E" w:rsidRPr="007B111D">
              <w:rPr>
                <w:rStyle w:val="eop"/>
                <w:rFonts w:cstheme="minorHAnsi"/>
                <w:szCs w:val="22"/>
              </w:rPr>
              <w:t> </w:t>
            </w:r>
          </w:p>
        </w:tc>
        <w:tc>
          <w:tcPr>
            <w:tcW w:w="1262" w:type="dxa"/>
          </w:tcPr>
          <w:p w14:paraId="65A71D37" w14:textId="3F0A35F9" w:rsidR="00555B9E" w:rsidRPr="007B111D" w:rsidRDefault="003B2240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Style w:val="normaltextrun"/>
                <w:rFonts w:cstheme="minorHAnsi"/>
                <w:szCs w:val="22"/>
                <w:lang w:val="ru-RU"/>
              </w:rPr>
              <w:t>По меньшей мере раз в месяц</w:t>
            </w:r>
            <w:r w:rsidR="00555B9E" w:rsidRPr="007B111D">
              <w:rPr>
                <w:rStyle w:val="eop"/>
                <w:rFonts w:cstheme="minorHAnsi"/>
                <w:szCs w:val="22"/>
              </w:rPr>
              <w:t> </w:t>
            </w:r>
          </w:p>
        </w:tc>
        <w:tc>
          <w:tcPr>
            <w:tcW w:w="1263" w:type="dxa"/>
          </w:tcPr>
          <w:p w14:paraId="5718B62C" w14:textId="70EE0A91" w:rsidR="00555B9E" w:rsidRPr="007B111D" w:rsidRDefault="003B2240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Style w:val="normaltextrun"/>
                <w:rFonts w:cstheme="minorHAnsi"/>
                <w:szCs w:val="22"/>
                <w:lang w:val="ru-RU"/>
              </w:rPr>
              <w:t>Реже</w:t>
            </w:r>
            <w:r w:rsidR="00555B9E" w:rsidRPr="007B111D">
              <w:rPr>
                <w:rStyle w:val="eop"/>
                <w:rFonts w:cstheme="minorHAnsi"/>
                <w:szCs w:val="22"/>
              </w:rPr>
              <w:t> </w:t>
            </w:r>
          </w:p>
        </w:tc>
        <w:tc>
          <w:tcPr>
            <w:tcW w:w="1263" w:type="dxa"/>
          </w:tcPr>
          <w:p w14:paraId="41F7BE99" w14:textId="2B464371" w:rsidR="00555B9E" w:rsidRPr="007B111D" w:rsidRDefault="003B2240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Style w:val="normaltextrun"/>
                <w:rFonts w:cstheme="minorHAnsi"/>
                <w:szCs w:val="22"/>
                <w:lang w:val="ru-RU"/>
              </w:rPr>
              <w:t>Вообще нет</w:t>
            </w:r>
            <w:r w:rsidR="00555B9E" w:rsidRPr="007B111D">
              <w:rPr>
                <w:rStyle w:val="eop"/>
                <w:rFonts w:cstheme="minorHAnsi"/>
                <w:szCs w:val="22"/>
              </w:rPr>
              <w:t> </w:t>
            </w:r>
          </w:p>
        </w:tc>
      </w:tr>
      <w:tr w:rsidR="00212882" w:rsidRPr="007B111D" w14:paraId="353EADCC" w14:textId="77777777" w:rsidTr="00E81635">
        <w:trPr>
          <w:trHeight w:val="268"/>
        </w:trPr>
        <w:tc>
          <w:tcPr>
            <w:tcW w:w="498" w:type="dxa"/>
          </w:tcPr>
          <w:p w14:paraId="53CBB8E3" w14:textId="1E54D340" w:rsidR="000E1AA8" w:rsidRPr="007B111D" w:rsidRDefault="000E1AA8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4030" w:type="dxa"/>
          </w:tcPr>
          <w:p w14:paraId="3873DC4F" w14:textId="535B1DCF" w:rsidR="000E1AA8" w:rsidRPr="007B111D" w:rsidRDefault="003B2240" w:rsidP="007B111D">
            <w:pPr>
              <w:pStyle w:val="NoSpacing"/>
              <w:rPr>
                <w:rFonts w:cstheme="minorHAnsi"/>
                <w:b/>
                <w:bCs/>
                <w:szCs w:val="22"/>
              </w:rPr>
            </w:pPr>
            <w:r w:rsidRPr="007B111D">
              <w:rPr>
                <w:rFonts w:cstheme="minorHAnsi"/>
                <w:b/>
                <w:bCs/>
                <w:szCs w:val="22"/>
                <w:lang w:val="ru-RU"/>
              </w:rPr>
              <w:t>По Эстонии</w:t>
            </w:r>
            <w:r w:rsidR="000E1AA8" w:rsidRPr="007B111D">
              <w:rPr>
                <w:rFonts w:cstheme="minorHAnsi"/>
                <w:b/>
                <w:bCs/>
                <w:szCs w:val="22"/>
              </w:rPr>
              <w:t xml:space="preserve"> </w:t>
            </w:r>
            <w:proofErr w:type="gramStart"/>
            <w:r w:rsidR="000E1AA8" w:rsidRPr="007B111D">
              <w:rPr>
                <w:rFonts w:cstheme="minorHAnsi"/>
                <w:b/>
                <w:bCs/>
                <w:szCs w:val="22"/>
              </w:rPr>
              <w:t>1,5 – 2,5</w:t>
            </w:r>
            <w:proofErr w:type="gramEnd"/>
            <w:r w:rsidR="000E1AA8" w:rsidRPr="007B111D">
              <w:rPr>
                <w:rFonts w:cstheme="minorHAnsi"/>
                <w:b/>
                <w:bCs/>
                <w:szCs w:val="22"/>
              </w:rPr>
              <w:t xml:space="preserve"> </w:t>
            </w:r>
            <w:r w:rsidR="00FE63E9" w:rsidRPr="00ED4171">
              <w:rPr>
                <w:rFonts w:cstheme="minorHAnsi"/>
                <w:b/>
                <w:bCs/>
                <w:szCs w:val="22"/>
                <w:lang w:val="ru-RU"/>
              </w:rPr>
              <w:t>часа</w:t>
            </w:r>
          </w:p>
        </w:tc>
        <w:tc>
          <w:tcPr>
            <w:tcW w:w="1262" w:type="dxa"/>
          </w:tcPr>
          <w:p w14:paraId="4FD78BC1" w14:textId="27BD71EB" w:rsidR="000E1AA8" w:rsidRPr="007B111D" w:rsidRDefault="000E1AA8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262" w:type="dxa"/>
          </w:tcPr>
          <w:p w14:paraId="1B1948C7" w14:textId="29C81645" w:rsidR="000E1AA8" w:rsidRPr="007B111D" w:rsidRDefault="000E1AA8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263" w:type="dxa"/>
          </w:tcPr>
          <w:p w14:paraId="3409AFB8" w14:textId="7C0B1CFF" w:rsidR="000E1AA8" w:rsidRPr="007B111D" w:rsidRDefault="000E1AA8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263" w:type="dxa"/>
          </w:tcPr>
          <w:p w14:paraId="08DA2EB6" w14:textId="45803DDB" w:rsidR="000E1AA8" w:rsidRPr="007B111D" w:rsidRDefault="000E1AA8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5</w:t>
            </w:r>
          </w:p>
        </w:tc>
      </w:tr>
      <w:tr w:rsidR="00212882" w:rsidRPr="007B111D" w14:paraId="2ACC46B9" w14:textId="77777777" w:rsidTr="00E81635">
        <w:trPr>
          <w:trHeight w:val="268"/>
        </w:trPr>
        <w:tc>
          <w:tcPr>
            <w:tcW w:w="498" w:type="dxa"/>
          </w:tcPr>
          <w:p w14:paraId="69E73F9E" w14:textId="57B77DC8" w:rsidR="000E1AA8" w:rsidRPr="007B111D" w:rsidRDefault="000E1AA8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4030" w:type="dxa"/>
          </w:tcPr>
          <w:p w14:paraId="409E2EFF" w14:textId="21F6AC81" w:rsidR="000E1AA8" w:rsidRPr="00ED4171" w:rsidRDefault="003B2240" w:rsidP="007B111D">
            <w:pPr>
              <w:pStyle w:val="NoSpacing"/>
              <w:rPr>
                <w:rFonts w:cstheme="minorHAnsi"/>
                <w:b/>
                <w:bCs/>
                <w:szCs w:val="22"/>
              </w:rPr>
            </w:pPr>
            <w:r w:rsidRPr="00ED4171">
              <w:rPr>
                <w:rFonts w:cstheme="minorHAnsi"/>
                <w:b/>
                <w:bCs/>
                <w:szCs w:val="22"/>
                <w:lang w:val="ru-RU"/>
              </w:rPr>
              <w:t xml:space="preserve">По Эстонии больше </w:t>
            </w:r>
            <w:r w:rsidR="000E1AA8" w:rsidRPr="00ED4171">
              <w:rPr>
                <w:rFonts w:cstheme="minorHAnsi"/>
                <w:b/>
                <w:bCs/>
                <w:szCs w:val="22"/>
              </w:rPr>
              <w:t xml:space="preserve">2,5 </w:t>
            </w:r>
            <w:r w:rsidR="00FE63E9" w:rsidRPr="00ED4171">
              <w:rPr>
                <w:rFonts w:cstheme="minorHAnsi"/>
                <w:b/>
                <w:bCs/>
                <w:szCs w:val="22"/>
                <w:lang w:val="ru-RU"/>
              </w:rPr>
              <w:t>часов</w:t>
            </w:r>
          </w:p>
        </w:tc>
        <w:tc>
          <w:tcPr>
            <w:tcW w:w="1262" w:type="dxa"/>
          </w:tcPr>
          <w:p w14:paraId="0F7DB5D8" w14:textId="2023B72B" w:rsidR="000E1AA8" w:rsidRPr="007B111D" w:rsidRDefault="000E1AA8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262" w:type="dxa"/>
          </w:tcPr>
          <w:p w14:paraId="64B5E4B3" w14:textId="1536BAC6" w:rsidR="000E1AA8" w:rsidRPr="007B111D" w:rsidRDefault="000E1AA8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263" w:type="dxa"/>
          </w:tcPr>
          <w:p w14:paraId="3113A0F0" w14:textId="6FA802B6" w:rsidR="000E1AA8" w:rsidRPr="007B111D" w:rsidRDefault="000E1AA8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263" w:type="dxa"/>
          </w:tcPr>
          <w:p w14:paraId="1DA3AA62" w14:textId="0540EE0C" w:rsidR="000E1AA8" w:rsidRPr="007B111D" w:rsidRDefault="000E1AA8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5</w:t>
            </w:r>
          </w:p>
        </w:tc>
      </w:tr>
      <w:tr w:rsidR="00B61357" w:rsidRPr="007B111D" w14:paraId="2A6D310A" w14:textId="77777777" w:rsidTr="00E81635">
        <w:trPr>
          <w:trHeight w:val="268"/>
        </w:trPr>
        <w:tc>
          <w:tcPr>
            <w:tcW w:w="498" w:type="dxa"/>
          </w:tcPr>
          <w:p w14:paraId="484CABBB" w14:textId="71A3E13B" w:rsidR="000E1AA8" w:rsidRPr="007B111D" w:rsidRDefault="000E1AA8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4030" w:type="dxa"/>
          </w:tcPr>
          <w:p w14:paraId="79C1E7DE" w14:textId="0443D906" w:rsidR="000E1AA8" w:rsidRPr="007B111D" w:rsidRDefault="003B2240" w:rsidP="007B111D">
            <w:pPr>
              <w:pStyle w:val="NoSpacing"/>
              <w:rPr>
                <w:rFonts w:cstheme="minorHAnsi"/>
                <w:b/>
                <w:bCs/>
                <w:szCs w:val="22"/>
              </w:rPr>
            </w:pPr>
            <w:proofErr w:type="spellStart"/>
            <w:r w:rsidRPr="007B111D">
              <w:rPr>
                <w:rFonts w:cstheme="minorHAnsi"/>
                <w:b/>
                <w:bCs/>
                <w:szCs w:val="22"/>
              </w:rPr>
              <w:t>Вне</w:t>
            </w:r>
            <w:proofErr w:type="spellEnd"/>
            <w:r w:rsidRPr="007B111D">
              <w:rPr>
                <w:rFonts w:cstheme="minorHAnsi"/>
                <w:b/>
                <w:bCs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b/>
                <w:bCs/>
                <w:szCs w:val="22"/>
              </w:rPr>
              <w:t>Эстонии</w:t>
            </w:r>
            <w:proofErr w:type="spellEnd"/>
          </w:p>
        </w:tc>
        <w:tc>
          <w:tcPr>
            <w:tcW w:w="1262" w:type="dxa"/>
          </w:tcPr>
          <w:p w14:paraId="1EE9267D" w14:textId="0BA57158" w:rsidR="000E1AA8" w:rsidRPr="007B111D" w:rsidRDefault="000E1AA8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262" w:type="dxa"/>
          </w:tcPr>
          <w:p w14:paraId="7176402E" w14:textId="64F9FCBB" w:rsidR="000E1AA8" w:rsidRPr="007B111D" w:rsidRDefault="000E1AA8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263" w:type="dxa"/>
          </w:tcPr>
          <w:p w14:paraId="60891C72" w14:textId="656181E0" w:rsidR="000E1AA8" w:rsidRPr="007B111D" w:rsidRDefault="000E1AA8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263" w:type="dxa"/>
          </w:tcPr>
          <w:p w14:paraId="514A4CB2" w14:textId="38BC7BC0" w:rsidR="000E1AA8" w:rsidRPr="007B111D" w:rsidRDefault="000E1AA8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5</w:t>
            </w:r>
          </w:p>
        </w:tc>
      </w:tr>
    </w:tbl>
    <w:p w14:paraId="0319B270" w14:textId="7F479AA2" w:rsidR="007F6C55" w:rsidRPr="007B111D" w:rsidRDefault="007F6C55" w:rsidP="007B111D">
      <w:pPr>
        <w:pStyle w:val="NoSpacing"/>
        <w:rPr>
          <w:rFonts w:cstheme="minorHAnsi"/>
          <w:b/>
          <w:bCs/>
          <w:szCs w:val="22"/>
        </w:rPr>
      </w:pPr>
    </w:p>
    <w:p w14:paraId="19E2753A" w14:textId="06A236C3" w:rsidR="007F6C55" w:rsidRPr="007B111D" w:rsidRDefault="0F1426B0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A</w:t>
      </w:r>
      <w:r w:rsidR="202DA341" w:rsidRPr="007B111D">
        <w:rPr>
          <w:rFonts w:cstheme="minorHAnsi"/>
          <w:b/>
          <w:bCs/>
          <w:szCs w:val="22"/>
        </w:rPr>
        <w:t>2</w:t>
      </w:r>
      <w:r w:rsidRPr="007B111D">
        <w:rPr>
          <w:rFonts w:cstheme="minorHAnsi"/>
          <w:b/>
          <w:bCs/>
          <w:szCs w:val="22"/>
        </w:rPr>
        <w:t>T (</w:t>
      </w:r>
      <w:r w:rsidR="689CCB56" w:rsidRPr="007B111D">
        <w:rPr>
          <w:rFonts w:cstheme="minorHAnsi"/>
          <w:b/>
          <w:bCs/>
          <w:szCs w:val="22"/>
        </w:rPr>
        <w:t>K10A</w:t>
      </w:r>
      <w:r w:rsidRPr="007B111D">
        <w:rPr>
          <w:rFonts w:cstheme="minorHAnsi"/>
          <w:b/>
          <w:bCs/>
          <w:szCs w:val="22"/>
        </w:rPr>
        <w:t>)</w:t>
      </w:r>
      <w:r w:rsidR="00E434EE" w:rsidRPr="007B111D">
        <w:rPr>
          <w:rFonts w:cstheme="minorHAnsi"/>
          <w:szCs w:val="22"/>
        </w:rPr>
        <w:tab/>
      </w:r>
      <w:proofErr w:type="spellStart"/>
      <w:r w:rsidR="00B34DCC" w:rsidRPr="007B111D">
        <w:rPr>
          <w:rFonts w:cstheme="minorHAnsi"/>
          <w:b/>
          <w:bCs/>
          <w:szCs w:val="22"/>
        </w:rPr>
        <w:t>Как</w:t>
      </w:r>
      <w:proofErr w:type="spellEnd"/>
      <w:r w:rsidR="00B34DC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34DCC" w:rsidRPr="007B111D">
        <w:rPr>
          <w:rFonts w:cstheme="minorHAnsi"/>
          <w:b/>
          <w:bCs/>
          <w:szCs w:val="22"/>
        </w:rPr>
        <w:t>часто</w:t>
      </w:r>
      <w:proofErr w:type="spellEnd"/>
      <w:r w:rsidR="00B34DC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34DCC" w:rsidRPr="007B111D">
        <w:rPr>
          <w:rFonts w:cstheme="minorHAnsi"/>
          <w:b/>
          <w:bCs/>
          <w:szCs w:val="22"/>
        </w:rPr>
        <w:t>Вы</w:t>
      </w:r>
      <w:proofErr w:type="spellEnd"/>
      <w:r w:rsidR="00B34DC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34DCC" w:rsidRPr="007B111D">
        <w:rPr>
          <w:rFonts w:cstheme="minorHAnsi"/>
          <w:b/>
          <w:bCs/>
          <w:szCs w:val="22"/>
        </w:rPr>
        <w:t>обычно</w:t>
      </w:r>
      <w:proofErr w:type="spellEnd"/>
      <w:r w:rsidR="00B34DC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34DCC" w:rsidRPr="007B111D">
        <w:rPr>
          <w:rFonts w:cstheme="minorHAnsi"/>
          <w:b/>
          <w:bCs/>
          <w:szCs w:val="22"/>
        </w:rPr>
        <w:t>перемещаетесь</w:t>
      </w:r>
      <w:proofErr w:type="spellEnd"/>
      <w:r w:rsidR="00B34DC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34DCC" w:rsidRPr="007B111D">
        <w:rPr>
          <w:rFonts w:cstheme="minorHAnsi"/>
          <w:b/>
          <w:bCs/>
          <w:szCs w:val="22"/>
        </w:rPr>
        <w:t>на</w:t>
      </w:r>
      <w:proofErr w:type="spellEnd"/>
      <w:r w:rsidR="00B34DC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34DCC" w:rsidRPr="007B111D">
        <w:rPr>
          <w:rFonts w:cstheme="minorHAnsi"/>
          <w:b/>
          <w:bCs/>
          <w:szCs w:val="22"/>
        </w:rPr>
        <w:t>работу</w:t>
      </w:r>
      <w:proofErr w:type="spellEnd"/>
      <w:r w:rsidR="00B34DCC" w:rsidRPr="007B111D">
        <w:rPr>
          <w:rFonts w:cstheme="minorHAnsi"/>
          <w:b/>
          <w:bCs/>
          <w:szCs w:val="22"/>
        </w:rPr>
        <w:t xml:space="preserve">, в </w:t>
      </w:r>
      <w:r w:rsidR="00B34DCC" w:rsidRPr="007B111D">
        <w:rPr>
          <w:rFonts w:cstheme="minorHAnsi"/>
          <w:b/>
          <w:bCs/>
          <w:szCs w:val="22"/>
          <w:lang w:val="ru-RU"/>
        </w:rPr>
        <w:t>учебное заведение</w:t>
      </w:r>
      <w:r w:rsidR="00B34DC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34DCC" w:rsidRPr="007B111D">
        <w:rPr>
          <w:rFonts w:cstheme="minorHAnsi"/>
          <w:b/>
          <w:bCs/>
          <w:szCs w:val="22"/>
        </w:rPr>
        <w:t>или</w:t>
      </w:r>
      <w:proofErr w:type="spellEnd"/>
      <w:r w:rsidR="00B34DCC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B34DCC" w:rsidRPr="007B111D">
        <w:rPr>
          <w:rFonts w:cstheme="minorHAnsi"/>
          <w:b/>
          <w:bCs/>
          <w:szCs w:val="22"/>
        </w:rPr>
        <w:t>другие</w:t>
      </w:r>
      <w:proofErr w:type="spellEnd"/>
      <w:r w:rsidR="00B34DC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34DCC" w:rsidRPr="007B111D">
        <w:rPr>
          <w:rFonts w:cstheme="minorHAnsi"/>
          <w:b/>
          <w:bCs/>
          <w:szCs w:val="22"/>
        </w:rPr>
        <w:t>основные</w:t>
      </w:r>
      <w:proofErr w:type="spellEnd"/>
      <w:r w:rsidR="00B34DC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34DCC" w:rsidRPr="007B111D">
        <w:rPr>
          <w:rFonts w:cstheme="minorHAnsi"/>
          <w:b/>
          <w:bCs/>
          <w:szCs w:val="22"/>
        </w:rPr>
        <w:t>места</w:t>
      </w:r>
      <w:proofErr w:type="spellEnd"/>
      <w:r w:rsidR="00B34DC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34DCC" w:rsidRPr="007B111D">
        <w:rPr>
          <w:rFonts w:cstheme="minorHAnsi"/>
          <w:b/>
          <w:bCs/>
          <w:szCs w:val="22"/>
        </w:rPr>
        <w:t>назначения</w:t>
      </w:r>
      <w:proofErr w:type="spellEnd"/>
      <w:r w:rsidR="00B34DC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34DCC" w:rsidRPr="007B111D">
        <w:rPr>
          <w:rFonts w:cstheme="minorHAnsi"/>
          <w:b/>
          <w:bCs/>
          <w:szCs w:val="22"/>
          <w:u w:val="single"/>
        </w:rPr>
        <w:t>по</w:t>
      </w:r>
      <w:proofErr w:type="spellEnd"/>
      <w:r w:rsidR="00B34DCC" w:rsidRPr="007B111D">
        <w:rPr>
          <w:rFonts w:cstheme="minorHAnsi"/>
          <w:b/>
          <w:bCs/>
          <w:szCs w:val="22"/>
          <w:u w:val="single"/>
        </w:rPr>
        <w:t xml:space="preserve"> </w:t>
      </w:r>
      <w:proofErr w:type="spellStart"/>
      <w:r w:rsidR="00B34DCC" w:rsidRPr="007B111D">
        <w:rPr>
          <w:rFonts w:cstheme="minorHAnsi"/>
          <w:b/>
          <w:bCs/>
          <w:szCs w:val="22"/>
          <w:u w:val="single"/>
        </w:rPr>
        <w:t>будням</w:t>
      </w:r>
      <w:proofErr w:type="spellEnd"/>
      <w:r w:rsidR="00B34DCC" w:rsidRPr="007B111D">
        <w:rPr>
          <w:rFonts w:cstheme="minorHAnsi"/>
          <w:b/>
          <w:bCs/>
          <w:szCs w:val="22"/>
        </w:rPr>
        <w:t xml:space="preserve"> (с </w:t>
      </w:r>
      <w:proofErr w:type="spellStart"/>
      <w:r w:rsidR="00B34DCC" w:rsidRPr="007B111D">
        <w:rPr>
          <w:rFonts w:cstheme="minorHAnsi"/>
          <w:b/>
          <w:bCs/>
          <w:szCs w:val="22"/>
        </w:rPr>
        <w:t>понедельника</w:t>
      </w:r>
      <w:proofErr w:type="spellEnd"/>
      <w:r w:rsidR="00B34DC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34DCC" w:rsidRPr="007B111D">
        <w:rPr>
          <w:rFonts w:cstheme="minorHAnsi"/>
          <w:b/>
          <w:bCs/>
          <w:szCs w:val="22"/>
        </w:rPr>
        <w:t>по</w:t>
      </w:r>
      <w:proofErr w:type="spellEnd"/>
      <w:r w:rsidR="00B34DC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34DCC" w:rsidRPr="007B111D">
        <w:rPr>
          <w:rFonts w:cstheme="minorHAnsi"/>
          <w:b/>
          <w:bCs/>
          <w:szCs w:val="22"/>
        </w:rPr>
        <w:t>пятницу</w:t>
      </w:r>
      <w:proofErr w:type="spellEnd"/>
      <w:r w:rsidR="00B34DCC" w:rsidRPr="007B111D">
        <w:rPr>
          <w:rFonts w:cstheme="minorHAnsi"/>
          <w:b/>
          <w:bCs/>
          <w:szCs w:val="22"/>
        </w:rPr>
        <w:t xml:space="preserve">) </w:t>
      </w:r>
      <w:proofErr w:type="spellStart"/>
      <w:r w:rsidR="00B34DCC" w:rsidRPr="007B111D">
        <w:rPr>
          <w:rFonts w:cstheme="minorHAnsi"/>
          <w:b/>
          <w:bCs/>
          <w:szCs w:val="22"/>
        </w:rPr>
        <w:t>следующими</w:t>
      </w:r>
      <w:proofErr w:type="spellEnd"/>
      <w:r w:rsidR="00B34DC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34DCC" w:rsidRPr="007B111D">
        <w:rPr>
          <w:rFonts w:cstheme="minorHAnsi"/>
          <w:b/>
          <w:bCs/>
          <w:szCs w:val="22"/>
        </w:rPr>
        <w:t>способами</w:t>
      </w:r>
      <w:proofErr w:type="spellEnd"/>
      <w:r w:rsidR="00B34DCC" w:rsidRPr="007B111D">
        <w:rPr>
          <w:rFonts w:cstheme="minorHAnsi"/>
          <w:b/>
          <w:bCs/>
          <w:szCs w:val="22"/>
        </w:rPr>
        <w:t>?</w:t>
      </w:r>
    </w:p>
    <w:tbl>
      <w:tblPr>
        <w:tblStyle w:val="TableGrid"/>
        <w:tblW w:w="10530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540"/>
        <w:gridCol w:w="4889"/>
        <w:gridCol w:w="781"/>
        <w:gridCol w:w="1031"/>
        <w:gridCol w:w="1039"/>
        <w:gridCol w:w="1350"/>
        <w:gridCol w:w="900"/>
      </w:tblGrid>
      <w:tr w:rsidR="00212882" w:rsidRPr="007B111D" w14:paraId="1F1F9286" w14:textId="77777777" w:rsidTr="00BF75B1">
        <w:trPr>
          <w:trHeight w:val="290"/>
        </w:trPr>
        <w:tc>
          <w:tcPr>
            <w:tcW w:w="540" w:type="dxa"/>
          </w:tcPr>
          <w:p w14:paraId="40CA0582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4889" w:type="dxa"/>
          </w:tcPr>
          <w:p w14:paraId="21422A7D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781" w:type="dxa"/>
          </w:tcPr>
          <w:p w14:paraId="0264C439" w14:textId="1B8F9D44" w:rsidR="00E81635" w:rsidRPr="007B111D" w:rsidRDefault="003B2240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Каждый день</w:t>
            </w:r>
          </w:p>
        </w:tc>
        <w:tc>
          <w:tcPr>
            <w:tcW w:w="1031" w:type="dxa"/>
          </w:tcPr>
          <w:p w14:paraId="343544DE" w14:textId="702D4975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  <w:p w14:paraId="6EC864C5" w14:textId="6A0A2A36" w:rsidR="00E81635" w:rsidRPr="007B111D" w:rsidRDefault="003B2240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дня в неделю</w:t>
            </w:r>
          </w:p>
        </w:tc>
        <w:tc>
          <w:tcPr>
            <w:tcW w:w="1039" w:type="dxa"/>
          </w:tcPr>
          <w:p w14:paraId="5978C78F" w14:textId="098C8DEC" w:rsidR="005F69A8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2-3</w:t>
            </w:r>
          </w:p>
          <w:p w14:paraId="18CEBDE7" w14:textId="50B09666" w:rsidR="00E81635" w:rsidRPr="007B111D" w:rsidRDefault="003B2240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дня в неделю</w:t>
            </w:r>
          </w:p>
        </w:tc>
        <w:tc>
          <w:tcPr>
            <w:tcW w:w="1350" w:type="dxa"/>
          </w:tcPr>
          <w:p w14:paraId="43FA203F" w14:textId="5961010D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 xml:space="preserve">1 </w:t>
            </w:r>
            <w:proofErr w:type="spellStart"/>
            <w:r w:rsidR="003B2240" w:rsidRPr="007B111D">
              <w:rPr>
                <w:rFonts w:cstheme="minorHAnsi"/>
                <w:szCs w:val="22"/>
              </w:rPr>
              <w:t>день</w:t>
            </w:r>
            <w:proofErr w:type="spellEnd"/>
            <w:r w:rsidR="003B2240" w:rsidRPr="007B111D">
              <w:rPr>
                <w:rFonts w:cstheme="minorHAnsi"/>
                <w:szCs w:val="22"/>
              </w:rPr>
              <w:t xml:space="preserve"> в </w:t>
            </w:r>
            <w:proofErr w:type="spellStart"/>
            <w:r w:rsidR="003B2240" w:rsidRPr="007B111D">
              <w:rPr>
                <w:rFonts w:cstheme="minorHAnsi"/>
                <w:szCs w:val="22"/>
              </w:rPr>
              <w:t>неделю</w:t>
            </w:r>
            <w:proofErr w:type="spellEnd"/>
            <w:r w:rsidR="003B2240"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="003B2240" w:rsidRPr="007B111D">
              <w:rPr>
                <w:rFonts w:cstheme="minorHAnsi"/>
                <w:szCs w:val="22"/>
              </w:rPr>
              <w:t>или</w:t>
            </w:r>
            <w:proofErr w:type="spellEnd"/>
            <w:r w:rsidR="003B2240"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="003B2240" w:rsidRPr="007B111D">
              <w:rPr>
                <w:rFonts w:cstheme="minorHAnsi"/>
                <w:szCs w:val="22"/>
              </w:rPr>
              <w:t>реже</w:t>
            </w:r>
            <w:proofErr w:type="spellEnd"/>
            <w:r w:rsidR="005F69A8" w:rsidRPr="007B111D">
              <w:rPr>
                <w:rFonts w:cstheme="minorHAnsi"/>
                <w:szCs w:val="22"/>
              </w:rPr>
              <w:t xml:space="preserve"> (</w:t>
            </w:r>
            <w:r w:rsidR="003B2240" w:rsidRPr="007B111D">
              <w:rPr>
                <w:rFonts w:cstheme="minorHAnsi"/>
                <w:szCs w:val="22"/>
                <w:lang w:val="ru-RU"/>
              </w:rPr>
              <w:t>не каждую неделю</w:t>
            </w:r>
            <w:r w:rsidR="005F69A8" w:rsidRPr="007B111D">
              <w:rPr>
                <w:rFonts w:cstheme="minorHAnsi"/>
                <w:szCs w:val="22"/>
              </w:rPr>
              <w:t>)</w:t>
            </w:r>
          </w:p>
        </w:tc>
        <w:tc>
          <w:tcPr>
            <w:tcW w:w="900" w:type="dxa"/>
          </w:tcPr>
          <w:p w14:paraId="4E57F35A" w14:textId="40496F6F" w:rsidR="00E81635" w:rsidRPr="007B111D" w:rsidRDefault="003B2240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Style w:val="normaltextrun"/>
                <w:rFonts w:cstheme="minorHAnsi"/>
                <w:szCs w:val="22"/>
                <w:lang w:val="ru-RU"/>
              </w:rPr>
              <w:t>Вообще нет</w:t>
            </w:r>
          </w:p>
        </w:tc>
      </w:tr>
      <w:tr w:rsidR="00212882" w:rsidRPr="007B111D" w14:paraId="5CFA1281" w14:textId="77777777" w:rsidTr="00BF75B1">
        <w:trPr>
          <w:trHeight w:val="290"/>
        </w:trPr>
        <w:tc>
          <w:tcPr>
            <w:tcW w:w="540" w:type="dxa"/>
          </w:tcPr>
          <w:p w14:paraId="1944D574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4889" w:type="dxa"/>
          </w:tcPr>
          <w:p w14:paraId="00BD9484" w14:textId="2945E466" w:rsidR="00E81635" w:rsidRPr="007B111D" w:rsidRDefault="003B2240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Пешком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(</w:t>
            </w:r>
            <w:proofErr w:type="spellStart"/>
            <w:r w:rsidRPr="007B111D">
              <w:rPr>
                <w:rFonts w:cstheme="minorHAnsi"/>
                <w:szCs w:val="22"/>
              </w:rPr>
              <w:t>включая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неэлектрический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скейтборд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, </w:t>
            </w:r>
            <w:proofErr w:type="spellStart"/>
            <w:r w:rsidRPr="007B111D">
              <w:rPr>
                <w:rFonts w:cstheme="minorHAnsi"/>
                <w:szCs w:val="22"/>
              </w:rPr>
              <w:t>инвалидную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коляску</w:t>
            </w:r>
            <w:proofErr w:type="spellEnd"/>
            <w:r w:rsidRPr="007B111D">
              <w:rPr>
                <w:rFonts w:cstheme="minorHAnsi"/>
                <w:szCs w:val="22"/>
              </w:rPr>
              <w:t>)</w:t>
            </w:r>
          </w:p>
        </w:tc>
        <w:tc>
          <w:tcPr>
            <w:tcW w:w="781" w:type="dxa"/>
          </w:tcPr>
          <w:p w14:paraId="03F74979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31" w:type="dxa"/>
          </w:tcPr>
          <w:p w14:paraId="40CA5F4E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39" w:type="dxa"/>
          </w:tcPr>
          <w:p w14:paraId="2EB70917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350" w:type="dxa"/>
          </w:tcPr>
          <w:p w14:paraId="29E4B762" w14:textId="4F605169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900" w:type="dxa"/>
          </w:tcPr>
          <w:p w14:paraId="3EE4721A" w14:textId="6DB3E853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212882" w:rsidRPr="007B111D" w14:paraId="58B48DAA" w14:textId="77777777" w:rsidTr="00BF75B1">
        <w:trPr>
          <w:trHeight w:val="290"/>
        </w:trPr>
        <w:tc>
          <w:tcPr>
            <w:tcW w:w="540" w:type="dxa"/>
          </w:tcPr>
          <w:p w14:paraId="00A4CE83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4889" w:type="dxa"/>
          </w:tcPr>
          <w:p w14:paraId="4D931D6E" w14:textId="01FCCE01" w:rsidR="00E81635" w:rsidRPr="007B111D" w:rsidRDefault="003B2240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На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велосипеде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электросамокате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краткосрочной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аренды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, </w:t>
            </w:r>
            <w:proofErr w:type="spellStart"/>
            <w:r w:rsidRPr="007B111D">
              <w:rPr>
                <w:rFonts w:cstheme="minorHAnsi"/>
                <w:szCs w:val="22"/>
              </w:rPr>
              <w:t>лёгком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мопеде</w:t>
            </w:r>
            <w:proofErr w:type="spellEnd"/>
          </w:p>
        </w:tc>
        <w:tc>
          <w:tcPr>
            <w:tcW w:w="781" w:type="dxa"/>
          </w:tcPr>
          <w:p w14:paraId="1FDCD463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31" w:type="dxa"/>
          </w:tcPr>
          <w:p w14:paraId="75CCAD95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39" w:type="dxa"/>
          </w:tcPr>
          <w:p w14:paraId="482C223E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350" w:type="dxa"/>
          </w:tcPr>
          <w:p w14:paraId="4FDBDA7C" w14:textId="7D828B3A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900" w:type="dxa"/>
          </w:tcPr>
          <w:p w14:paraId="602A7AC4" w14:textId="465BEE90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212882" w:rsidRPr="007B111D" w14:paraId="2DB5FB18" w14:textId="77777777" w:rsidTr="00BF75B1">
        <w:trPr>
          <w:trHeight w:val="290"/>
        </w:trPr>
        <w:tc>
          <w:tcPr>
            <w:tcW w:w="540" w:type="dxa"/>
          </w:tcPr>
          <w:p w14:paraId="0D6DE945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4889" w:type="dxa"/>
          </w:tcPr>
          <w:p w14:paraId="4C9AB5B0" w14:textId="139DDDC8" w:rsidR="00E81635" w:rsidRPr="007B111D" w:rsidRDefault="003B2240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Собственный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принадлежащий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домохозяйству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велосипед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(в </w:t>
            </w:r>
            <w:proofErr w:type="spellStart"/>
            <w:r w:rsidRPr="007B111D">
              <w:rPr>
                <w:rFonts w:cstheme="minorHAnsi"/>
                <w:szCs w:val="22"/>
              </w:rPr>
              <w:t>том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числе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электрический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), </w:t>
            </w:r>
            <w:proofErr w:type="spellStart"/>
            <w:r w:rsidRPr="007B111D">
              <w:rPr>
                <w:rFonts w:cstheme="minorHAnsi"/>
                <w:szCs w:val="22"/>
              </w:rPr>
              <w:t>лёгкий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мопед</w:t>
            </w:r>
            <w:proofErr w:type="spellEnd"/>
          </w:p>
        </w:tc>
        <w:tc>
          <w:tcPr>
            <w:tcW w:w="781" w:type="dxa"/>
          </w:tcPr>
          <w:p w14:paraId="6638EE90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31" w:type="dxa"/>
          </w:tcPr>
          <w:p w14:paraId="3124EB0C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39" w:type="dxa"/>
          </w:tcPr>
          <w:p w14:paraId="7059F1F0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350" w:type="dxa"/>
          </w:tcPr>
          <w:p w14:paraId="34F8BCF0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900" w:type="dxa"/>
          </w:tcPr>
          <w:p w14:paraId="45A38870" w14:textId="6667BE34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212882" w:rsidRPr="007B111D" w14:paraId="43018D52" w14:textId="77777777" w:rsidTr="00BF75B1">
        <w:trPr>
          <w:trHeight w:val="290"/>
        </w:trPr>
        <w:tc>
          <w:tcPr>
            <w:tcW w:w="540" w:type="dxa"/>
          </w:tcPr>
          <w:p w14:paraId="396E895B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5</w:t>
            </w:r>
          </w:p>
        </w:tc>
        <w:tc>
          <w:tcPr>
            <w:tcW w:w="4889" w:type="dxa"/>
          </w:tcPr>
          <w:p w14:paraId="60984664" w14:textId="5AE44F2B" w:rsidR="00E81635" w:rsidRPr="007B111D" w:rsidRDefault="003B2240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Собственный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принадлежащий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домохозяйству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электросамокат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другое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электрическое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средство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индивидуальной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мобильности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(</w:t>
            </w:r>
            <w:proofErr w:type="spellStart"/>
            <w:r w:rsidRPr="007B111D">
              <w:rPr>
                <w:rFonts w:cstheme="minorHAnsi"/>
                <w:szCs w:val="22"/>
              </w:rPr>
              <w:t>гироскутер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и т. п.)</w:t>
            </w:r>
          </w:p>
        </w:tc>
        <w:tc>
          <w:tcPr>
            <w:tcW w:w="781" w:type="dxa"/>
          </w:tcPr>
          <w:p w14:paraId="4CD15E77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31" w:type="dxa"/>
          </w:tcPr>
          <w:p w14:paraId="1721E9E7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39" w:type="dxa"/>
          </w:tcPr>
          <w:p w14:paraId="0B170143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350" w:type="dxa"/>
          </w:tcPr>
          <w:p w14:paraId="387A2C21" w14:textId="61C1394F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900" w:type="dxa"/>
          </w:tcPr>
          <w:p w14:paraId="0C981F9D" w14:textId="45751A2E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212882" w:rsidRPr="007B111D" w14:paraId="69366CED" w14:textId="77777777" w:rsidTr="00BF75B1">
        <w:trPr>
          <w:trHeight w:val="290"/>
        </w:trPr>
        <w:tc>
          <w:tcPr>
            <w:tcW w:w="540" w:type="dxa"/>
          </w:tcPr>
          <w:p w14:paraId="2D9760FA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6</w:t>
            </w:r>
          </w:p>
        </w:tc>
        <w:tc>
          <w:tcPr>
            <w:tcW w:w="4889" w:type="dxa"/>
          </w:tcPr>
          <w:p w14:paraId="237016A9" w14:textId="2C200B29" w:rsidR="00E81635" w:rsidRPr="007B111D" w:rsidRDefault="003B2240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Мотоцикл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мопед</w:t>
            </w:r>
            <w:proofErr w:type="spellEnd"/>
          </w:p>
        </w:tc>
        <w:tc>
          <w:tcPr>
            <w:tcW w:w="781" w:type="dxa"/>
          </w:tcPr>
          <w:p w14:paraId="1E2221F2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31" w:type="dxa"/>
          </w:tcPr>
          <w:p w14:paraId="1E7CFE82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39" w:type="dxa"/>
          </w:tcPr>
          <w:p w14:paraId="3C3C808B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350" w:type="dxa"/>
          </w:tcPr>
          <w:p w14:paraId="73955D07" w14:textId="66F83F9F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900" w:type="dxa"/>
          </w:tcPr>
          <w:p w14:paraId="781C1AA0" w14:textId="41FBCA86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212882" w:rsidRPr="007B111D" w14:paraId="386723FD" w14:textId="77777777" w:rsidTr="00BF75B1">
        <w:trPr>
          <w:trHeight w:val="290"/>
        </w:trPr>
        <w:tc>
          <w:tcPr>
            <w:tcW w:w="540" w:type="dxa"/>
          </w:tcPr>
          <w:p w14:paraId="67FDA33A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7</w:t>
            </w:r>
          </w:p>
        </w:tc>
        <w:tc>
          <w:tcPr>
            <w:tcW w:w="4889" w:type="dxa"/>
          </w:tcPr>
          <w:p w14:paraId="086BCDD4" w14:textId="30751AF0" w:rsidR="00E81635" w:rsidRPr="007B111D" w:rsidRDefault="003B2240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Арендованный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автомобиль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 </w:t>
            </w:r>
            <w:r w:rsidR="00E81635" w:rsidRPr="007B111D">
              <w:rPr>
                <w:rFonts w:cstheme="minorHAnsi"/>
                <w:szCs w:val="22"/>
              </w:rPr>
              <w:t>(</w:t>
            </w:r>
            <w:proofErr w:type="spellStart"/>
            <w:r w:rsidR="00E81635" w:rsidRPr="007B111D">
              <w:rPr>
                <w:rFonts w:cstheme="minorHAnsi"/>
                <w:szCs w:val="22"/>
              </w:rPr>
              <w:t>CityBee</w:t>
            </w:r>
            <w:proofErr w:type="spellEnd"/>
            <w:r w:rsidR="00E81635" w:rsidRPr="007B111D">
              <w:rPr>
                <w:rFonts w:cstheme="minorHAnsi"/>
                <w:szCs w:val="22"/>
              </w:rPr>
              <w:t xml:space="preserve">, </w:t>
            </w:r>
            <w:proofErr w:type="spellStart"/>
            <w:r w:rsidR="00E81635" w:rsidRPr="007B111D">
              <w:rPr>
                <w:rFonts w:cstheme="minorHAnsi"/>
                <w:szCs w:val="22"/>
              </w:rPr>
              <w:t>Bolt</w:t>
            </w:r>
            <w:proofErr w:type="spellEnd"/>
            <w:r w:rsidR="00E81635" w:rsidRPr="007B111D">
              <w:rPr>
                <w:rFonts w:cstheme="minorHAnsi"/>
                <w:szCs w:val="22"/>
              </w:rPr>
              <w:t xml:space="preserve"> jne)</w:t>
            </w:r>
          </w:p>
        </w:tc>
        <w:tc>
          <w:tcPr>
            <w:tcW w:w="781" w:type="dxa"/>
          </w:tcPr>
          <w:p w14:paraId="2AC3E4C1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31" w:type="dxa"/>
          </w:tcPr>
          <w:p w14:paraId="382B966E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39" w:type="dxa"/>
          </w:tcPr>
          <w:p w14:paraId="7B36DD63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350" w:type="dxa"/>
          </w:tcPr>
          <w:p w14:paraId="6EAD0A1D" w14:textId="31A5800E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900" w:type="dxa"/>
          </w:tcPr>
          <w:p w14:paraId="02D82098" w14:textId="441EDA64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212882" w:rsidRPr="007B111D" w14:paraId="316BFE67" w14:textId="77777777" w:rsidTr="00BF75B1">
        <w:trPr>
          <w:trHeight w:val="290"/>
        </w:trPr>
        <w:tc>
          <w:tcPr>
            <w:tcW w:w="540" w:type="dxa"/>
          </w:tcPr>
          <w:p w14:paraId="67DC604D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8</w:t>
            </w:r>
          </w:p>
        </w:tc>
        <w:tc>
          <w:tcPr>
            <w:tcW w:w="4889" w:type="dxa"/>
          </w:tcPr>
          <w:p w14:paraId="0C674E15" w14:textId="74F941E3" w:rsidR="00E81635" w:rsidRPr="007B111D" w:rsidRDefault="003B2240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Личный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принадлежащий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домохозяйству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фургон</w:t>
            </w:r>
            <w:proofErr w:type="spellEnd"/>
            <w:r w:rsidRPr="007B111D">
              <w:rPr>
                <w:rFonts w:cstheme="minorHAnsi"/>
                <w:szCs w:val="22"/>
              </w:rPr>
              <w:t>/</w:t>
            </w:r>
            <w:proofErr w:type="spellStart"/>
            <w:r w:rsidRPr="007B111D">
              <w:rPr>
                <w:rFonts w:cstheme="minorHAnsi"/>
                <w:szCs w:val="22"/>
              </w:rPr>
              <w:t>грузовой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микроавтобус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(в </w:t>
            </w:r>
            <w:proofErr w:type="spellStart"/>
            <w:r w:rsidRPr="007B111D">
              <w:rPr>
                <w:rFonts w:cstheme="minorHAnsi"/>
                <w:szCs w:val="22"/>
              </w:rPr>
              <w:t>роли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водителя</w:t>
            </w:r>
            <w:proofErr w:type="spellEnd"/>
            <w:r w:rsidRPr="007B111D">
              <w:rPr>
                <w:rFonts w:cstheme="minorHAnsi"/>
                <w:szCs w:val="22"/>
              </w:rPr>
              <w:t>)</w:t>
            </w:r>
          </w:p>
        </w:tc>
        <w:tc>
          <w:tcPr>
            <w:tcW w:w="781" w:type="dxa"/>
          </w:tcPr>
          <w:p w14:paraId="722B2284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31" w:type="dxa"/>
          </w:tcPr>
          <w:p w14:paraId="7BD80634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39" w:type="dxa"/>
          </w:tcPr>
          <w:p w14:paraId="2972FA98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350" w:type="dxa"/>
          </w:tcPr>
          <w:p w14:paraId="1CF376CC" w14:textId="61E69D54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900" w:type="dxa"/>
          </w:tcPr>
          <w:p w14:paraId="3B045CE1" w14:textId="7F69E7ED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212882" w:rsidRPr="007B111D" w14:paraId="0C5F4DB8" w14:textId="77777777" w:rsidTr="00BF75B1">
        <w:trPr>
          <w:trHeight w:val="290"/>
        </w:trPr>
        <w:tc>
          <w:tcPr>
            <w:tcW w:w="540" w:type="dxa"/>
          </w:tcPr>
          <w:p w14:paraId="415BFE47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10</w:t>
            </w:r>
          </w:p>
        </w:tc>
        <w:tc>
          <w:tcPr>
            <w:tcW w:w="4889" w:type="dxa"/>
          </w:tcPr>
          <w:p w14:paraId="0136CF53" w14:textId="43A34BD6" w:rsidR="00E81635" w:rsidRPr="007B111D" w:rsidRDefault="003B2240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Пассажир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легкового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автомобиля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фургона</w:t>
            </w:r>
            <w:proofErr w:type="spellEnd"/>
          </w:p>
        </w:tc>
        <w:tc>
          <w:tcPr>
            <w:tcW w:w="781" w:type="dxa"/>
          </w:tcPr>
          <w:p w14:paraId="2EBC5B5A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31" w:type="dxa"/>
          </w:tcPr>
          <w:p w14:paraId="0B094804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39" w:type="dxa"/>
          </w:tcPr>
          <w:p w14:paraId="7E1C88E5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350" w:type="dxa"/>
          </w:tcPr>
          <w:p w14:paraId="171A98AB" w14:textId="24C64390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900" w:type="dxa"/>
          </w:tcPr>
          <w:p w14:paraId="27BCADAB" w14:textId="266F4E46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212882" w:rsidRPr="007B111D" w14:paraId="29AB3D60" w14:textId="77777777" w:rsidTr="00BF75B1">
        <w:trPr>
          <w:trHeight w:val="290"/>
        </w:trPr>
        <w:tc>
          <w:tcPr>
            <w:tcW w:w="540" w:type="dxa"/>
          </w:tcPr>
          <w:p w14:paraId="3F354218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12</w:t>
            </w:r>
          </w:p>
        </w:tc>
        <w:tc>
          <w:tcPr>
            <w:tcW w:w="4889" w:type="dxa"/>
          </w:tcPr>
          <w:p w14:paraId="793559AC" w14:textId="1AC57F69" w:rsidR="00E81635" w:rsidRPr="007B111D" w:rsidRDefault="003B2240" w:rsidP="007B111D">
            <w:pPr>
              <w:pStyle w:val="NoSpacing"/>
              <w:rPr>
                <w:rFonts w:cstheme="minorHAnsi"/>
                <w:szCs w:val="22"/>
                <w:lang w:val="ru-RU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Городской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, </w:t>
            </w:r>
            <w:proofErr w:type="spellStart"/>
            <w:r w:rsidRPr="007B111D">
              <w:rPr>
                <w:rFonts w:cstheme="minorHAnsi"/>
                <w:szCs w:val="22"/>
              </w:rPr>
              <w:t>муниципальный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региональный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общественный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транспорт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(</w:t>
            </w:r>
            <w:proofErr w:type="spellStart"/>
            <w:r w:rsidRPr="007B111D">
              <w:rPr>
                <w:rFonts w:cstheme="minorHAnsi"/>
                <w:szCs w:val="22"/>
              </w:rPr>
              <w:t>автобус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, </w:t>
            </w:r>
            <w:proofErr w:type="spellStart"/>
            <w:r w:rsidRPr="007B111D">
              <w:rPr>
                <w:rFonts w:cstheme="minorHAnsi"/>
                <w:szCs w:val="22"/>
              </w:rPr>
              <w:t>трамвай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, </w:t>
            </w:r>
            <w:proofErr w:type="spellStart"/>
            <w:r w:rsidRPr="007B111D">
              <w:rPr>
                <w:rFonts w:cstheme="minorHAnsi"/>
                <w:szCs w:val="22"/>
              </w:rPr>
              <w:t>школьный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автобус</w:t>
            </w:r>
            <w:proofErr w:type="spellEnd"/>
            <w:r w:rsidRPr="007B111D">
              <w:rPr>
                <w:rFonts w:cstheme="minorHAnsi"/>
                <w:szCs w:val="22"/>
              </w:rPr>
              <w:t>)</w:t>
            </w:r>
            <w:r w:rsidRPr="007B111D">
              <w:rPr>
                <w:rFonts w:cstheme="minorHAnsi"/>
                <w:szCs w:val="22"/>
                <w:lang w:val="ru-RU"/>
              </w:rPr>
              <w:t xml:space="preserve"> или организованный работодателем транспорт</w:t>
            </w:r>
          </w:p>
        </w:tc>
        <w:tc>
          <w:tcPr>
            <w:tcW w:w="781" w:type="dxa"/>
          </w:tcPr>
          <w:p w14:paraId="0EBE1C37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31" w:type="dxa"/>
          </w:tcPr>
          <w:p w14:paraId="2E4D1FDB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39" w:type="dxa"/>
          </w:tcPr>
          <w:p w14:paraId="5FCBDF09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350" w:type="dxa"/>
          </w:tcPr>
          <w:p w14:paraId="5589C91E" w14:textId="5F99EC39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900" w:type="dxa"/>
          </w:tcPr>
          <w:p w14:paraId="2B384B3D" w14:textId="725F854D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212882" w:rsidRPr="007B111D" w14:paraId="141D8F06" w14:textId="77777777" w:rsidTr="00BF75B1">
        <w:trPr>
          <w:trHeight w:val="290"/>
        </w:trPr>
        <w:tc>
          <w:tcPr>
            <w:tcW w:w="540" w:type="dxa"/>
          </w:tcPr>
          <w:p w14:paraId="295E5A07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13</w:t>
            </w:r>
          </w:p>
        </w:tc>
        <w:tc>
          <w:tcPr>
            <w:tcW w:w="4889" w:type="dxa"/>
          </w:tcPr>
          <w:p w14:paraId="23B08354" w14:textId="04ED158F" w:rsidR="00E81635" w:rsidRPr="007B111D" w:rsidRDefault="003B2240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Междугородний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автобус</w:t>
            </w:r>
            <w:proofErr w:type="spellEnd"/>
          </w:p>
        </w:tc>
        <w:tc>
          <w:tcPr>
            <w:tcW w:w="781" w:type="dxa"/>
          </w:tcPr>
          <w:p w14:paraId="45AAFD9D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31" w:type="dxa"/>
          </w:tcPr>
          <w:p w14:paraId="4BD0508B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39" w:type="dxa"/>
          </w:tcPr>
          <w:p w14:paraId="11AEBC8A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350" w:type="dxa"/>
          </w:tcPr>
          <w:p w14:paraId="5D30EC4C" w14:textId="6D984A7E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900" w:type="dxa"/>
          </w:tcPr>
          <w:p w14:paraId="7783BE04" w14:textId="21F55E5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212882" w:rsidRPr="007B111D" w14:paraId="441FE96A" w14:textId="77777777" w:rsidTr="00BF75B1">
        <w:trPr>
          <w:trHeight w:val="290"/>
        </w:trPr>
        <w:tc>
          <w:tcPr>
            <w:tcW w:w="540" w:type="dxa"/>
          </w:tcPr>
          <w:p w14:paraId="4D049E7D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14</w:t>
            </w:r>
          </w:p>
        </w:tc>
        <w:tc>
          <w:tcPr>
            <w:tcW w:w="4889" w:type="dxa"/>
          </w:tcPr>
          <w:p w14:paraId="4540FBEC" w14:textId="5F3BEDA2" w:rsidR="00E81635" w:rsidRPr="007B111D" w:rsidRDefault="003B2240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Поезд</w:t>
            </w:r>
            <w:proofErr w:type="spellEnd"/>
          </w:p>
        </w:tc>
        <w:tc>
          <w:tcPr>
            <w:tcW w:w="781" w:type="dxa"/>
          </w:tcPr>
          <w:p w14:paraId="690D76C1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31" w:type="dxa"/>
          </w:tcPr>
          <w:p w14:paraId="4491CB24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39" w:type="dxa"/>
          </w:tcPr>
          <w:p w14:paraId="282AF5AD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350" w:type="dxa"/>
          </w:tcPr>
          <w:p w14:paraId="6A5D39E9" w14:textId="14561DCA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900" w:type="dxa"/>
          </w:tcPr>
          <w:p w14:paraId="131FC046" w14:textId="38E5FE65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212882" w:rsidRPr="007B111D" w14:paraId="15C6FC21" w14:textId="77777777" w:rsidTr="00BF75B1">
        <w:trPr>
          <w:trHeight w:val="290"/>
        </w:trPr>
        <w:tc>
          <w:tcPr>
            <w:tcW w:w="540" w:type="dxa"/>
          </w:tcPr>
          <w:p w14:paraId="174A52E3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15</w:t>
            </w:r>
          </w:p>
        </w:tc>
        <w:tc>
          <w:tcPr>
            <w:tcW w:w="4889" w:type="dxa"/>
          </w:tcPr>
          <w:p w14:paraId="195A9DF7" w14:textId="392B1D9B" w:rsidR="00E81635" w:rsidRPr="007B111D" w:rsidRDefault="003B2240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Такси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сервис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совместных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поездок</w:t>
            </w:r>
            <w:proofErr w:type="spellEnd"/>
          </w:p>
        </w:tc>
        <w:tc>
          <w:tcPr>
            <w:tcW w:w="781" w:type="dxa"/>
          </w:tcPr>
          <w:p w14:paraId="446ADBDB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31" w:type="dxa"/>
          </w:tcPr>
          <w:p w14:paraId="52813334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39" w:type="dxa"/>
          </w:tcPr>
          <w:p w14:paraId="41963924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350" w:type="dxa"/>
          </w:tcPr>
          <w:p w14:paraId="7502A03A" w14:textId="36D0F196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900" w:type="dxa"/>
          </w:tcPr>
          <w:p w14:paraId="3B1AFF75" w14:textId="15839BF4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212882" w:rsidRPr="007B111D" w14:paraId="01BC25B2" w14:textId="77777777" w:rsidTr="00BF75B1">
        <w:trPr>
          <w:trHeight w:val="290"/>
        </w:trPr>
        <w:tc>
          <w:tcPr>
            <w:tcW w:w="540" w:type="dxa"/>
          </w:tcPr>
          <w:p w14:paraId="5BACF7A2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17</w:t>
            </w:r>
          </w:p>
        </w:tc>
        <w:tc>
          <w:tcPr>
            <w:tcW w:w="4889" w:type="dxa"/>
            <w:vAlign w:val="center"/>
          </w:tcPr>
          <w:p w14:paraId="15A4F22C" w14:textId="68BE4563" w:rsidR="00E81635" w:rsidRPr="007B111D" w:rsidRDefault="003B2240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Внутренний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паром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внутренний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рейсовый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перелёт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(в </w:t>
            </w:r>
            <w:proofErr w:type="spellStart"/>
            <w:r w:rsidRPr="007B111D">
              <w:rPr>
                <w:rFonts w:cstheme="minorHAnsi"/>
                <w:szCs w:val="22"/>
              </w:rPr>
              <w:t>пределах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Эстонии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) </w:t>
            </w:r>
          </w:p>
        </w:tc>
        <w:tc>
          <w:tcPr>
            <w:tcW w:w="781" w:type="dxa"/>
          </w:tcPr>
          <w:p w14:paraId="73EB402C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31" w:type="dxa"/>
          </w:tcPr>
          <w:p w14:paraId="2309CF0C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39" w:type="dxa"/>
          </w:tcPr>
          <w:p w14:paraId="4A58CAF6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350" w:type="dxa"/>
          </w:tcPr>
          <w:p w14:paraId="69992B1E" w14:textId="75763B6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900" w:type="dxa"/>
          </w:tcPr>
          <w:p w14:paraId="4B6F23C5" w14:textId="0D113E8C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212882" w:rsidRPr="007B111D" w14:paraId="0CDCB85E" w14:textId="77777777" w:rsidTr="00BF75B1">
        <w:trPr>
          <w:trHeight w:val="290"/>
        </w:trPr>
        <w:tc>
          <w:tcPr>
            <w:tcW w:w="540" w:type="dxa"/>
          </w:tcPr>
          <w:p w14:paraId="3E100E3E" w14:textId="30185AB4" w:rsidR="00E81635" w:rsidRPr="007B111D" w:rsidRDefault="00DD2554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98</w:t>
            </w:r>
          </w:p>
        </w:tc>
        <w:tc>
          <w:tcPr>
            <w:tcW w:w="4889" w:type="dxa"/>
            <w:vAlign w:val="center"/>
          </w:tcPr>
          <w:p w14:paraId="08FF2623" w14:textId="0005E703" w:rsidR="00E81635" w:rsidRPr="007B111D" w:rsidRDefault="003B2240" w:rsidP="007B111D">
            <w:pPr>
              <w:pStyle w:val="NoSpacing"/>
              <w:rPr>
                <w:rFonts w:cstheme="minorHAnsi"/>
                <w:szCs w:val="22"/>
                <w:lang w:val="ru-RU"/>
              </w:rPr>
            </w:pPr>
            <w:r w:rsidRPr="007B111D">
              <w:rPr>
                <w:rStyle w:val="normaltextrun"/>
                <w:rFonts w:cstheme="minorHAnsi"/>
                <w:szCs w:val="22"/>
                <w:lang w:val="ru-RU"/>
              </w:rPr>
              <w:t>Другим транспортом</w:t>
            </w:r>
          </w:p>
        </w:tc>
        <w:tc>
          <w:tcPr>
            <w:tcW w:w="781" w:type="dxa"/>
          </w:tcPr>
          <w:p w14:paraId="3F66B660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31" w:type="dxa"/>
          </w:tcPr>
          <w:p w14:paraId="626F5A6A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39" w:type="dxa"/>
          </w:tcPr>
          <w:p w14:paraId="64EC70AB" w14:textId="77777777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350" w:type="dxa"/>
          </w:tcPr>
          <w:p w14:paraId="0C04B1A6" w14:textId="37D7A051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900" w:type="dxa"/>
          </w:tcPr>
          <w:p w14:paraId="5DAB39FE" w14:textId="41F26B21" w:rsidR="00E81635" w:rsidRPr="007B111D" w:rsidRDefault="00E8163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</w:tbl>
    <w:p w14:paraId="4DFB0ABA" w14:textId="4943E34D" w:rsidR="007F6C55" w:rsidRDefault="00E81635" w:rsidP="007B111D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B111D">
        <w:rPr>
          <w:rFonts w:asciiTheme="minorHAnsi" w:hAnsiTheme="minorHAnsi" w:cstheme="minorHAnsi"/>
          <w:b/>
          <w:bCs/>
          <w:sz w:val="22"/>
          <w:szCs w:val="22"/>
        </w:rPr>
        <w:br w:type="page"/>
      </w:r>
      <w:r w:rsidR="738AFC59" w:rsidRPr="007B111D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53ADF30F" w:rsidRPr="007B111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2D0571" w:rsidRPr="007B111D">
        <w:rPr>
          <w:rFonts w:asciiTheme="minorHAnsi" w:hAnsiTheme="minorHAnsi" w:cstheme="minorHAnsi"/>
          <w:b/>
          <w:bCs/>
          <w:sz w:val="22"/>
          <w:szCs w:val="22"/>
        </w:rPr>
        <w:t>NV</w:t>
      </w:r>
      <w:r w:rsidR="738AFC59" w:rsidRPr="007B111D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 w:rsidR="042D6F68" w:rsidRPr="007B111D">
        <w:rPr>
          <w:rFonts w:asciiTheme="minorHAnsi" w:hAnsiTheme="minorHAnsi" w:cstheme="minorHAnsi"/>
          <w:b/>
          <w:bCs/>
          <w:sz w:val="22"/>
          <w:szCs w:val="22"/>
        </w:rPr>
        <w:t>K10B</w:t>
      </w:r>
      <w:r w:rsidR="738AFC59" w:rsidRPr="007B111D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59DF9BCD" w:rsidRPr="007B111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7E587AF3" w:rsidRPr="007B111D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>Как</w:t>
      </w:r>
      <w:proofErr w:type="spellEnd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>часто</w:t>
      </w:r>
      <w:proofErr w:type="spellEnd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>Вы</w:t>
      </w:r>
      <w:proofErr w:type="spellEnd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>обычно</w:t>
      </w:r>
      <w:proofErr w:type="spellEnd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>передвигаетесь</w:t>
      </w:r>
      <w:proofErr w:type="spellEnd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>указанным</w:t>
      </w:r>
      <w:proofErr w:type="spellEnd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>способом</w:t>
      </w:r>
      <w:proofErr w:type="spellEnd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>по</w:t>
      </w:r>
      <w:proofErr w:type="spellEnd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>выходным</w:t>
      </w:r>
      <w:proofErr w:type="spellEnd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proofErr w:type="spellStart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>суббота</w:t>
      </w:r>
      <w:proofErr w:type="spellEnd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>–</w:t>
      </w:r>
      <w:proofErr w:type="spellStart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>воскресенье</w:t>
      </w:r>
      <w:proofErr w:type="spellEnd"/>
      <w:r w:rsidR="009A6191" w:rsidRPr="007B111D">
        <w:rPr>
          <w:rFonts w:asciiTheme="minorHAnsi" w:hAnsiTheme="minorHAnsi" w:cstheme="minorHAnsi"/>
          <w:b/>
          <w:bCs/>
          <w:sz w:val="22"/>
          <w:szCs w:val="22"/>
        </w:rPr>
        <w:t>)?</w:t>
      </w:r>
    </w:p>
    <w:p w14:paraId="7AE103AB" w14:textId="77777777" w:rsidR="007B111D" w:rsidRPr="007B111D" w:rsidRDefault="007B111D" w:rsidP="007B111D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leGrid"/>
        <w:tblW w:w="9508" w:type="dxa"/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1067"/>
        <w:gridCol w:w="1067"/>
        <w:gridCol w:w="1067"/>
        <w:gridCol w:w="1067"/>
      </w:tblGrid>
      <w:tr w:rsidR="00212882" w:rsidRPr="007B111D" w14:paraId="079A5469" w14:textId="77777777" w:rsidTr="00595371">
        <w:trPr>
          <w:trHeight w:val="290"/>
        </w:trPr>
        <w:tc>
          <w:tcPr>
            <w:tcW w:w="562" w:type="dxa"/>
          </w:tcPr>
          <w:p w14:paraId="5C21FAC3" w14:textId="77777777" w:rsidR="004D2994" w:rsidRPr="007B111D" w:rsidRDefault="004D2994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4678" w:type="dxa"/>
          </w:tcPr>
          <w:p w14:paraId="1E9DEFEC" w14:textId="77777777" w:rsidR="004D2994" w:rsidRPr="007B111D" w:rsidRDefault="004D2994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067" w:type="dxa"/>
          </w:tcPr>
          <w:p w14:paraId="2C09E57C" w14:textId="17CBBD5F" w:rsidR="004D2994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Несколько дней в неделю</w:t>
            </w:r>
          </w:p>
        </w:tc>
        <w:tc>
          <w:tcPr>
            <w:tcW w:w="1067" w:type="dxa"/>
          </w:tcPr>
          <w:p w14:paraId="12B59B18" w14:textId="7935AA5C" w:rsidR="004D2994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Один раз в неделю</w:t>
            </w:r>
          </w:p>
        </w:tc>
        <w:tc>
          <w:tcPr>
            <w:tcW w:w="1067" w:type="dxa"/>
          </w:tcPr>
          <w:p w14:paraId="5C0BA16A" w14:textId="75EF0AF1" w:rsidR="004D2994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Р</w:t>
            </w:r>
            <w:proofErr w:type="spellStart"/>
            <w:r w:rsidRPr="007B111D">
              <w:rPr>
                <w:rFonts w:cstheme="minorHAnsi"/>
                <w:szCs w:val="22"/>
              </w:rPr>
              <w:t>еже</w:t>
            </w:r>
            <w:proofErr w:type="spellEnd"/>
            <w:r w:rsidRPr="007B111D">
              <w:rPr>
                <w:rFonts w:cstheme="minorHAnsi"/>
                <w:szCs w:val="22"/>
                <w:lang w:val="ru-RU"/>
              </w:rPr>
              <w:t xml:space="preserve"> чем раз в </w:t>
            </w:r>
            <w:proofErr w:type="gramStart"/>
            <w:r w:rsidRPr="007B111D">
              <w:rPr>
                <w:rFonts w:cstheme="minorHAnsi"/>
                <w:szCs w:val="22"/>
                <w:lang w:val="ru-RU"/>
              </w:rPr>
              <w:t xml:space="preserve">неделю </w:t>
            </w:r>
            <w:r w:rsidRPr="007B111D">
              <w:rPr>
                <w:rFonts w:cstheme="minorHAnsi"/>
                <w:szCs w:val="22"/>
              </w:rPr>
              <w:t xml:space="preserve"> (</w:t>
            </w:r>
            <w:proofErr w:type="gramEnd"/>
            <w:r w:rsidRPr="007B111D">
              <w:rPr>
                <w:rFonts w:cstheme="minorHAnsi"/>
                <w:szCs w:val="22"/>
                <w:lang w:val="ru-RU"/>
              </w:rPr>
              <w:t>не каждую неделю</w:t>
            </w:r>
            <w:r w:rsidRPr="007B111D">
              <w:rPr>
                <w:rFonts w:cstheme="minorHAnsi"/>
                <w:szCs w:val="22"/>
              </w:rPr>
              <w:t>)</w:t>
            </w:r>
            <w:r w:rsidR="00595371" w:rsidRPr="007B111D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1067" w:type="dxa"/>
          </w:tcPr>
          <w:p w14:paraId="31A7A60F" w14:textId="7239135F" w:rsidR="004D2994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Вообще нет</w:t>
            </w:r>
          </w:p>
        </w:tc>
      </w:tr>
      <w:tr w:rsidR="009A6191" w:rsidRPr="007B111D" w14:paraId="6705FCC4" w14:textId="77777777" w:rsidTr="00595371">
        <w:trPr>
          <w:trHeight w:val="290"/>
        </w:trPr>
        <w:tc>
          <w:tcPr>
            <w:tcW w:w="562" w:type="dxa"/>
          </w:tcPr>
          <w:p w14:paraId="224ECDCA" w14:textId="17AB4AF3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4678" w:type="dxa"/>
          </w:tcPr>
          <w:p w14:paraId="4439874A" w14:textId="68618954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Пешком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(</w:t>
            </w:r>
            <w:proofErr w:type="spellStart"/>
            <w:r w:rsidRPr="007B111D">
              <w:rPr>
                <w:rFonts w:cstheme="minorHAnsi"/>
                <w:szCs w:val="22"/>
              </w:rPr>
              <w:t>включая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неэлектрический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скейтборд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, </w:t>
            </w:r>
            <w:proofErr w:type="spellStart"/>
            <w:r w:rsidRPr="007B111D">
              <w:rPr>
                <w:rFonts w:cstheme="minorHAnsi"/>
                <w:szCs w:val="22"/>
              </w:rPr>
              <w:t>инвалидную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коляску</w:t>
            </w:r>
            <w:proofErr w:type="spellEnd"/>
            <w:r w:rsidRPr="007B111D">
              <w:rPr>
                <w:rFonts w:cstheme="minorHAnsi"/>
                <w:szCs w:val="22"/>
              </w:rPr>
              <w:t>)</w:t>
            </w:r>
          </w:p>
        </w:tc>
        <w:tc>
          <w:tcPr>
            <w:tcW w:w="1067" w:type="dxa"/>
          </w:tcPr>
          <w:p w14:paraId="6E07FD1B" w14:textId="3552BB57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67" w:type="dxa"/>
          </w:tcPr>
          <w:p w14:paraId="4385E773" w14:textId="66DEF4C7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67" w:type="dxa"/>
          </w:tcPr>
          <w:p w14:paraId="030CFD53" w14:textId="771FB29F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67" w:type="dxa"/>
          </w:tcPr>
          <w:p w14:paraId="6C467BBD" w14:textId="46AAF4FA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9A6191" w:rsidRPr="007B111D" w14:paraId="44EBDA8F" w14:textId="77777777" w:rsidTr="00595371">
        <w:trPr>
          <w:trHeight w:val="290"/>
        </w:trPr>
        <w:tc>
          <w:tcPr>
            <w:tcW w:w="562" w:type="dxa"/>
          </w:tcPr>
          <w:p w14:paraId="7D1007E7" w14:textId="0ABB7AC4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4678" w:type="dxa"/>
          </w:tcPr>
          <w:p w14:paraId="6B0C35B5" w14:textId="693B8403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На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велосипеде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электросамокате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краткосрочной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аренды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, </w:t>
            </w:r>
            <w:proofErr w:type="spellStart"/>
            <w:r w:rsidRPr="007B111D">
              <w:rPr>
                <w:rFonts w:cstheme="minorHAnsi"/>
                <w:szCs w:val="22"/>
              </w:rPr>
              <w:t>лёгком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мопеде</w:t>
            </w:r>
            <w:proofErr w:type="spellEnd"/>
          </w:p>
        </w:tc>
        <w:tc>
          <w:tcPr>
            <w:tcW w:w="1067" w:type="dxa"/>
          </w:tcPr>
          <w:p w14:paraId="4E754648" w14:textId="06017CFC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67" w:type="dxa"/>
          </w:tcPr>
          <w:p w14:paraId="041616CB" w14:textId="022492FD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67" w:type="dxa"/>
          </w:tcPr>
          <w:p w14:paraId="5E752D08" w14:textId="5027934E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67" w:type="dxa"/>
          </w:tcPr>
          <w:p w14:paraId="504D6A17" w14:textId="194AF54D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9A6191" w:rsidRPr="007B111D" w14:paraId="19CF5546" w14:textId="77777777" w:rsidTr="00595371">
        <w:trPr>
          <w:trHeight w:val="290"/>
        </w:trPr>
        <w:tc>
          <w:tcPr>
            <w:tcW w:w="562" w:type="dxa"/>
          </w:tcPr>
          <w:p w14:paraId="5B937B36" w14:textId="63A918BF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4678" w:type="dxa"/>
          </w:tcPr>
          <w:p w14:paraId="43EAB2D0" w14:textId="760B559E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Собственный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принадлежащий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домохозяйству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велосипед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(в </w:t>
            </w:r>
            <w:proofErr w:type="spellStart"/>
            <w:r w:rsidRPr="007B111D">
              <w:rPr>
                <w:rFonts w:cstheme="minorHAnsi"/>
                <w:szCs w:val="22"/>
              </w:rPr>
              <w:t>том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числе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электрический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), </w:t>
            </w:r>
            <w:proofErr w:type="spellStart"/>
            <w:r w:rsidRPr="007B111D">
              <w:rPr>
                <w:rFonts w:cstheme="minorHAnsi"/>
                <w:szCs w:val="22"/>
              </w:rPr>
              <w:t>лёгкий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мопед</w:t>
            </w:r>
            <w:proofErr w:type="spellEnd"/>
          </w:p>
        </w:tc>
        <w:tc>
          <w:tcPr>
            <w:tcW w:w="1067" w:type="dxa"/>
          </w:tcPr>
          <w:p w14:paraId="1DDABA7E" w14:textId="199157B2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67" w:type="dxa"/>
          </w:tcPr>
          <w:p w14:paraId="6B3140F3" w14:textId="77DDFA9D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67" w:type="dxa"/>
          </w:tcPr>
          <w:p w14:paraId="5B958790" w14:textId="19E446A8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67" w:type="dxa"/>
          </w:tcPr>
          <w:p w14:paraId="127E7EB3" w14:textId="65776AFA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9A6191" w:rsidRPr="007B111D" w14:paraId="28374AFE" w14:textId="77777777" w:rsidTr="00595371">
        <w:trPr>
          <w:trHeight w:val="290"/>
        </w:trPr>
        <w:tc>
          <w:tcPr>
            <w:tcW w:w="562" w:type="dxa"/>
          </w:tcPr>
          <w:p w14:paraId="42071367" w14:textId="23C87F81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5</w:t>
            </w:r>
          </w:p>
        </w:tc>
        <w:tc>
          <w:tcPr>
            <w:tcW w:w="4678" w:type="dxa"/>
          </w:tcPr>
          <w:p w14:paraId="2480405E" w14:textId="5FEB45C7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Собственный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принадлежащий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домохозяйству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электросамокат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другое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электрическое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средство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индивидуальной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мобильности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(</w:t>
            </w:r>
            <w:proofErr w:type="spellStart"/>
            <w:r w:rsidRPr="007B111D">
              <w:rPr>
                <w:rFonts w:cstheme="minorHAnsi"/>
                <w:szCs w:val="22"/>
              </w:rPr>
              <w:t>гироскутер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и т. п.)</w:t>
            </w:r>
          </w:p>
        </w:tc>
        <w:tc>
          <w:tcPr>
            <w:tcW w:w="1067" w:type="dxa"/>
          </w:tcPr>
          <w:p w14:paraId="673229D7" w14:textId="314FF1C1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67" w:type="dxa"/>
          </w:tcPr>
          <w:p w14:paraId="0A7C1931" w14:textId="62FA5965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67" w:type="dxa"/>
          </w:tcPr>
          <w:p w14:paraId="55DF187C" w14:textId="39446131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67" w:type="dxa"/>
          </w:tcPr>
          <w:p w14:paraId="6ABB22EA" w14:textId="0F51650D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9A6191" w:rsidRPr="007B111D" w14:paraId="313E5388" w14:textId="77777777" w:rsidTr="00595371">
        <w:trPr>
          <w:trHeight w:val="290"/>
        </w:trPr>
        <w:tc>
          <w:tcPr>
            <w:tcW w:w="562" w:type="dxa"/>
          </w:tcPr>
          <w:p w14:paraId="34499DC4" w14:textId="1B655D5E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6</w:t>
            </w:r>
          </w:p>
        </w:tc>
        <w:tc>
          <w:tcPr>
            <w:tcW w:w="4678" w:type="dxa"/>
          </w:tcPr>
          <w:p w14:paraId="0736377B" w14:textId="4EEC4EAF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Мотоцикл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мопед</w:t>
            </w:r>
            <w:proofErr w:type="spellEnd"/>
          </w:p>
        </w:tc>
        <w:tc>
          <w:tcPr>
            <w:tcW w:w="1067" w:type="dxa"/>
          </w:tcPr>
          <w:p w14:paraId="45FB23E7" w14:textId="409E6BCE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67" w:type="dxa"/>
          </w:tcPr>
          <w:p w14:paraId="4E9D33ED" w14:textId="189A8DA3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67" w:type="dxa"/>
          </w:tcPr>
          <w:p w14:paraId="7FDDF139" w14:textId="7C386AD9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67" w:type="dxa"/>
          </w:tcPr>
          <w:p w14:paraId="007C07A7" w14:textId="1B67EF5C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9A6191" w:rsidRPr="007B111D" w14:paraId="53457F80" w14:textId="77777777" w:rsidTr="00595371">
        <w:trPr>
          <w:trHeight w:val="290"/>
        </w:trPr>
        <w:tc>
          <w:tcPr>
            <w:tcW w:w="562" w:type="dxa"/>
          </w:tcPr>
          <w:p w14:paraId="3F175549" w14:textId="2B369BCE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7</w:t>
            </w:r>
          </w:p>
        </w:tc>
        <w:tc>
          <w:tcPr>
            <w:tcW w:w="4678" w:type="dxa"/>
          </w:tcPr>
          <w:p w14:paraId="7D2F9E6E" w14:textId="0DF50AD2" w:rsidR="009A6191" w:rsidRPr="007B111D" w:rsidRDefault="003C448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Краткосрочно а</w:t>
            </w:r>
            <w:proofErr w:type="spellStart"/>
            <w:r w:rsidR="009A6191" w:rsidRPr="007B111D">
              <w:rPr>
                <w:rFonts w:cstheme="minorHAnsi"/>
                <w:szCs w:val="22"/>
              </w:rPr>
              <w:t>рендованный</w:t>
            </w:r>
            <w:proofErr w:type="spellEnd"/>
            <w:r w:rsidR="009A6191"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proofErr w:type="gramStart"/>
            <w:r w:rsidR="009A6191" w:rsidRPr="007B111D">
              <w:rPr>
                <w:rFonts w:cstheme="minorHAnsi"/>
                <w:szCs w:val="22"/>
              </w:rPr>
              <w:t>автомобиль</w:t>
            </w:r>
            <w:proofErr w:type="spellEnd"/>
            <w:r w:rsidR="009A6191" w:rsidRPr="007B111D">
              <w:rPr>
                <w:rFonts w:cstheme="minorHAnsi"/>
                <w:szCs w:val="22"/>
              </w:rPr>
              <w:t xml:space="preserve">  (</w:t>
            </w:r>
            <w:proofErr w:type="spellStart"/>
            <w:proofErr w:type="gramEnd"/>
            <w:r w:rsidR="009A6191" w:rsidRPr="007B111D">
              <w:rPr>
                <w:rFonts w:cstheme="minorHAnsi"/>
                <w:szCs w:val="22"/>
              </w:rPr>
              <w:t>CityBee</w:t>
            </w:r>
            <w:proofErr w:type="spellEnd"/>
            <w:r w:rsidR="009A6191" w:rsidRPr="007B111D">
              <w:rPr>
                <w:rFonts w:cstheme="minorHAnsi"/>
                <w:szCs w:val="22"/>
              </w:rPr>
              <w:t xml:space="preserve">, </w:t>
            </w:r>
            <w:proofErr w:type="spellStart"/>
            <w:r w:rsidR="009A6191" w:rsidRPr="007B111D">
              <w:rPr>
                <w:rFonts w:cstheme="minorHAnsi"/>
                <w:szCs w:val="22"/>
              </w:rPr>
              <w:t>Bolt</w:t>
            </w:r>
            <w:proofErr w:type="spellEnd"/>
            <w:r w:rsidR="009A6191" w:rsidRPr="007B111D">
              <w:rPr>
                <w:rFonts w:cstheme="minorHAnsi"/>
                <w:szCs w:val="22"/>
              </w:rPr>
              <w:t xml:space="preserve"> jne)</w:t>
            </w:r>
          </w:p>
        </w:tc>
        <w:tc>
          <w:tcPr>
            <w:tcW w:w="1067" w:type="dxa"/>
          </w:tcPr>
          <w:p w14:paraId="26DDE071" w14:textId="7D565EE1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67" w:type="dxa"/>
          </w:tcPr>
          <w:p w14:paraId="28F819E8" w14:textId="7582E25C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67" w:type="dxa"/>
          </w:tcPr>
          <w:p w14:paraId="51069E5D" w14:textId="3932D0BE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67" w:type="dxa"/>
          </w:tcPr>
          <w:p w14:paraId="05F641C3" w14:textId="6D7EE376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9A6191" w:rsidRPr="007B111D" w14:paraId="028C5B12" w14:textId="77777777" w:rsidTr="00595371">
        <w:trPr>
          <w:trHeight w:val="290"/>
        </w:trPr>
        <w:tc>
          <w:tcPr>
            <w:tcW w:w="562" w:type="dxa"/>
          </w:tcPr>
          <w:p w14:paraId="4A5E695F" w14:textId="572F117B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8</w:t>
            </w:r>
          </w:p>
        </w:tc>
        <w:tc>
          <w:tcPr>
            <w:tcW w:w="4678" w:type="dxa"/>
          </w:tcPr>
          <w:p w14:paraId="22FD5102" w14:textId="52AB7631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Личный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принадлежащий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домохозяйству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фургон</w:t>
            </w:r>
            <w:proofErr w:type="spellEnd"/>
            <w:r w:rsidRPr="007B111D">
              <w:rPr>
                <w:rFonts w:cstheme="minorHAnsi"/>
                <w:szCs w:val="22"/>
              </w:rPr>
              <w:t>/</w:t>
            </w:r>
            <w:proofErr w:type="spellStart"/>
            <w:r w:rsidRPr="007B111D">
              <w:rPr>
                <w:rFonts w:cstheme="minorHAnsi"/>
                <w:szCs w:val="22"/>
              </w:rPr>
              <w:t>грузовой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микроавтобус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(в </w:t>
            </w:r>
            <w:proofErr w:type="spellStart"/>
            <w:r w:rsidRPr="007B111D">
              <w:rPr>
                <w:rFonts w:cstheme="minorHAnsi"/>
                <w:szCs w:val="22"/>
              </w:rPr>
              <w:t>роли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водителя</w:t>
            </w:r>
            <w:proofErr w:type="spellEnd"/>
            <w:r w:rsidRPr="007B111D">
              <w:rPr>
                <w:rFonts w:cstheme="minorHAnsi"/>
                <w:szCs w:val="22"/>
              </w:rPr>
              <w:t>)</w:t>
            </w:r>
          </w:p>
        </w:tc>
        <w:tc>
          <w:tcPr>
            <w:tcW w:w="1067" w:type="dxa"/>
          </w:tcPr>
          <w:p w14:paraId="6B1977FD" w14:textId="37E908EC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67" w:type="dxa"/>
          </w:tcPr>
          <w:p w14:paraId="4B1D22F0" w14:textId="020824AC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67" w:type="dxa"/>
          </w:tcPr>
          <w:p w14:paraId="37D23F1C" w14:textId="0D739349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67" w:type="dxa"/>
          </w:tcPr>
          <w:p w14:paraId="17CBDA8F" w14:textId="25E5FEDC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9A6191" w:rsidRPr="007B111D" w14:paraId="613B3F71" w14:textId="77777777" w:rsidTr="00595371">
        <w:trPr>
          <w:trHeight w:val="290"/>
        </w:trPr>
        <w:tc>
          <w:tcPr>
            <w:tcW w:w="562" w:type="dxa"/>
          </w:tcPr>
          <w:p w14:paraId="2A39FFA2" w14:textId="7FB138EA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10</w:t>
            </w:r>
          </w:p>
        </w:tc>
        <w:tc>
          <w:tcPr>
            <w:tcW w:w="4678" w:type="dxa"/>
          </w:tcPr>
          <w:p w14:paraId="0E10B0D0" w14:textId="78F4DE74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Пассажир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легкового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автомобиля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фургона</w:t>
            </w:r>
            <w:proofErr w:type="spellEnd"/>
          </w:p>
        </w:tc>
        <w:tc>
          <w:tcPr>
            <w:tcW w:w="1067" w:type="dxa"/>
          </w:tcPr>
          <w:p w14:paraId="315BCF90" w14:textId="3DE55684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67" w:type="dxa"/>
          </w:tcPr>
          <w:p w14:paraId="2A36A367" w14:textId="2234EE68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67" w:type="dxa"/>
          </w:tcPr>
          <w:p w14:paraId="0D2762F7" w14:textId="63AAC733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67" w:type="dxa"/>
          </w:tcPr>
          <w:p w14:paraId="3B0C4837" w14:textId="29A8CAF1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9A6191" w:rsidRPr="007B111D" w14:paraId="337C2739" w14:textId="77777777" w:rsidTr="00595371">
        <w:trPr>
          <w:trHeight w:val="290"/>
        </w:trPr>
        <w:tc>
          <w:tcPr>
            <w:tcW w:w="562" w:type="dxa"/>
          </w:tcPr>
          <w:p w14:paraId="38FDCD9C" w14:textId="7C4F283A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12</w:t>
            </w:r>
          </w:p>
        </w:tc>
        <w:tc>
          <w:tcPr>
            <w:tcW w:w="4678" w:type="dxa"/>
          </w:tcPr>
          <w:p w14:paraId="7BC5A14D" w14:textId="5AACA025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Городской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, </w:t>
            </w:r>
            <w:proofErr w:type="spellStart"/>
            <w:r w:rsidRPr="007B111D">
              <w:rPr>
                <w:rFonts w:cstheme="minorHAnsi"/>
                <w:szCs w:val="22"/>
              </w:rPr>
              <w:t>муниципальный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региональный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общественный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транспорт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(</w:t>
            </w:r>
            <w:proofErr w:type="spellStart"/>
            <w:r w:rsidRPr="007B111D">
              <w:rPr>
                <w:rFonts w:cstheme="minorHAnsi"/>
                <w:szCs w:val="22"/>
              </w:rPr>
              <w:t>автобус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, </w:t>
            </w:r>
            <w:proofErr w:type="spellStart"/>
            <w:r w:rsidRPr="007B111D">
              <w:rPr>
                <w:rFonts w:cstheme="minorHAnsi"/>
                <w:szCs w:val="22"/>
              </w:rPr>
              <w:t>трамвай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, </w:t>
            </w:r>
            <w:proofErr w:type="spellStart"/>
            <w:r w:rsidRPr="007B111D">
              <w:rPr>
                <w:rFonts w:cstheme="minorHAnsi"/>
                <w:szCs w:val="22"/>
              </w:rPr>
              <w:t>школьный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автобус</w:t>
            </w:r>
            <w:proofErr w:type="spellEnd"/>
            <w:r w:rsidRPr="007B111D">
              <w:rPr>
                <w:rFonts w:cstheme="minorHAnsi"/>
                <w:szCs w:val="22"/>
              </w:rPr>
              <w:t>)</w:t>
            </w:r>
            <w:r w:rsidRPr="007B111D">
              <w:rPr>
                <w:rFonts w:cstheme="minorHAnsi"/>
                <w:szCs w:val="22"/>
                <w:lang w:val="ru-RU"/>
              </w:rPr>
              <w:t xml:space="preserve"> или организованный работодателем транспорт</w:t>
            </w:r>
          </w:p>
        </w:tc>
        <w:tc>
          <w:tcPr>
            <w:tcW w:w="1067" w:type="dxa"/>
          </w:tcPr>
          <w:p w14:paraId="67C9F9B0" w14:textId="4B7E4A1B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67" w:type="dxa"/>
          </w:tcPr>
          <w:p w14:paraId="4A7CB25F" w14:textId="46EDBD62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67" w:type="dxa"/>
          </w:tcPr>
          <w:p w14:paraId="2CD3D3C2" w14:textId="29872EB2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67" w:type="dxa"/>
          </w:tcPr>
          <w:p w14:paraId="556F8CDF" w14:textId="42173130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9A6191" w:rsidRPr="007B111D" w14:paraId="24768FC1" w14:textId="77777777" w:rsidTr="00595371">
        <w:trPr>
          <w:trHeight w:val="290"/>
        </w:trPr>
        <w:tc>
          <w:tcPr>
            <w:tcW w:w="562" w:type="dxa"/>
          </w:tcPr>
          <w:p w14:paraId="3CF971E0" w14:textId="0AF03B25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13</w:t>
            </w:r>
          </w:p>
        </w:tc>
        <w:tc>
          <w:tcPr>
            <w:tcW w:w="4678" w:type="dxa"/>
          </w:tcPr>
          <w:p w14:paraId="489272BE" w14:textId="30B2BE37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Междугородний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автобус</w:t>
            </w:r>
            <w:proofErr w:type="spellEnd"/>
          </w:p>
        </w:tc>
        <w:tc>
          <w:tcPr>
            <w:tcW w:w="1067" w:type="dxa"/>
          </w:tcPr>
          <w:p w14:paraId="3548D118" w14:textId="0EC6E611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67" w:type="dxa"/>
          </w:tcPr>
          <w:p w14:paraId="458A590A" w14:textId="7F74D5AA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67" w:type="dxa"/>
          </w:tcPr>
          <w:p w14:paraId="6786ADDF" w14:textId="4035E381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67" w:type="dxa"/>
          </w:tcPr>
          <w:p w14:paraId="34C92AAA" w14:textId="6E65925E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9A6191" w:rsidRPr="007B111D" w14:paraId="6531B131" w14:textId="77777777" w:rsidTr="00595371">
        <w:trPr>
          <w:trHeight w:val="290"/>
        </w:trPr>
        <w:tc>
          <w:tcPr>
            <w:tcW w:w="562" w:type="dxa"/>
          </w:tcPr>
          <w:p w14:paraId="7375AA57" w14:textId="1F4B69DC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14</w:t>
            </w:r>
          </w:p>
        </w:tc>
        <w:tc>
          <w:tcPr>
            <w:tcW w:w="4678" w:type="dxa"/>
          </w:tcPr>
          <w:p w14:paraId="0414B389" w14:textId="06FF7CEC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П</w:t>
            </w:r>
            <w:proofErr w:type="spellStart"/>
            <w:r w:rsidRPr="007B111D">
              <w:rPr>
                <w:rFonts w:cstheme="minorHAnsi"/>
                <w:szCs w:val="22"/>
              </w:rPr>
              <w:t>оезд</w:t>
            </w:r>
            <w:proofErr w:type="spellEnd"/>
          </w:p>
        </w:tc>
        <w:tc>
          <w:tcPr>
            <w:tcW w:w="1067" w:type="dxa"/>
          </w:tcPr>
          <w:p w14:paraId="29383FD9" w14:textId="49AD1D6E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67" w:type="dxa"/>
          </w:tcPr>
          <w:p w14:paraId="6DF640B2" w14:textId="114ED36A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67" w:type="dxa"/>
          </w:tcPr>
          <w:p w14:paraId="1B1CD6D7" w14:textId="181143CE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67" w:type="dxa"/>
          </w:tcPr>
          <w:p w14:paraId="3C6AB86B" w14:textId="6962F573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9A6191" w:rsidRPr="007B111D" w14:paraId="43DBDF1A" w14:textId="77777777" w:rsidTr="00595371">
        <w:trPr>
          <w:trHeight w:val="290"/>
        </w:trPr>
        <w:tc>
          <w:tcPr>
            <w:tcW w:w="562" w:type="dxa"/>
          </w:tcPr>
          <w:p w14:paraId="3E679A37" w14:textId="5CFCCF1B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15</w:t>
            </w:r>
          </w:p>
        </w:tc>
        <w:tc>
          <w:tcPr>
            <w:tcW w:w="4678" w:type="dxa"/>
          </w:tcPr>
          <w:p w14:paraId="2793FBA9" w14:textId="40B3C117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Такси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сервис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совместных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поездок</w:t>
            </w:r>
            <w:proofErr w:type="spellEnd"/>
          </w:p>
        </w:tc>
        <w:tc>
          <w:tcPr>
            <w:tcW w:w="1067" w:type="dxa"/>
          </w:tcPr>
          <w:p w14:paraId="732A4767" w14:textId="146F1EC9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67" w:type="dxa"/>
          </w:tcPr>
          <w:p w14:paraId="38021F6C" w14:textId="05FCCEFA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67" w:type="dxa"/>
          </w:tcPr>
          <w:p w14:paraId="447C4661" w14:textId="4E9D0B03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67" w:type="dxa"/>
          </w:tcPr>
          <w:p w14:paraId="6EA4D067" w14:textId="79BC42C9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9A6191" w:rsidRPr="007B111D" w14:paraId="60263027" w14:textId="77777777" w:rsidTr="007F4B6F">
        <w:trPr>
          <w:trHeight w:val="290"/>
        </w:trPr>
        <w:tc>
          <w:tcPr>
            <w:tcW w:w="562" w:type="dxa"/>
          </w:tcPr>
          <w:p w14:paraId="3B9249D5" w14:textId="28686987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17</w:t>
            </w:r>
          </w:p>
        </w:tc>
        <w:tc>
          <w:tcPr>
            <w:tcW w:w="4678" w:type="dxa"/>
            <w:vAlign w:val="center"/>
          </w:tcPr>
          <w:p w14:paraId="7627354F" w14:textId="5B2FA89F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Внутренний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паром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внутренний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рейсовый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перелёт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(в </w:t>
            </w:r>
            <w:proofErr w:type="spellStart"/>
            <w:r w:rsidRPr="007B111D">
              <w:rPr>
                <w:rFonts w:cstheme="minorHAnsi"/>
                <w:szCs w:val="22"/>
              </w:rPr>
              <w:t>пределах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Эстонии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) </w:t>
            </w:r>
          </w:p>
        </w:tc>
        <w:tc>
          <w:tcPr>
            <w:tcW w:w="1067" w:type="dxa"/>
          </w:tcPr>
          <w:p w14:paraId="59351C19" w14:textId="617925D4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67" w:type="dxa"/>
          </w:tcPr>
          <w:p w14:paraId="6583C36C" w14:textId="7FAD1F83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67" w:type="dxa"/>
          </w:tcPr>
          <w:p w14:paraId="0AECE5FF" w14:textId="2F9EDB34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67" w:type="dxa"/>
          </w:tcPr>
          <w:p w14:paraId="3D40205C" w14:textId="7C4C220B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9A6191" w:rsidRPr="007B111D" w14:paraId="4836CC57" w14:textId="77777777" w:rsidTr="007F4B6F">
        <w:trPr>
          <w:trHeight w:val="290"/>
        </w:trPr>
        <w:tc>
          <w:tcPr>
            <w:tcW w:w="562" w:type="dxa"/>
          </w:tcPr>
          <w:p w14:paraId="4065BF0A" w14:textId="716D0AE0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98</w:t>
            </w:r>
          </w:p>
        </w:tc>
        <w:tc>
          <w:tcPr>
            <w:tcW w:w="4678" w:type="dxa"/>
            <w:vAlign w:val="center"/>
          </w:tcPr>
          <w:p w14:paraId="1A5ECC22" w14:textId="0B076A8F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Style w:val="normaltextrun"/>
                <w:rFonts w:cstheme="minorHAnsi"/>
                <w:szCs w:val="22"/>
                <w:lang w:val="ru-RU"/>
              </w:rPr>
              <w:t>Другим транспортом</w:t>
            </w:r>
          </w:p>
        </w:tc>
        <w:tc>
          <w:tcPr>
            <w:tcW w:w="1067" w:type="dxa"/>
          </w:tcPr>
          <w:p w14:paraId="41CA049A" w14:textId="4DD278A2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67" w:type="dxa"/>
          </w:tcPr>
          <w:p w14:paraId="7E1F5006" w14:textId="1E6AC1AF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67" w:type="dxa"/>
          </w:tcPr>
          <w:p w14:paraId="124DEC58" w14:textId="00952075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67" w:type="dxa"/>
          </w:tcPr>
          <w:p w14:paraId="5270B0AD" w14:textId="740ADFB9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</w:tbl>
    <w:p w14:paraId="0A4A9251" w14:textId="237DD842" w:rsidR="0B0EC8A7" w:rsidRPr="007B111D" w:rsidRDefault="0B0EC8A7" w:rsidP="007B111D">
      <w:pPr>
        <w:rPr>
          <w:rFonts w:asciiTheme="minorHAnsi" w:eastAsia="Helvetica" w:hAnsiTheme="minorHAnsi" w:cstheme="minorHAnsi"/>
          <w:sz w:val="22"/>
          <w:szCs w:val="22"/>
        </w:rPr>
      </w:pPr>
    </w:p>
    <w:p w14:paraId="08DB8025" w14:textId="58BDAF97" w:rsidR="00FF7DF1" w:rsidRPr="007B111D" w:rsidRDefault="00FF7DF1" w:rsidP="007B111D">
      <w:pPr>
        <w:rPr>
          <w:rFonts w:asciiTheme="minorHAnsi" w:hAnsiTheme="minorHAnsi" w:cstheme="minorHAnsi"/>
          <w:sz w:val="22"/>
          <w:szCs w:val="22"/>
        </w:rPr>
      </w:pPr>
      <w:bookmarkStart w:id="4" w:name="_Ref205194185"/>
    </w:p>
    <w:p w14:paraId="3A2C3913" w14:textId="7B2B0DEA" w:rsidR="510A1718" w:rsidRPr="007B111D" w:rsidRDefault="510A1718" w:rsidP="007B111D">
      <w:pPr>
        <w:shd w:val="clear" w:color="auto" w:fill="FFFFFF" w:themeFill="background1"/>
        <w:rPr>
          <w:rFonts w:asciiTheme="minorHAnsi" w:eastAsia="Segoe UI" w:hAnsiTheme="minorHAnsi" w:cstheme="minorHAnsi"/>
          <w:sz w:val="22"/>
          <w:szCs w:val="22"/>
        </w:rPr>
      </w:pPr>
      <w:r w:rsidRPr="007B111D">
        <w:rPr>
          <w:rFonts w:asciiTheme="minorHAnsi" w:hAnsiTheme="minorHAnsi" w:cstheme="minorHAnsi"/>
          <w:sz w:val="22"/>
          <w:szCs w:val="22"/>
        </w:rPr>
        <w:br w:type="page"/>
      </w:r>
    </w:p>
    <w:p w14:paraId="2BD023D0" w14:textId="1DFF51F0" w:rsidR="008F0373" w:rsidRPr="00ED4171" w:rsidRDefault="009A6191" w:rsidP="00ED4171">
      <w:pPr>
        <w:pStyle w:val="Heading2"/>
      </w:pPr>
      <w:proofErr w:type="spellStart"/>
      <w:r w:rsidRPr="00ED4171">
        <w:t>Наличие</w:t>
      </w:r>
      <w:proofErr w:type="spellEnd"/>
      <w:r w:rsidRPr="00ED4171">
        <w:t xml:space="preserve"> </w:t>
      </w:r>
      <w:proofErr w:type="spellStart"/>
      <w:r w:rsidRPr="00ED4171">
        <w:t>транспортного</w:t>
      </w:r>
      <w:proofErr w:type="spellEnd"/>
      <w:r w:rsidRPr="00ED4171">
        <w:t xml:space="preserve"> </w:t>
      </w:r>
      <w:proofErr w:type="spellStart"/>
      <w:r w:rsidRPr="00ED4171">
        <w:t>средства</w:t>
      </w:r>
      <w:bookmarkEnd w:id="4"/>
      <w:proofErr w:type="spellEnd"/>
    </w:p>
    <w:p w14:paraId="6AFAA83E" w14:textId="77777777" w:rsidR="008F0373" w:rsidRPr="007B111D" w:rsidRDefault="008F0373" w:rsidP="007B111D">
      <w:pPr>
        <w:pStyle w:val="NoSpacing"/>
        <w:rPr>
          <w:rFonts w:cstheme="minorHAnsi"/>
          <w:b/>
          <w:szCs w:val="22"/>
        </w:rPr>
      </w:pPr>
    </w:p>
    <w:p w14:paraId="249703AD" w14:textId="470D18F0" w:rsidR="009D02C8" w:rsidRPr="007B111D" w:rsidRDefault="2B210B05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b/>
          <w:bCs/>
          <w:szCs w:val="22"/>
        </w:rPr>
        <w:t xml:space="preserve">A3 (KL11) </w:t>
      </w:r>
      <w:r w:rsidR="008F0373" w:rsidRPr="007B111D">
        <w:rPr>
          <w:rFonts w:cstheme="minorHAnsi"/>
          <w:szCs w:val="22"/>
        </w:rPr>
        <w:tab/>
      </w:r>
      <w:proofErr w:type="spellStart"/>
      <w:r w:rsidR="009A6191" w:rsidRPr="007B111D">
        <w:rPr>
          <w:rFonts w:cstheme="minorHAnsi"/>
          <w:b/>
          <w:bCs/>
          <w:szCs w:val="22"/>
        </w:rPr>
        <w:t>Сколько</w:t>
      </w:r>
      <w:proofErr w:type="spellEnd"/>
      <w:r w:rsidR="009A6191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9A6191" w:rsidRPr="007B111D">
        <w:rPr>
          <w:rFonts w:cstheme="minorHAnsi"/>
          <w:b/>
          <w:bCs/>
          <w:szCs w:val="22"/>
        </w:rPr>
        <w:t>из</w:t>
      </w:r>
      <w:proofErr w:type="spellEnd"/>
      <w:r w:rsidR="009A6191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9A6191" w:rsidRPr="007B111D">
        <w:rPr>
          <w:rFonts w:cstheme="minorHAnsi"/>
          <w:b/>
          <w:bCs/>
          <w:szCs w:val="22"/>
        </w:rPr>
        <w:t>следующих</w:t>
      </w:r>
      <w:proofErr w:type="spellEnd"/>
      <w:r w:rsidR="009A6191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9A6191" w:rsidRPr="007B111D">
        <w:rPr>
          <w:rFonts w:cstheme="minorHAnsi"/>
          <w:b/>
          <w:bCs/>
          <w:szCs w:val="22"/>
        </w:rPr>
        <w:t>транспортных</w:t>
      </w:r>
      <w:proofErr w:type="spellEnd"/>
      <w:r w:rsidR="009A6191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9A6191" w:rsidRPr="007B111D">
        <w:rPr>
          <w:rFonts w:cstheme="minorHAnsi"/>
          <w:b/>
          <w:bCs/>
          <w:szCs w:val="22"/>
        </w:rPr>
        <w:t>средств</w:t>
      </w:r>
      <w:proofErr w:type="spellEnd"/>
      <w:r w:rsidR="009A6191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9A6191" w:rsidRPr="007B111D">
        <w:rPr>
          <w:rFonts w:cstheme="minorHAnsi"/>
          <w:b/>
          <w:bCs/>
          <w:szCs w:val="22"/>
        </w:rPr>
        <w:t>находятся</w:t>
      </w:r>
      <w:proofErr w:type="spellEnd"/>
      <w:r w:rsidR="009A6191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9A6191" w:rsidRPr="007B111D">
        <w:rPr>
          <w:rFonts w:cstheme="minorHAnsi"/>
          <w:b/>
          <w:bCs/>
          <w:szCs w:val="22"/>
        </w:rPr>
        <w:t>Вашем</w:t>
      </w:r>
      <w:proofErr w:type="spellEnd"/>
      <w:r w:rsidR="009A6191" w:rsidRPr="007B111D">
        <w:rPr>
          <w:rFonts w:cstheme="minorHAnsi"/>
          <w:b/>
          <w:bCs/>
          <w:szCs w:val="22"/>
        </w:rPr>
        <w:t xml:space="preserve"> и </w:t>
      </w:r>
      <w:proofErr w:type="spellStart"/>
      <w:r w:rsidR="009A6191" w:rsidRPr="007B111D">
        <w:rPr>
          <w:rFonts w:cstheme="minorHAnsi"/>
          <w:b/>
          <w:bCs/>
          <w:szCs w:val="22"/>
        </w:rPr>
        <w:t>Вашего</w:t>
      </w:r>
      <w:proofErr w:type="spellEnd"/>
      <w:r w:rsidR="009A6191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9A6191" w:rsidRPr="007B111D">
        <w:rPr>
          <w:rFonts w:cstheme="minorHAnsi"/>
          <w:b/>
          <w:bCs/>
          <w:szCs w:val="22"/>
        </w:rPr>
        <w:t>домохозяйства</w:t>
      </w:r>
      <w:proofErr w:type="spellEnd"/>
      <w:r w:rsidR="009A6191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9A6191" w:rsidRPr="007B111D">
        <w:rPr>
          <w:rFonts w:cstheme="minorHAnsi"/>
          <w:b/>
          <w:bCs/>
          <w:szCs w:val="22"/>
        </w:rPr>
        <w:t>распоряжении</w:t>
      </w:r>
      <w:proofErr w:type="spellEnd"/>
      <w:r w:rsidR="009A6191" w:rsidRPr="007B111D">
        <w:rPr>
          <w:rFonts w:cstheme="minorHAnsi"/>
          <w:b/>
          <w:bCs/>
          <w:szCs w:val="22"/>
        </w:rPr>
        <w:t>?</w:t>
      </w:r>
      <w:r w:rsidR="009A6191" w:rsidRPr="007B111D">
        <w:rPr>
          <w:rFonts w:cstheme="minorHAnsi"/>
          <w:b/>
          <w:bCs/>
          <w:szCs w:val="22"/>
        </w:rPr>
        <w:br/>
      </w:r>
      <w:proofErr w:type="spellStart"/>
      <w:r w:rsidR="009A6191" w:rsidRPr="007B111D">
        <w:rPr>
          <w:rFonts w:cstheme="minorHAnsi"/>
          <w:i/>
          <w:iCs/>
          <w:szCs w:val="22"/>
        </w:rPr>
        <w:t>Если</w:t>
      </w:r>
      <w:proofErr w:type="spellEnd"/>
      <w:r w:rsidR="009A6191"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="009A6191" w:rsidRPr="007B111D">
        <w:rPr>
          <w:rFonts w:cstheme="minorHAnsi"/>
          <w:i/>
          <w:iCs/>
          <w:szCs w:val="22"/>
        </w:rPr>
        <w:t>какого-либо</w:t>
      </w:r>
      <w:proofErr w:type="spellEnd"/>
      <w:r w:rsidR="009A6191"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="009A6191" w:rsidRPr="007B111D">
        <w:rPr>
          <w:rFonts w:cstheme="minorHAnsi"/>
          <w:i/>
          <w:iCs/>
          <w:szCs w:val="22"/>
        </w:rPr>
        <w:t>транспортного</w:t>
      </w:r>
      <w:proofErr w:type="spellEnd"/>
      <w:r w:rsidR="009A6191"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="009A6191" w:rsidRPr="007B111D">
        <w:rPr>
          <w:rFonts w:cstheme="minorHAnsi"/>
          <w:i/>
          <w:iCs/>
          <w:szCs w:val="22"/>
        </w:rPr>
        <w:t>средства</w:t>
      </w:r>
      <w:proofErr w:type="spellEnd"/>
      <w:r w:rsidR="009A6191"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="009A6191" w:rsidRPr="007B111D">
        <w:rPr>
          <w:rFonts w:cstheme="minorHAnsi"/>
          <w:i/>
          <w:iCs/>
          <w:szCs w:val="22"/>
        </w:rPr>
        <w:t>нет</w:t>
      </w:r>
      <w:proofErr w:type="spellEnd"/>
      <w:r w:rsidR="009A6191" w:rsidRPr="007B111D">
        <w:rPr>
          <w:rFonts w:cstheme="minorHAnsi"/>
          <w:i/>
          <w:iCs/>
          <w:szCs w:val="22"/>
        </w:rPr>
        <w:t xml:space="preserve"> — </w:t>
      </w:r>
      <w:proofErr w:type="spellStart"/>
      <w:r w:rsidR="009A6191" w:rsidRPr="007B111D">
        <w:rPr>
          <w:rFonts w:cstheme="minorHAnsi"/>
          <w:i/>
          <w:iCs/>
          <w:szCs w:val="22"/>
        </w:rPr>
        <w:t>укажите</w:t>
      </w:r>
      <w:proofErr w:type="spellEnd"/>
      <w:r w:rsidR="009A6191" w:rsidRPr="007B111D">
        <w:rPr>
          <w:rFonts w:cstheme="minorHAnsi"/>
          <w:i/>
          <w:iCs/>
          <w:szCs w:val="22"/>
        </w:rPr>
        <w:t> 0.</w:t>
      </w:r>
    </w:p>
    <w:p w14:paraId="48CFDED0" w14:textId="77777777" w:rsidR="004464D0" w:rsidRPr="007B111D" w:rsidRDefault="004464D0" w:rsidP="007B111D">
      <w:pPr>
        <w:pStyle w:val="NoSpacing"/>
        <w:rPr>
          <w:rFonts w:cstheme="minorHAnsi"/>
          <w:b/>
          <w:bCs/>
          <w:szCs w:val="22"/>
        </w:rPr>
      </w:pPr>
    </w:p>
    <w:p w14:paraId="5D59A1F0" w14:textId="0B420834" w:rsidR="004464D0" w:rsidRPr="007B111D" w:rsidRDefault="044A39AC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>F: KUI A3</w:t>
      </w:r>
      <w:r w:rsidR="5D2B31DA" w:rsidRPr="007B111D">
        <w:rPr>
          <w:rFonts w:cstheme="minorHAnsi"/>
          <w:i/>
          <w:iCs/>
          <w:szCs w:val="22"/>
        </w:rPr>
        <w:t xml:space="preserve"> </w:t>
      </w:r>
      <w:r w:rsidR="0025519E" w:rsidRPr="007B111D">
        <w:rPr>
          <w:rFonts w:cstheme="minorHAnsi"/>
          <w:i/>
          <w:iCs/>
          <w:szCs w:val="22"/>
        </w:rPr>
        <w:t xml:space="preserve">&gt; 0 (vastav sõiduvahend on olemas), kontroll, et A3_I ja A3_A klapiks A3 </w:t>
      </w:r>
      <w:proofErr w:type="spellStart"/>
      <w:r w:rsidR="0025519E" w:rsidRPr="007B111D">
        <w:rPr>
          <w:rFonts w:cstheme="minorHAnsi"/>
          <w:i/>
          <w:iCs/>
          <w:szCs w:val="22"/>
        </w:rPr>
        <w:t>kokku-ga</w:t>
      </w:r>
      <w:proofErr w:type="spellEnd"/>
    </w:p>
    <w:p w14:paraId="74D015FD" w14:textId="025E2AE7" w:rsidR="008952E3" w:rsidRPr="007B111D" w:rsidRDefault="241AC15E" w:rsidP="007B111D">
      <w:pPr>
        <w:pStyle w:val="NoSpacing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A3</w:t>
      </w:r>
      <w:r w:rsidR="53A2BD5D" w:rsidRPr="007B111D">
        <w:rPr>
          <w:rFonts w:cstheme="minorHAnsi"/>
          <w:b/>
          <w:bCs/>
          <w:szCs w:val="22"/>
        </w:rPr>
        <w:t>_</w:t>
      </w:r>
      <w:r w:rsidR="201CA823" w:rsidRPr="007B111D">
        <w:rPr>
          <w:rFonts w:cstheme="minorHAnsi"/>
          <w:b/>
          <w:bCs/>
          <w:szCs w:val="22"/>
        </w:rPr>
        <w:t>I</w:t>
      </w:r>
      <w:r w:rsidR="002D0571" w:rsidRPr="007B111D">
        <w:rPr>
          <w:rFonts w:cstheme="minorHAnsi"/>
          <w:b/>
          <w:bCs/>
          <w:szCs w:val="22"/>
        </w:rPr>
        <w:t xml:space="preserve"> </w:t>
      </w:r>
      <w:r w:rsidR="002D0571" w:rsidRPr="007B111D">
        <w:rPr>
          <w:rFonts w:cstheme="minorHAnsi"/>
          <w:szCs w:val="22"/>
        </w:rPr>
        <w:t>&amp;</w:t>
      </w:r>
      <w:r w:rsidR="002D0571" w:rsidRPr="007B111D">
        <w:rPr>
          <w:rFonts w:cstheme="minorHAnsi"/>
          <w:b/>
          <w:bCs/>
          <w:szCs w:val="22"/>
        </w:rPr>
        <w:t xml:space="preserve"> A3_</w:t>
      </w:r>
      <w:r w:rsidR="201CA823" w:rsidRPr="007B111D">
        <w:rPr>
          <w:rFonts w:cstheme="minorHAnsi"/>
          <w:b/>
          <w:bCs/>
          <w:szCs w:val="22"/>
        </w:rPr>
        <w:t>A</w:t>
      </w:r>
      <w:r w:rsidR="008952E3" w:rsidRPr="007B111D">
        <w:rPr>
          <w:rFonts w:cstheme="minorHAnsi"/>
          <w:szCs w:val="22"/>
        </w:rPr>
        <w:tab/>
      </w:r>
      <w:r w:rsidRPr="007B111D">
        <w:rPr>
          <w:rFonts w:cstheme="minorHAnsi"/>
          <w:b/>
          <w:bCs/>
          <w:szCs w:val="22"/>
        </w:rPr>
        <w:t xml:space="preserve">Mitu </w:t>
      </w:r>
      <w:r w:rsidR="0064A1D3" w:rsidRPr="007B111D">
        <w:rPr>
          <w:rFonts w:cstheme="minorHAnsi"/>
          <w:szCs w:val="22"/>
        </w:rPr>
        <w:t xml:space="preserve">/sõiduvahendit/ </w:t>
      </w:r>
      <w:r w:rsidRPr="007B111D">
        <w:rPr>
          <w:rFonts w:cstheme="minorHAnsi"/>
          <w:b/>
          <w:bCs/>
          <w:szCs w:val="22"/>
        </w:rPr>
        <w:t xml:space="preserve">on isiklikus ja </w:t>
      </w:r>
      <w:r w:rsidR="044A39AC" w:rsidRPr="007B111D">
        <w:rPr>
          <w:rFonts w:cstheme="minorHAnsi"/>
          <w:b/>
          <w:bCs/>
          <w:szCs w:val="22"/>
        </w:rPr>
        <w:t xml:space="preserve">mitu </w:t>
      </w:r>
      <w:r w:rsidRPr="007B111D">
        <w:rPr>
          <w:rFonts w:cstheme="minorHAnsi"/>
          <w:b/>
          <w:bCs/>
          <w:szCs w:val="22"/>
        </w:rPr>
        <w:t>ametialase</w:t>
      </w:r>
      <w:r w:rsidR="7CE52CB7" w:rsidRPr="007B111D">
        <w:rPr>
          <w:rFonts w:cstheme="minorHAnsi"/>
          <w:b/>
          <w:bCs/>
          <w:szCs w:val="22"/>
        </w:rPr>
        <w:t xml:space="preserve">s </w:t>
      </w:r>
      <w:r w:rsidRPr="007B111D">
        <w:rPr>
          <w:rFonts w:cstheme="minorHAnsi"/>
          <w:b/>
          <w:bCs/>
          <w:szCs w:val="22"/>
        </w:rPr>
        <w:t>kasut</w:t>
      </w:r>
      <w:r w:rsidR="7CE52CB7" w:rsidRPr="007B111D">
        <w:rPr>
          <w:rFonts w:cstheme="minorHAnsi"/>
          <w:b/>
          <w:bCs/>
          <w:szCs w:val="22"/>
        </w:rPr>
        <w:t>uses</w:t>
      </w:r>
      <w:r w:rsidRPr="007B111D">
        <w:rPr>
          <w:rFonts w:cstheme="minorHAnsi"/>
          <w:b/>
          <w:bCs/>
          <w:szCs w:val="22"/>
        </w:rPr>
        <w:t>?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503"/>
        <w:gridCol w:w="3542"/>
        <w:gridCol w:w="1175"/>
        <w:gridCol w:w="1921"/>
        <w:gridCol w:w="1921"/>
      </w:tblGrid>
      <w:tr w:rsidR="009A6191" w:rsidRPr="007B111D" w14:paraId="0A596357" w14:textId="77777777" w:rsidTr="00144584">
        <w:tc>
          <w:tcPr>
            <w:tcW w:w="503" w:type="dxa"/>
          </w:tcPr>
          <w:p w14:paraId="75FAFAEF" w14:textId="77777777" w:rsidR="008952E3" w:rsidRPr="007B111D" w:rsidRDefault="008952E3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3542" w:type="dxa"/>
          </w:tcPr>
          <w:p w14:paraId="3879AB6B" w14:textId="77777777" w:rsidR="008952E3" w:rsidRPr="007B111D" w:rsidRDefault="008952E3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175" w:type="dxa"/>
          </w:tcPr>
          <w:p w14:paraId="3D02932C" w14:textId="04F10698" w:rsidR="008952E3" w:rsidRPr="007B111D" w:rsidRDefault="008952E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A3</w:t>
            </w:r>
          </w:p>
        </w:tc>
        <w:tc>
          <w:tcPr>
            <w:tcW w:w="1921" w:type="dxa"/>
          </w:tcPr>
          <w:p w14:paraId="2EB206CE" w14:textId="185CE43C" w:rsidR="008952E3" w:rsidRPr="007B111D" w:rsidRDefault="00EA5BCB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A3_I</w:t>
            </w:r>
          </w:p>
        </w:tc>
        <w:tc>
          <w:tcPr>
            <w:tcW w:w="1921" w:type="dxa"/>
          </w:tcPr>
          <w:p w14:paraId="7EBBEBFE" w14:textId="162E9A97" w:rsidR="008952E3" w:rsidRPr="007B111D" w:rsidRDefault="008952E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A3_A</w:t>
            </w:r>
          </w:p>
        </w:tc>
      </w:tr>
      <w:tr w:rsidR="009A6191" w:rsidRPr="007B111D" w14:paraId="14DC417A" w14:textId="77777777" w:rsidTr="00144584">
        <w:tc>
          <w:tcPr>
            <w:tcW w:w="503" w:type="dxa"/>
          </w:tcPr>
          <w:p w14:paraId="2244C205" w14:textId="77777777" w:rsidR="008952E3" w:rsidRPr="007B111D" w:rsidRDefault="008952E3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3542" w:type="dxa"/>
          </w:tcPr>
          <w:p w14:paraId="42D4033F" w14:textId="77777777" w:rsidR="008952E3" w:rsidRPr="007B111D" w:rsidRDefault="008952E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ab/>
            </w:r>
          </w:p>
        </w:tc>
        <w:tc>
          <w:tcPr>
            <w:tcW w:w="1175" w:type="dxa"/>
          </w:tcPr>
          <w:p w14:paraId="4D8F13D5" w14:textId="630FB19F" w:rsidR="008952E3" w:rsidRPr="007B111D" w:rsidRDefault="009A6191" w:rsidP="007B111D">
            <w:pPr>
              <w:pStyle w:val="NoSpacing"/>
              <w:rPr>
                <w:rFonts w:cstheme="minorHAnsi"/>
                <w:b/>
                <w:bCs/>
                <w:szCs w:val="22"/>
              </w:rPr>
            </w:pPr>
            <w:r w:rsidRPr="007B111D">
              <w:rPr>
                <w:rFonts w:cstheme="minorHAnsi"/>
                <w:b/>
                <w:bCs/>
                <w:szCs w:val="22"/>
                <w:lang w:val="ru-RU"/>
              </w:rPr>
              <w:t>ВСЕГО</w:t>
            </w:r>
          </w:p>
        </w:tc>
        <w:tc>
          <w:tcPr>
            <w:tcW w:w="1921" w:type="dxa"/>
          </w:tcPr>
          <w:p w14:paraId="5A8D6206" w14:textId="75E4B088" w:rsidR="008952E3" w:rsidRPr="007B111D" w:rsidRDefault="009A6191" w:rsidP="007B111D">
            <w:pPr>
              <w:pStyle w:val="NoSpacing"/>
              <w:rPr>
                <w:rFonts w:cstheme="minorHAnsi"/>
                <w:b/>
                <w:bCs/>
                <w:szCs w:val="22"/>
              </w:rPr>
            </w:pPr>
            <w:r w:rsidRPr="007B111D">
              <w:rPr>
                <w:rFonts w:cstheme="minorHAnsi"/>
                <w:b/>
                <w:bCs/>
                <w:szCs w:val="22"/>
                <w:lang w:val="ru-RU"/>
              </w:rPr>
              <w:t xml:space="preserve">В личном использовании </w:t>
            </w:r>
          </w:p>
        </w:tc>
        <w:tc>
          <w:tcPr>
            <w:tcW w:w="1921" w:type="dxa"/>
          </w:tcPr>
          <w:p w14:paraId="7CF66DB9" w14:textId="3571F0D2" w:rsidR="008952E3" w:rsidRPr="007B111D" w:rsidRDefault="009A6191" w:rsidP="007B111D">
            <w:pPr>
              <w:pStyle w:val="NoSpacing"/>
              <w:rPr>
                <w:rFonts w:cstheme="minorHAnsi"/>
                <w:b/>
                <w:bCs/>
                <w:szCs w:val="22"/>
              </w:rPr>
            </w:pPr>
            <w:r w:rsidRPr="007B111D">
              <w:rPr>
                <w:rFonts w:cstheme="minorHAnsi"/>
                <w:b/>
                <w:bCs/>
                <w:szCs w:val="22"/>
                <w:lang w:val="ru-RU"/>
              </w:rPr>
              <w:t xml:space="preserve">В служебном использовании </w:t>
            </w:r>
          </w:p>
        </w:tc>
      </w:tr>
      <w:tr w:rsidR="009A6191" w:rsidRPr="007B111D" w14:paraId="429122BA" w14:textId="77777777" w:rsidTr="00144584">
        <w:trPr>
          <w:trHeight w:val="300"/>
        </w:trPr>
        <w:tc>
          <w:tcPr>
            <w:tcW w:w="503" w:type="dxa"/>
          </w:tcPr>
          <w:p w14:paraId="60C8B51E" w14:textId="77777777" w:rsidR="008952E3" w:rsidRPr="007B111D" w:rsidRDefault="3ECCAF5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3542" w:type="dxa"/>
          </w:tcPr>
          <w:p w14:paraId="0ED92AE6" w14:textId="27016539" w:rsidR="008952E3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Электровелосипед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лёгкий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мопед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1175" w:type="dxa"/>
          </w:tcPr>
          <w:p w14:paraId="561B6DAD" w14:textId="77777777" w:rsidR="008952E3" w:rsidRPr="007B111D" w:rsidRDefault="008952E3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921" w:type="dxa"/>
          </w:tcPr>
          <w:p w14:paraId="3C4F7BB8" w14:textId="04F8C147" w:rsidR="008952E3" w:rsidRPr="007B111D" w:rsidRDefault="008952E3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921" w:type="dxa"/>
          </w:tcPr>
          <w:p w14:paraId="504A043B" w14:textId="77777777" w:rsidR="008952E3" w:rsidRPr="007B111D" w:rsidRDefault="008952E3" w:rsidP="007B111D">
            <w:pPr>
              <w:pStyle w:val="NoSpacing"/>
              <w:rPr>
                <w:rFonts w:cstheme="minorHAnsi"/>
                <w:szCs w:val="22"/>
              </w:rPr>
            </w:pPr>
          </w:p>
        </w:tc>
      </w:tr>
      <w:tr w:rsidR="009A6191" w:rsidRPr="007B111D" w14:paraId="31C7BF31" w14:textId="77777777" w:rsidTr="00144584">
        <w:trPr>
          <w:trHeight w:val="300"/>
        </w:trPr>
        <w:tc>
          <w:tcPr>
            <w:tcW w:w="503" w:type="dxa"/>
          </w:tcPr>
          <w:p w14:paraId="2539075A" w14:textId="2CC980D9" w:rsidR="4564B153" w:rsidRPr="007B111D" w:rsidRDefault="5AB592F7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3542" w:type="dxa"/>
          </w:tcPr>
          <w:p w14:paraId="308EBC46" w14:textId="1ABA0E6B" w:rsidR="6B32D80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Велосипед</w:t>
            </w:r>
          </w:p>
        </w:tc>
        <w:tc>
          <w:tcPr>
            <w:tcW w:w="1175" w:type="dxa"/>
          </w:tcPr>
          <w:p w14:paraId="60223B7D" w14:textId="7DBC3A72" w:rsidR="4564B153" w:rsidRPr="007B111D" w:rsidRDefault="4564B153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921" w:type="dxa"/>
          </w:tcPr>
          <w:p w14:paraId="211D5CF9" w14:textId="332ECD66" w:rsidR="4564B153" w:rsidRPr="007B111D" w:rsidRDefault="4564B153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921" w:type="dxa"/>
          </w:tcPr>
          <w:p w14:paraId="27476368" w14:textId="78BBB6F0" w:rsidR="4564B153" w:rsidRPr="007B111D" w:rsidRDefault="4564B153" w:rsidP="007B111D">
            <w:pPr>
              <w:pStyle w:val="NoSpacing"/>
              <w:rPr>
                <w:rFonts w:cstheme="minorHAnsi"/>
                <w:szCs w:val="22"/>
              </w:rPr>
            </w:pPr>
          </w:p>
        </w:tc>
      </w:tr>
      <w:tr w:rsidR="009A6191" w:rsidRPr="007B111D" w14:paraId="15BA92A2" w14:textId="77777777" w:rsidTr="00144584">
        <w:trPr>
          <w:trHeight w:val="360"/>
        </w:trPr>
        <w:tc>
          <w:tcPr>
            <w:tcW w:w="503" w:type="dxa"/>
          </w:tcPr>
          <w:p w14:paraId="117C58E7" w14:textId="35523A3C" w:rsidR="4564B153" w:rsidRPr="007B111D" w:rsidRDefault="1E8D55F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3542" w:type="dxa"/>
          </w:tcPr>
          <w:p w14:paraId="3CADA71A" w14:textId="18AD1240" w:rsidR="6B32D80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Э</w:t>
            </w:r>
            <w:proofErr w:type="spellStart"/>
            <w:r w:rsidRPr="007B111D">
              <w:rPr>
                <w:rFonts w:cstheme="minorHAnsi"/>
                <w:szCs w:val="22"/>
              </w:rPr>
              <w:t>лектросамокат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другое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электрическое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средство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индивидуальной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мобильности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(</w:t>
            </w:r>
            <w:proofErr w:type="spellStart"/>
            <w:r w:rsidRPr="007B111D">
              <w:rPr>
                <w:rFonts w:cstheme="minorHAnsi"/>
                <w:szCs w:val="22"/>
              </w:rPr>
              <w:t>гироскутер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и т. п.</w:t>
            </w:r>
            <w:r w:rsidR="00AA76BA" w:rsidRPr="007B111D">
              <w:rPr>
                <w:rFonts w:cstheme="minorHAnsi"/>
                <w:szCs w:val="22"/>
              </w:rPr>
              <w:t>)</w:t>
            </w:r>
          </w:p>
        </w:tc>
        <w:tc>
          <w:tcPr>
            <w:tcW w:w="1175" w:type="dxa"/>
          </w:tcPr>
          <w:p w14:paraId="79A16C4B" w14:textId="596494E4" w:rsidR="4564B153" w:rsidRPr="007B111D" w:rsidRDefault="4564B153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921" w:type="dxa"/>
          </w:tcPr>
          <w:p w14:paraId="6AEFCFF3" w14:textId="7748AFAF" w:rsidR="4564B153" w:rsidRPr="007B111D" w:rsidRDefault="4564B153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921" w:type="dxa"/>
          </w:tcPr>
          <w:p w14:paraId="49E37E28" w14:textId="13E217E1" w:rsidR="4564B153" w:rsidRPr="007B111D" w:rsidRDefault="4564B153" w:rsidP="007B111D">
            <w:pPr>
              <w:pStyle w:val="NoSpacing"/>
              <w:rPr>
                <w:rFonts w:cstheme="minorHAnsi"/>
                <w:szCs w:val="22"/>
              </w:rPr>
            </w:pPr>
          </w:p>
        </w:tc>
      </w:tr>
      <w:tr w:rsidR="009A6191" w:rsidRPr="007B111D" w14:paraId="674E1448" w14:textId="77777777" w:rsidTr="00144584">
        <w:trPr>
          <w:trHeight w:val="300"/>
        </w:trPr>
        <w:tc>
          <w:tcPr>
            <w:tcW w:w="503" w:type="dxa"/>
          </w:tcPr>
          <w:p w14:paraId="66E506D4" w14:textId="0289AFF9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3542" w:type="dxa"/>
          </w:tcPr>
          <w:p w14:paraId="7B43DEC2" w14:textId="15194281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Мотоцикл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мопед</w:t>
            </w:r>
            <w:proofErr w:type="spellEnd"/>
          </w:p>
        </w:tc>
        <w:tc>
          <w:tcPr>
            <w:tcW w:w="1175" w:type="dxa"/>
          </w:tcPr>
          <w:p w14:paraId="545ED56E" w14:textId="77777777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921" w:type="dxa"/>
          </w:tcPr>
          <w:p w14:paraId="75C5C052" w14:textId="662FD72D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921" w:type="dxa"/>
          </w:tcPr>
          <w:p w14:paraId="3E6FEFC4" w14:textId="77777777" w:rsidR="009A6191" w:rsidRPr="007B111D" w:rsidRDefault="009A6191" w:rsidP="007B111D">
            <w:pPr>
              <w:pStyle w:val="NoSpacing"/>
              <w:rPr>
                <w:rFonts w:cstheme="minorHAnsi"/>
                <w:szCs w:val="22"/>
              </w:rPr>
            </w:pPr>
          </w:p>
        </w:tc>
      </w:tr>
      <w:tr w:rsidR="009A6191" w:rsidRPr="007B111D" w14:paraId="67DFEEE5" w14:textId="77777777" w:rsidTr="00144584">
        <w:trPr>
          <w:trHeight w:val="300"/>
        </w:trPr>
        <w:tc>
          <w:tcPr>
            <w:tcW w:w="503" w:type="dxa"/>
          </w:tcPr>
          <w:p w14:paraId="396D0571" w14:textId="576342B8" w:rsidR="008952E3" w:rsidRPr="007B111D" w:rsidRDefault="00AA76BA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5</w:t>
            </w:r>
          </w:p>
        </w:tc>
        <w:tc>
          <w:tcPr>
            <w:tcW w:w="3542" w:type="dxa"/>
          </w:tcPr>
          <w:p w14:paraId="2676A07C" w14:textId="74690F55" w:rsidR="008952E3" w:rsidRPr="007B111D" w:rsidRDefault="009A6191" w:rsidP="007B111D">
            <w:pPr>
              <w:pStyle w:val="NoSpacing"/>
              <w:rPr>
                <w:rFonts w:cstheme="minorHAnsi"/>
                <w:szCs w:val="22"/>
                <w:lang w:val="ru-RU"/>
              </w:rPr>
            </w:pPr>
            <w:r w:rsidRPr="007B111D">
              <w:rPr>
                <w:rFonts w:cstheme="minorHAnsi"/>
                <w:szCs w:val="22"/>
                <w:lang w:val="ru-RU"/>
              </w:rPr>
              <w:t>Легковой автомобиль</w:t>
            </w:r>
          </w:p>
        </w:tc>
        <w:tc>
          <w:tcPr>
            <w:tcW w:w="1175" w:type="dxa"/>
          </w:tcPr>
          <w:p w14:paraId="7AFCB597" w14:textId="77777777" w:rsidR="008952E3" w:rsidRPr="007B111D" w:rsidRDefault="008952E3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921" w:type="dxa"/>
          </w:tcPr>
          <w:p w14:paraId="2FF7861F" w14:textId="552EAF02" w:rsidR="008952E3" w:rsidRPr="007B111D" w:rsidRDefault="008952E3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921" w:type="dxa"/>
          </w:tcPr>
          <w:p w14:paraId="45E11B45" w14:textId="77777777" w:rsidR="008952E3" w:rsidRPr="007B111D" w:rsidRDefault="008952E3" w:rsidP="007B111D">
            <w:pPr>
              <w:pStyle w:val="NoSpacing"/>
              <w:rPr>
                <w:rFonts w:cstheme="minorHAnsi"/>
                <w:szCs w:val="22"/>
              </w:rPr>
            </w:pPr>
          </w:p>
        </w:tc>
      </w:tr>
      <w:tr w:rsidR="009A6191" w:rsidRPr="007B111D" w14:paraId="2CAFCAE5" w14:textId="77777777" w:rsidTr="00144584">
        <w:tc>
          <w:tcPr>
            <w:tcW w:w="503" w:type="dxa"/>
          </w:tcPr>
          <w:p w14:paraId="14DCB650" w14:textId="0964F16B" w:rsidR="008952E3" w:rsidRPr="007B111D" w:rsidRDefault="00AA76BA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6</w:t>
            </w:r>
          </w:p>
        </w:tc>
        <w:tc>
          <w:tcPr>
            <w:tcW w:w="3542" w:type="dxa"/>
          </w:tcPr>
          <w:p w14:paraId="724ADCD9" w14:textId="3723F23D" w:rsidR="008952E3" w:rsidRPr="007B111D" w:rsidRDefault="009A6191" w:rsidP="007B111D">
            <w:pPr>
              <w:pStyle w:val="NoSpacing"/>
              <w:rPr>
                <w:rFonts w:cstheme="minorHAnsi"/>
                <w:szCs w:val="22"/>
                <w:lang w:val="ru-RU"/>
              </w:rPr>
            </w:pPr>
            <w:r w:rsidRPr="007B111D">
              <w:rPr>
                <w:rFonts w:cstheme="minorHAnsi"/>
                <w:szCs w:val="22"/>
                <w:lang w:val="ru-RU"/>
              </w:rPr>
              <w:t>Ф</w:t>
            </w:r>
            <w:proofErr w:type="spellStart"/>
            <w:r w:rsidRPr="007B111D">
              <w:rPr>
                <w:rFonts w:cstheme="minorHAnsi"/>
                <w:szCs w:val="22"/>
              </w:rPr>
              <w:t>ургон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/ </w:t>
            </w:r>
            <w:proofErr w:type="spellStart"/>
            <w:r w:rsidRPr="007B111D">
              <w:rPr>
                <w:rFonts w:cstheme="minorHAnsi"/>
                <w:szCs w:val="22"/>
              </w:rPr>
              <w:t>микроавтобус</w:t>
            </w:r>
            <w:proofErr w:type="spellEnd"/>
            <w:r w:rsidRPr="007B111D">
              <w:rPr>
                <w:rFonts w:cstheme="minorHAnsi"/>
                <w:szCs w:val="22"/>
                <w:lang w:val="ru-RU"/>
              </w:rPr>
              <w:t xml:space="preserve"> (в </w:t>
            </w:r>
            <w:proofErr w:type="gramStart"/>
            <w:r w:rsidRPr="007B111D">
              <w:rPr>
                <w:rFonts w:cstheme="minorHAnsi"/>
                <w:szCs w:val="22"/>
                <w:lang w:val="ru-RU"/>
              </w:rPr>
              <w:t>т.ч.</w:t>
            </w:r>
            <w:proofErr w:type="gramEnd"/>
            <w:r w:rsidRPr="007B111D">
              <w:rPr>
                <w:rFonts w:cstheme="minorHAnsi"/>
                <w:szCs w:val="22"/>
                <w:lang w:val="ru-RU"/>
              </w:rPr>
              <w:t xml:space="preserve"> грузовой авто</w:t>
            </w:r>
            <w:r w:rsidR="0020270C" w:rsidRPr="007B111D">
              <w:rPr>
                <w:rFonts w:cstheme="minorHAnsi"/>
                <w:szCs w:val="22"/>
                <w:lang w:val="ru-RU"/>
              </w:rPr>
              <w:t>м</w:t>
            </w:r>
            <w:r w:rsidRPr="007B111D">
              <w:rPr>
                <w:rFonts w:cstheme="minorHAnsi"/>
                <w:szCs w:val="22"/>
                <w:lang w:val="ru-RU"/>
              </w:rPr>
              <w:t>обиль)</w:t>
            </w:r>
          </w:p>
        </w:tc>
        <w:tc>
          <w:tcPr>
            <w:tcW w:w="1175" w:type="dxa"/>
          </w:tcPr>
          <w:p w14:paraId="6EDD6097" w14:textId="77777777" w:rsidR="008952E3" w:rsidRPr="007B111D" w:rsidRDefault="008952E3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921" w:type="dxa"/>
          </w:tcPr>
          <w:p w14:paraId="3D075D1B" w14:textId="4BCF6834" w:rsidR="008952E3" w:rsidRPr="007B111D" w:rsidRDefault="008952E3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921" w:type="dxa"/>
          </w:tcPr>
          <w:p w14:paraId="5E8B9A6A" w14:textId="77777777" w:rsidR="008952E3" w:rsidRPr="007B111D" w:rsidRDefault="008952E3" w:rsidP="007B111D">
            <w:pPr>
              <w:pStyle w:val="NoSpacing"/>
              <w:rPr>
                <w:rFonts w:cstheme="minorHAnsi"/>
                <w:szCs w:val="22"/>
              </w:rPr>
            </w:pPr>
          </w:p>
        </w:tc>
      </w:tr>
    </w:tbl>
    <w:p w14:paraId="7B5AFA43" w14:textId="77777777" w:rsidR="008F0373" w:rsidRPr="007B111D" w:rsidRDefault="008F0373" w:rsidP="007B111D">
      <w:pPr>
        <w:pStyle w:val="NoSpacing"/>
        <w:rPr>
          <w:rFonts w:cstheme="minorHAnsi"/>
          <w:szCs w:val="22"/>
        </w:rPr>
      </w:pPr>
      <w:r w:rsidRPr="007B111D">
        <w:rPr>
          <w:rFonts w:cstheme="minorHAnsi"/>
          <w:szCs w:val="22"/>
        </w:rPr>
        <w:tab/>
      </w:r>
    </w:p>
    <w:p w14:paraId="6C3FDC17" w14:textId="279EFAA5" w:rsidR="008F0373" w:rsidRPr="007B111D" w:rsidRDefault="419F99EE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 xml:space="preserve">F: T1 </w:t>
      </w:r>
      <w:r w:rsidR="62F8E6F1" w:rsidRPr="007B111D">
        <w:rPr>
          <w:rFonts w:cstheme="minorHAnsi"/>
          <w:i/>
          <w:iCs/>
          <w:szCs w:val="22"/>
        </w:rPr>
        <w:t xml:space="preserve">= </w:t>
      </w:r>
      <w:r w:rsidRPr="007B111D">
        <w:rPr>
          <w:rFonts w:cstheme="minorHAnsi"/>
          <w:i/>
          <w:iCs/>
          <w:szCs w:val="22"/>
        </w:rPr>
        <w:t>15-aastased või vanemad</w:t>
      </w:r>
    </w:p>
    <w:p w14:paraId="68EB5304" w14:textId="629C0BD6" w:rsidR="008F0373" w:rsidRPr="007B111D" w:rsidRDefault="419F99EE" w:rsidP="007B111D">
      <w:pPr>
        <w:pStyle w:val="NoSpacing"/>
        <w:ind w:left="1440" w:hanging="1440"/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 xml:space="preserve">A4 (K5) </w:t>
      </w:r>
      <w:r w:rsidR="008F0373" w:rsidRPr="007B111D">
        <w:rPr>
          <w:rFonts w:cstheme="minorHAnsi"/>
          <w:szCs w:val="22"/>
        </w:rPr>
        <w:tab/>
      </w:r>
      <w:r w:rsidR="003C4485" w:rsidRPr="007B111D">
        <w:rPr>
          <w:rFonts w:cstheme="minorHAnsi"/>
          <w:szCs w:val="22"/>
          <w:lang w:val="ru-RU"/>
        </w:rPr>
        <w:t>Е</w:t>
      </w:r>
      <w:proofErr w:type="spellStart"/>
      <w:r w:rsidR="003C4485" w:rsidRPr="007B111D">
        <w:rPr>
          <w:rFonts w:cstheme="minorHAnsi"/>
          <w:b/>
          <w:bCs/>
          <w:szCs w:val="22"/>
        </w:rPr>
        <w:t>сть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C4485" w:rsidRPr="007B111D">
        <w:rPr>
          <w:rFonts w:cstheme="minorHAnsi"/>
          <w:b/>
          <w:bCs/>
          <w:szCs w:val="22"/>
        </w:rPr>
        <w:t>ли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у </w:t>
      </w:r>
      <w:proofErr w:type="spellStart"/>
      <w:r w:rsidR="003C4485" w:rsidRPr="007B111D">
        <w:rPr>
          <w:rFonts w:cstheme="minorHAnsi"/>
          <w:b/>
          <w:bCs/>
          <w:szCs w:val="22"/>
        </w:rPr>
        <w:t>Вас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C4485" w:rsidRPr="007B111D">
        <w:rPr>
          <w:rFonts w:cstheme="minorHAnsi"/>
          <w:b/>
          <w:bCs/>
          <w:szCs w:val="22"/>
        </w:rPr>
        <w:t>действующее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C4485" w:rsidRPr="007B111D">
        <w:rPr>
          <w:rFonts w:cstheme="minorHAnsi"/>
          <w:b/>
          <w:bCs/>
          <w:szCs w:val="22"/>
        </w:rPr>
        <w:t>водительское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C4485" w:rsidRPr="007B111D">
        <w:rPr>
          <w:rFonts w:cstheme="minorHAnsi"/>
          <w:b/>
          <w:bCs/>
          <w:szCs w:val="22"/>
        </w:rPr>
        <w:t>удостоверение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3C4485" w:rsidRPr="007B111D">
        <w:rPr>
          <w:rFonts w:cstheme="minorHAnsi"/>
          <w:b/>
          <w:bCs/>
          <w:szCs w:val="22"/>
        </w:rPr>
        <w:t>подтверждающее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C4485" w:rsidRPr="007B111D">
        <w:rPr>
          <w:rFonts w:cstheme="minorHAnsi"/>
          <w:b/>
          <w:bCs/>
          <w:szCs w:val="22"/>
        </w:rPr>
        <w:t>право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C4485" w:rsidRPr="007B111D">
        <w:rPr>
          <w:rFonts w:cstheme="minorHAnsi"/>
          <w:b/>
          <w:bCs/>
          <w:szCs w:val="22"/>
        </w:rPr>
        <w:t>управления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C4485" w:rsidRPr="007B111D">
        <w:rPr>
          <w:rFonts w:cstheme="minorHAnsi"/>
          <w:b/>
          <w:bCs/>
          <w:szCs w:val="22"/>
        </w:rPr>
        <w:t>моторным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C4485" w:rsidRPr="007B111D">
        <w:rPr>
          <w:rFonts w:cstheme="minorHAnsi"/>
          <w:b/>
          <w:bCs/>
          <w:szCs w:val="22"/>
        </w:rPr>
        <w:t>транспортным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C4485" w:rsidRPr="007B111D">
        <w:rPr>
          <w:rFonts w:cstheme="minorHAnsi"/>
          <w:b/>
          <w:bCs/>
          <w:szCs w:val="22"/>
        </w:rPr>
        <w:t>средством</w:t>
      </w:r>
      <w:proofErr w:type="spellEnd"/>
      <w:r w:rsidR="003C4485" w:rsidRPr="007B111D">
        <w:rPr>
          <w:rFonts w:cstheme="minorHAnsi"/>
          <w:b/>
          <w:bCs/>
          <w:szCs w:val="22"/>
        </w:rPr>
        <w:t>?</w:t>
      </w:r>
      <w:r w:rsidRPr="007B111D">
        <w:rPr>
          <w:rFonts w:cstheme="minorHAnsi"/>
          <w:b/>
          <w:bCs/>
          <w:szCs w:val="22"/>
        </w:rPr>
        <w:t xml:space="preserve"> </w:t>
      </w:r>
    </w:p>
    <w:p w14:paraId="26DCB99D" w14:textId="7C049DC3" w:rsidR="008F0373" w:rsidRPr="007B111D" w:rsidRDefault="003C4485" w:rsidP="007B111D">
      <w:pPr>
        <w:pStyle w:val="NoSpacing"/>
        <w:numPr>
          <w:ilvl w:val="0"/>
          <w:numId w:val="11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Да</w:t>
      </w:r>
    </w:p>
    <w:p w14:paraId="7CC98ADB" w14:textId="118BC7E6" w:rsidR="008F0373" w:rsidRPr="007B111D" w:rsidRDefault="003C4485" w:rsidP="007B111D">
      <w:pPr>
        <w:pStyle w:val="NoSpacing"/>
        <w:numPr>
          <w:ilvl w:val="0"/>
          <w:numId w:val="11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Нет</w:t>
      </w:r>
    </w:p>
    <w:p w14:paraId="6DF41B5A" w14:textId="77777777" w:rsidR="008F0373" w:rsidRPr="007B111D" w:rsidRDefault="008F0373" w:rsidP="007B111D">
      <w:pPr>
        <w:pStyle w:val="NoSpacing"/>
        <w:rPr>
          <w:rFonts w:cstheme="minorHAnsi"/>
          <w:b/>
          <w:bCs/>
          <w:szCs w:val="22"/>
        </w:rPr>
      </w:pPr>
    </w:p>
    <w:p w14:paraId="079072AF" w14:textId="259BBC85" w:rsidR="008F0373" w:rsidRPr="00ED4171" w:rsidRDefault="003C4485" w:rsidP="00ED4171">
      <w:pPr>
        <w:pStyle w:val="Heading2"/>
      </w:pPr>
      <w:bookmarkStart w:id="5" w:name="_Ref205194190"/>
      <w:proofErr w:type="spellStart"/>
      <w:r w:rsidRPr="00ED4171">
        <w:t>Основной</w:t>
      </w:r>
      <w:proofErr w:type="spellEnd"/>
      <w:r w:rsidRPr="00ED4171">
        <w:t xml:space="preserve"> </w:t>
      </w:r>
      <w:proofErr w:type="spellStart"/>
      <w:r w:rsidRPr="00ED4171">
        <w:t>способ</w:t>
      </w:r>
      <w:proofErr w:type="spellEnd"/>
      <w:r w:rsidRPr="00ED4171">
        <w:t xml:space="preserve"> </w:t>
      </w:r>
      <w:proofErr w:type="spellStart"/>
      <w:r w:rsidRPr="00ED4171">
        <w:t>передвижения</w:t>
      </w:r>
      <w:bookmarkEnd w:id="5"/>
      <w:proofErr w:type="spellEnd"/>
    </w:p>
    <w:p w14:paraId="3EC9EE06" w14:textId="77777777" w:rsidR="007B111D" w:rsidRPr="007B111D" w:rsidRDefault="007B111D" w:rsidP="007B111D">
      <w:pPr>
        <w:rPr>
          <w:lang w:val="en-US"/>
        </w:rPr>
      </w:pPr>
    </w:p>
    <w:p w14:paraId="5A4C57D9" w14:textId="2A68995A" w:rsidR="002C63F4" w:rsidRPr="007B111D" w:rsidRDefault="045ED268" w:rsidP="007B111D">
      <w:pPr>
        <w:pStyle w:val="NoSpacing"/>
        <w:ind w:left="1440" w:hanging="1440"/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A</w:t>
      </w:r>
      <w:r w:rsidR="2B210B05" w:rsidRPr="007B111D">
        <w:rPr>
          <w:rFonts w:cstheme="minorHAnsi"/>
          <w:b/>
          <w:bCs/>
          <w:szCs w:val="22"/>
        </w:rPr>
        <w:t>5</w:t>
      </w:r>
      <w:r w:rsidR="7D62367C" w:rsidRPr="007B111D">
        <w:rPr>
          <w:rFonts w:cstheme="minorHAnsi"/>
          <w:b/>
          <w:bCs/>
          <w:szCs w:val="22"/>
        </w:rPr>
        <w:t xml:space="preserve"> </w:t>
      </w:r>
      <w:r w:rsidRPr="007B111D">
        <w:rPr>
          <w:rFonts w:cstheme="minorHAnsi"/>
          <w:b/>
          <w:bCs/>
          <w:szCs w:val="22"/>
        </w:rPr>
        <w:t xml:space="preserve">(K8) </w:t>
      </w:r>
      <w:r w:rsidR="00476C48" w:rsidRPr="007B111D">
        <w:rPr>
          <w:rFonts w:cstheme="minorHAnsi"/>
          <w:szCs w:val="22"/>
        </w:rPr>
        <w:tab/>
      </w:r>
      <w:proofErr w:type="spellStart"/>
      <w:r w:rsidR="003C4485" w:rsidRPr="007B111D">
        <w:rPr>
          <w:rFonts w:cstheme="minorHAnsi"/>
          <w:b/>
          <w:bCs/>
          <w:szCs w:val="22"/>
        </w:rPr>
        <w:t>Какой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C4485" w:rsidRPr="007B111D">
        <w:rPr>
          <w:rFonts w:cstheme="minorHAnsi"/>
          <w:b/>
          <w:bCs/>
          <w:szCs w:val="22"/>
        </w:rPr>
        <w:t>способ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C4485" w:rsidRPr="007B111D">
        <w:rPr>
          <w:rFonts w:cstheme="minorHAnsi"/>
          <w:b/>
          <w:bCs/>
          <w:szCs w:val="22"/>
        </w:rPr>
        <w:t>передвижения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C4485" w:rsidRPr="007B111D">
        <w:rPr>
          <w:rFonts w:cstheme="minorHAnsi"/>
          <w:b/>
          <w:bCs/>
          <w:szCs w:val="22"/>
        </w:rPr>
        <w:t>Вы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C4485" w:rsidRPr="007B111D">
        <w:rPr>
          <w:rFonts w:cstheme="minorHAnsi"/>
          <w:b/>
          <w:bCs/>
          <w:szCs w:val="22"/>
        </w:rPr>
        <w:t>обычно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C4485" w:rsidRPr="007B111D">
        <w:rPr>
          <w:rFonts w:cstheme="minorHAnsi"/>
          <w:b/>
          <w:bCs/>
          <w:szCs w:val="22"/>
        </w:rPr>
        <w:t>используете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C4485" w:rsidRPr="007B111D">
        <w:rPr>
          <w:rFonts w:cstheme="minorHAnsi"/>
          <w:b/>
          <w:bCs/>
          <w:szCs w:val="22"/>
        </w:rPr>
        <w:t>для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C4485" w:rsidRPr="007B111D">
        <w:rPr>
          <w:rFonts w:cstheme="minorHAnsi"/>
          <w:b/>
          <w:bCs/>
          <w:szCs w:val="22"/>
        </w:rPr>
        <w:t>поездок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3C4485" w:rsidRPr="007B111D">
        <w:rPr>
          <w:rFonts w:cstheme="minorHAnsi"/>
          <w:b/>
          <w:bCs/>
          <w:szCs w:val="22"/>
        </w:rPr>
        <w:t>основное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C4485" w:rsidRPr="007B111D">
        <w:rPr>
          <w:rFonts w:cstheme="minorHAnsi"/>
          <w:b/>
          <w:bCs/>
          <w:szCs w:val="22"/>
        </w:rPr>
        <w:t>место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C4485" w:rsidRPr="007B111D">
        <w:rPr>
          <w:rFonts w:cstheme="minorHAnsi"/>
          <w:b/>
          <w:bCs/>
          <w:szCs w:val="22"/>
        </w:rPr>
        <w:t>назначения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(</w:t>
      </w:r>
      <w:proofErr w:type="spellStart"/>
      <w:r w:rsidR="003C4485" w:rsidRPr="007B111D">
        <w:rPr>
          <w:rFonts w:cstheme="minorHAnsi"/>
          <w:b/>
          <w:bCs/>
          <w:szCs w:val="22"/>
        </w:rPr>
        <w:t>например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3C4485" w:rsidRPr="007B111D">
        <w:rPr>
          <w:rFonts w:cstheme="minorHAnsi"/>
          <w:b/>
          <w:bCs/>
          <w:szCs w:val="22"/>
        </w:rPr>
        <w:t>на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3C4485" w:rsidRPr="007B111D">
        <w:rPr>
          <w:rFonts w:cstheme="minorHAnsi"/>
          <w:b/>
          <w:bCs/>
          <w:szCs w:val="22"/>
        </w:rPr>
        <w:t>работу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3C4485" w:rsidRPr="007B111D">
        <w:rPr>
          <w:rFonts w:cstheme="minorHAnsi"/>
          <w:b/>
          <w:bCs/>
          <w:szCs w:val="22"/>
        </w:rPr>
        <w:t>учёбу</w:t>
      </w:r>
      <w:proofErr w:type="spellEnd"/>
      <w:r w:rsidR="003C4485" w:rsidRPr="007B111D">
        <w:rPr>
          <w:rFonts w:cstheme="minorHAnsi"/>
          <w:b/>
          <w:bCs/>
          <w:szCs w:val="22"/>
        </w:rPr>
        <w:t xml:space="preserve"> и т. п.)?</w:t>
      </w:r>
      <w:r w:rsidR="238FA7DD" w:rsidRPr="007B111D">
        <w:rPr>
          <w:rFonts w:cstheme="minorHAnsi"/>
          <w:b/>
          <w:bCs/>
          <w:szCs w:val="22"/>
        </w:rPr>
        <w:t xml:space="preserve"> </w:t>
      </w:r>
    </w:p>
    <w:p w14:paraId="0BA36219" w14:textId="77777777" w:rsidR="00A825DE" w:rsidRPr="007B111D" w:rsidRDefault="00A825DE" w:rsidP="007B111D">
      <w:pPr>
        <w:pStyle w:val="Heading2"/>
        <w:spacing w:before="0"/>
        <w:rPr>
          <w:rFonts w:asciiTheme="minorHAnsi" w:hAnsiTheme="minorHAnsi" w:cstheme="minorHAnsi"/>
          <w:color w:val="auto"/>
          <w:sz w:val="22"/>
          <w:szCs w:val="22"/>
        </w:rPr>
      </w:pPr>
      <w:bookmarkStart w:id="6" w:name="_Ref205194192"/>
    </w:p>
    <w:tbl>
      <w:tblPr>
        <w:tblStyle w:val="TableGrid"/>
        <w:tblW w:w="9149" w:type="dxa"/>
        <w:tblLook w:val="04A0" w:firstRow="1" w:lastRow="0" w:firstColumn="1" w:lastColumn="0" w:noHBand="0" w:noVBand="1"/>
      </w:tblPr>
      <w:tblGrid>
        <w:gridCol w:w="571"/>
        <w:gridCol w:w="8578"/>
      </w:tblGrid>
      <w:tr w:rsidR="00212882" w:rsidRPr="007B111D" w14:paraId="7513ACF8" w14:textId="77777777" w:rsidTr="00212882">
        <w:trPr>
          <w:trHeight w:val="311"/>
        </w:trPr>
        <w:tc>
          <w:tcPr>
            <w:tcW w:w="571" w:type="dxa"/>
          </w:tcPr>
          <w:p w14:paraId="6AB04D6A" w14:textId="196F80AC" w:rsidR="00212882" w:rsidRPr="007B111D" w:rsidRDefault="00212882" w:rsidP="007B111D">
            <w:pPr>
              <w:pStyle w:val="NoSpacing"/>
              <w:rPr>
                <w:rFonts w:eastAsia="Arial" w:cstheme="minorHAnsi"/>
                <w:szCs w:val="22"/>
              </w:rPr>
            </w:pPr>
            <w:r w:rsidRPr="007B111D">
              <w:rPr>
                <w:rFonts w:eastAsia="Arial" w:cstheme="minorHAnsi"/>
                <w:szCs w:val="22"/>
              </w:rPr>
              <w:t>1</w:t>
            </w:r>
          </w:p>
        </w:tc>
        <w:tc>
          <w:tcPr>
            <w:tcW w:w="8578" w:type="dxa"/>
          </w:tcPr>
          <w:p w14:paraId="4AA77344" w14:textId="427FEBEE" w:rsidR="00212882" w:rsidRPr="007B111D" w:rsidRDefault="003C448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Пе</w:t>
            </w:r>
            <w:proofErr w:type="spellStart"/>
            <w:r w:rsidRPr="007B111D">
              <w:rPr>
                <w:rFonts w:cstheme="minorHAnsi"/>
                <w:szCs w:val="22"/>
              </w:rPr>
              <w:t>шком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(</w:t>
            </w:r>
            <w:proofErr w:type="spellStart"/>
            <w:r w:rsidRPr="007B111D">
              <w:rPr>
                <w:rFonts w:cstheme="minorHAnsi"/>
                <w:szCs w:val="22"/>
              </w:rPr>
              <w:t>включая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неэлектрический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скейтборд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, </w:t>
            </w:r>
            <w:proofErr w:type="spellStart"/>
            <w:r w:rsidRPr="007B111D">
              <w:rPr>
                <w:rFonts w:cstheme="minorHAnsi"/>
                <w:szCs w:val="22"/>
              </w:rPr>
              <w:t>инвалидную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коляску</w:t>
            </w:r>
            <w:proofErr w:type="spellEnd"/>
            <w:r w:rsidRPr="007B111D">
              <w:rPr>
                <w:rFonts w:cstheme="minorHAnsi"/>
                <w:szCs w:val="22"/>
              </w:rPr>
              <w:t>)</w:t>
            </w:r>
          </w:p>
        </w:tc>
      </w:tr>
      <w:tr w:rsidR="00212882" w:rsidRPr="007B111D" w14:paraId="6D2D018E" w14:textId="77777777" w:rsidTr="00212882">
        <w:trPr>
          <w:trHeight w:val="311"/>
        </w:trPr>
        <w:tc>
          <w:tcPr>
            <w:tcW w:w="571" w:type="dxa"/>
          </w:tcPr>
          <w:p w14:paraId="1B360C4C" w14:textId="088A39E2" w:rsidR="00212882" w:rsidRPr="007B111D" w:rsidRDefault="00212882" w:rsidP="007B111D">
            <w:pPr>
              <w:pStyle w:val="NoSpacing"/>
              <w:rPr>
                <w:rFonts w:eastAsia="Arial" w:cstheme="minorHAnsi"/>
                <w:szCs w:val="22"/>
              </w:rPr>
            </w:pPr>
            <w:r w:rsidRPr="007B111D">
              <w:rPr>
                <w:rFonts w:eastAsia="Arial" w:cstheme="minorHAnsi"/>
                <w:szCs w:val="22"/>
              </w:rPr>
              <w:t>2</w:t>
            </w:r>
          </w:p>
        </w:tc>
        <w:tc>
          <w:tcPr>
            <w:tcW w:w="8578" w:type="dxa"/>
          </w:tcPr>
          <w:p w14:paraId="7A83E41C" w14:textId="00A14D6C" w:rsidR="00212882" w:rsidRPr="007B111D" w:rsidRDefault="003C4485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eastAsia="Arial" w:cstheme="minorHAnsi"/>
                <w:szCs w:val="22"/>
              </w:rPr>
              <w:t>Велосипед</w:t>
            </w:r>
            <w:proofErr w:type="spellEnd"/>
            <w:r w:rsidRPr="007B111D">
              <w:rPr>
                <w:rFonts w:eastAsia="Arial"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eastAsia="Arial" w:cstheme="minorHAnsi"/>
                <w:szCs w:val="22"/>
              </w:rPr>
              <w:t>или</w:t>
            </w:r>
            <w:proofErr w:type="spellEnd"/>
            <w:r w:rsidRPr="007B111D">
              <w:rPr>
                <w:rFonts w:eastAsia="Arial"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eastAsia="Arial" w:cstheme="minorHAnsi"/>
                <w:szCs w:val="22"/>
              </w:rPr>
              <w:t>электросамокат</w:t>
            </w:r>
            <w:proofErr w:type="spellEnd"/>
            <w:r w:rsidRPr="007B111D">
              <w:rPr>
                <w:rFonts w:eastAsia="Arial"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eastAsia="Arial" w:cstheme="minorHAnsi"/>
                <w:szCs w:val="22"/>
              </w:rPr>
              <w:t>из</w:t>
            </w:r>
            <w:proofErr w:type="spellEnd"/>
            <w:r w:rsidRPr="007B111D">
              <w:rPr>
                <w:rFonts w:eastAsia="Arial"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eastAsia="Arial" w:cstheme="minorHAnsi"/>
                <w:szCs w:val="22"/>
              </w:rPr>
              <w:t>краткосрочной</w:t>
            </w:r>
            <w:proofErr w:type="spellEnd"/>
            <w:r w:rsidRPr="007B111D">
              <w:rPr>
                <w:rFonts w:eastAsia="Arial"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eastAsia="Arial" w:cstheme="minorHAnsi"/>
                <w:szCs w:val="22"/>
              </w:rPr>
              <w:t>аренды</w:t>
            </w:r>
            <w:proofErr w:type="spellEnd"/>
          </w:p>
        </w:tc>
      </w:tr>
      <w:tr w:rsidR="00212882" w:rsidRPr="007B111D" w14:paraId="0CAA7F72" w14:textId="77777777" w:rsidTr="00212882">
        <w:trPr>
          <w:trHeight w:val="311"/>
        </w:trPr>
        <w:tc>
          <w:tcPr>
            <w:tcW w:w="571" w:type="dxa"/>
          </w:tcPr>
          <w:p w14:paraId="3F54DB5A" w14:textId="6136C75E" w:rsidR="00212882" w:rsidRPr="007B111D" w:rsidRDefault="00212882" w:rsidP="007B111D">
            <w:pPr>
              <w:pStyle w:val="NoSpacing"/>
              <w:rPr>
                <w:rFonts w:eastAsia="Arial" w:cstheme="minorHAnsi"/>
                <w:szCs w:val="22"/>
              </w:rPr>
            </w:pPr>
            <w:r w:rsidRPr="007B111D">
              <w:rPr>
                <w:rFonts w:eastAsia="Arial" w:cstheme="minorHAnsi"/>
                <w:szCs w:val="22"/>
              </w:rPr>
              <w:t>3</w:t>
            </w:r>
          </w:p>
        </w:tc>
        <w:tc>
          <w:tcPr>
            <w:tcW w:w="8578" w:type="dxa"/>
          </w:tcPr>
          <w:p w14:paraId="21138C11" w14:textId="3439A03C" w:rsidR="00212882" w:rsidRPr="007B111D" w:rsidRDefault="003C4485" w:rsidP="007B111D">
            <w:pPr>
              <w:pStyle w:val="NoSpacing"/>
              <w:rPr>
                <w:rFonts w:eastAsia="Arial"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Собственный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принадлежащий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домохозяйству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электросамокат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другое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электрическое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средство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индивидуальной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мобильности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(</w:t>
            </w:r>
            <w:proofErr w:type="spellStart"/>
            <w:r w:rsidRPr="007B111D">
              <w:rPr>
                <w:rFonts w:cstheme="minorHAnsi"/>
                <w:szCs w:val="22"/>
              </w:rPr>
              <w:t>гироскутер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и т. п.)</w:t>
            </w:r>
          </w:p>
        </w:tc>
      </w:tr>
      <w:tr w:rsidR="00212882" w:rsidRPr="007B111D" w14:paraId="382CCFDA" w14:textId="77777777" w:rsidTr="00212882">
        <w:trPr>
          <w:trHeight w:val="311"/>
        </w:trPr>
        <w:tc>
          <w:tcPr>
            <w:tcW w:w="571" w:type="dxa"/>
          </w:tcPr>
          <w:p w14:paraId="223B39A2" w14:textId="12582FE1" w:rsidR="00212882" w:rsidRPr="007B111D" w:rsidRDefault="00212882" w:rsidP="007B111D">
            <w:pPr>
              <w:pStyle w:val="NoSpacing"/>
              <w:rPr>
                <w:rFonts w:eastAsia="Arial" w:cstheme="minorHAnsi"/>
                <w:szCs w:val="22"/>
              </w:rPr>
            </w:pPr>
            <w:r w:rsidRPr="007B111D">
              <w:rPr>
                <w:rFonts w:eastAsia="Arial" w:cstheme="minorHAnsi"/>
                <w:szCs w:val="22"/>
              </w:rPr>
              <w:t>4</w:t>
            </w:r>
          </w:p>
        </w:tc>
        <w:tc>
          <w:tcPr>
            <w:tcW w:w="8578" w:type="dxa"/>
          </w:tcPr>
          <w:p w14:paraId="24205B5E" w14:textId="2A7CBAD4" w:rsidR="00212882" w:rsidRPr="007B111D" w:rsidRDefault="003C4485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Мотоцикл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мопед</w:t>
            </w:r>
            <w:proofErr w:type="spellEnd"/>
          </w:p>
        </w:tc>
      </w:tr>
      <w:tr w:rsidR="003C4485" w:rsidRPr="007B111D" w14:paraId="254B7471" w14:textId="77777777" w:rsidTr="00212882">
        <w:trPr>
          <w:trHeight w:val="311"/>
        </w:trPr>
        <w:tc>
          <w:tcPr>
            <w:tcW w:w="571" w:type="dxa"/>
          </w:tcPr>
          <w:p w14:paraId="155B79A3" w14:textId="7108FE0E" w:rsidR="003C4485" w:rsidRPr="007B111D" w:rsidRDefault="003C4485" w:rsidP="007B111D">
            <w:pPr>
              <w:pStyle w:val="NoSpacing"/>
              <w:rPr>
                <w:rFonts w:eastAsia="Arial" w:cstheme="minorHAnsi"/>
                <w:szCs w:val="22"/>
              </w:rPr>
            </w:pPr>
            <w:r w:rsidRPr="007B111D">
              <w:rPr>
                <w:rFonts w:eastAsia="Arial" w:cstheme="minorHAnsi"/>
                <w:szCs w:val="22"/>
              </w:rPr>
              <w:t>5</w:t>
            </w:r>
          </w:p>
        </w:tc>
        <w:tc>
          <w:tcPr>
            <w:tcW w:w="8578" w:type="dxa"/>
          </w:tcPr>
          <w:p w14:paraId="43AE56C1" w14:textId="6891D189" w:rsidR="003C4485" w:rsidRPr="007B111D" w:rsidRDefault="003C448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Краткосрочно а</w:t>
            </w:r>
            <w:proofErr w:type="spellStart"/>
            <w:r w:rsidRPr="007B111D">
              <w:rPr>
                <w:rFonts w:cstheme="minorHAnsi"/>
                <w:szCs w:val="22"/>
              </w:rPr>
              <w:t>рендованный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proofErr w:type="gramStart"/>
            <w:r w:rsidRPr="007B111D">
              <w:rPr>
                <w:rFonts w:cstheme="minorHAnsi"/>
                <w:szCs w:val="22"/>
              </w:rPr>
              <w:t>автомобиль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 (</w:t>
            </w:r>
            <w:proofErr w:type="spellStart"/>
            <w:proofErr w:type="gramEnd"/>
            <w:r w:rsidRPr="007B111D">
              <w:rPr>
                <w:rFonts w:cstheme="minorHAnsi"/>
                <w:szCs w:val="22"/>
              </w:rPr>
              <w:t>CityBee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, </w:t>
            </w:r>
            <w:proofErr w:type="spellStart"/>
            <w:r w:rsidRPr="007B111D">
              <w:rPr>
                <w:rFonts w:cstheme="minorHAnsi"/>
                <w:szCs w:val="22"/>
              </w:rPr>
              <w:t>Bolt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jne)</w:t>
            </w:r>
          </w:p>
        </w:tc>
      </w:tr>
      <w:tr w:rsidR="003C4485" w:rsidRPr="007B111D" w14:paraId="0C189456" w14:textId="77777777" w:rsidTr="00212882">
        <w:trPr>
          <w:trHeight w:val="311"/>
        </w:trPr>
        <w:tc>
          <w:tcPr>
            <w:tcW w:w="571" w:type="dxa"/>
          </w:tcPr>
          <w:p w14:paraId="12900AAD" w14:textId="12B44D7F" w:rsidR="003C4485" w:rsidRPr="007B111D" w:rsidRDefault="003C4485" w:rsidP="007B111D">
            <w:pPr>
              <w:pStyle w:val="NoSpacing"/>
              <w:rPr>
                <w:rFonts w:eastAsia="Arial" w:cstheme="minorHAnsi"/>
                <w:szCs w:val="22"/>
              </w:rPr>
            </w:pPr>
            <w:r w:rsidRPr="007B111D">
              <w:rPr>
                <w:rFonts w:eastAsia="Arial" w:cstheme="minorHAnsi"/>
                <w:szCs w:val="22"/>
              </w:rPr>
              <w:t>6</w:t>
            </w:r>
          </w:p>
        </w:tc>
        <w:tc>
          <w:tcPr>
            <w:tcW w:w="8578" w:type="dxa"/>
          </w:tcPr>
          <w:p w14:paraId="49504659" w14:textId="5E59329C" w:rsidR="003C4485" w:rsidRPr="007B111D" w:rsidRDefault="003C4485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eastAsia="Arial" w:cstheme="minorHAnsi"/>
                <w:szCs w:val="22"/>
              </w:rPr>
              <w:t>Водителем</w:t>
            </w:r>
            <w:proofErr w:type="spellEnd"/>
            <w:r w:rsidRPr="007B111D">
              <w:rPr>
                <w:rFonts w:eastAsia="Arial"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eastAsia="Arial" w:cstheme="minorHAnsi"/>
                <w:szCs w:val="22"/>
              </w:rPr>
              <w:t>служебного</w:t>
            </w:r>
            <w:proofErr w:type="spellEnd"/>
            <w:r w:rsidRPr="007B111D">
              <w:rPr>
                <w:rFonts w:eastAsia="Arial"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eastAsia="Arial" w:cstheme="minorHAnsi"/>
                <w:szCs w:val="22"/>
              </w:rPr>
              <w:t>легкового</w:t>
            </w:r>
            <w:proofErr w:type="spellEnd"/>
            <w:r w:rsidRPr="007B111D">
              <w:rPr>
                <w:rFonts w:eastAsia="Arial"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eastAsia="Arial" w:cstheme="minorHAnsi"/>
                <w:szCs w:val="22"/>
              </w:rPr>
              <w:t>автомобиля</w:t>
            </w:r>
            <w:proofErr w:type="spellEnd"/>
            <w:r w:rsidRPr="007B111D">
              <w:rPr>
                <w:rFonts w:eastAsia="Arial"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eastAsia="Arial" w:cstheme="minorHAnsi"/>
                <w:szCs w:val="22"/>
              </w:rPr>
              <w:t>или</w:t>
            </w:r>
            <w:proofErr w:type="spellEnd"/>
            <w:r w:rsidRPr="007B111D">
              <w:rPr>
                <w:rFonts w:eastAsia="Arial"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eastAsia="Arial" w:cstheme="minorHAnsi"/>
                <w:szCs w:val="22"/>
              </w:rPr>
              <w:t>водителем</w:t>
            </w:r>
            <w:proofErr w:type="spellEnd"/>
            <w:r w:rsidRPr="007B111D">
              <w:rPr>
                <w:rFonts w:eastAsia="Arial"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eastAsia="Arial" w:cstheme="minorHAnsi"/>
                <w:szCs w:val="22"/>
              </w:rPr>
              <w:t>фургона</w:t>
            </w:r>
            <w:proofErr w:type="spellEnd"/>
            <w:r w:rsidRPr="007B111D">
              <w:rPr>
                <w:rFonts w:eastAsia="Arial" w:cstheme="minorHAnsi"/>
                <w:szCs w:val="22"/>
              </w:rPr>
              <w:t xml:space="preserve"> </w:t>
            </w:r>
            <w:r w:rsidRPr="007B111D">
              <w:rPr>
                <w:rFonts w:eastAsia="Arial" w:cstheme="minorHAnsi"/>
                <w:i/>
                <w:iCs/>
                <w:szCs w:val="22"/>
              </w:rPr>
              <w:t xml:space="preserve">(F: A4 = 1, A3_I 5 | 6 &gt; 0 - on juhiluba ja </w:t>
            </w:r>
            <w:r w:rsidRPr="007B111D">
              <w:rPr>
                <w:rFonts w:eastAsia="Arial" w:cstheme="minorHAnsi"/>
                <w:i/>
                <w:iCs/>
                <w:szCs w:val="22"/>
                <w:u w:val="single"/>
              </w:rPr>
              <w:t>isiklik</w:t>
            </w:r>
            <w:r w:rsidRPr="007B111D">
              <w:rPr>
                <w:rFonts w:eastAsia="Arial" w:cstheme="minorHAnsi"/>
                <w:i/>
                <w:iCs/>
                <w:szCs w:val="22"/>
              </w:rPr>
              <w:t xml:space="preserve"> sõiduauto või kaubik)</w:t>
            </w:r>
            <w:r w:rsidRPr="007B111D">
              <w:rPr>
                <w:rFonts w:eastAsia="Arial" w:cstheme="minorHAnsi"/>
                <w:szCs w:val="22"/>
              </w:rPr>
              <w:t xml:space="preserve"> </w:t>
            </w:r>
          </w:p>
        </w:tc>
      </w:tr>
      <w:tr w:rsidR="003C4485" w:rsidRPr="007B111D" w14:paraId="6738608D" w14:textId="77777777" w:rsidTr="00212882">
        <w:trPr>
          <w:trHeight w:val="311"/>
        </w:trPr>
        <w:tc>
          <w:tcPr>
            <w:tcW w:w="571" w:type="dxa"/>
          </w:tcPr>
          <w:p w14:paraId="176918A6" w14:textId="6E494081" w:rsidR="003C4485" w:rsidRPr="007B111D" w:rsidRDefault="003C4485" w:rsidP="007B111D">
            <w:pPr>
              <w:pStyle w:val="NoSpacing"/>
              <w:rPr>
                <w:rFonts w:eastAsia="Arial" w:cstheme="minorHAnsi"/>
                <w:szCs w:val="22"/>
              </w:rPr>
            </w:pPr>
            <w:r w:rsidRPr="007B111D">
              <w:rPr>
                <w:rFonts w:eastAsia="Arial" w:cstheme="minorHAnsi"/>
                <w:szCs w:val="22"/>
              </w:rPr>
              <w:t>7</w:t>
            </w:r>
          </w:p>
        </w:tc>
        <w:tc>
          <w:tcPr>
            <w:tcW w:w="8578" w:type="dxa"/>
          </w:tcPr>
          <w:p w14:paraId="0B1C079B" w14:textId="5841E0DB" w:rsidR="003C4485" w:rsidRPr="007B111D" w:rsidRDefault="003C4485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eastAsia="Arial" w:cstheme="minorHAnsi"/>
                <w:szCs w:val="22"/>
              </w:rPr>
              <w:t>Водителем</w:t>
            </w:r>
            <w:proofErr w:type="spellEnd"/>
            <w:r w:rsidRPr="007B111D">
              <w:rPr>
                <w:rFonts w:eastAsia="Arial"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eastAsia="Arial" w:cstheme="minorHAnsi"/>
                <w:szCs w:val="22"/>
              </w:rPr>
              <w:t>личного</w:t>
            </w:r>
            <w:proofErr w:type="spellEnd"/>
            <w:r w:rsidRPr="007B111D">
              <w:rPr>
                <w:rFonts w:eastAsia="Arial"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eastAsia="Arial" w:cstheme="minorHAnsi"/>
                <w:szCs w:val="22"/>
              </w:rPr>
              <w:t>легкового</w:t>
            </w:r>
            <w:proofErr w:type="spellEnd"/>
            <w:r w:rsidRPr="007B111D">
              <w:rPr>
                <w:rFonts w:eastAsia="Arial"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eastAsia="Arial" w:cstheme="minorHAnsi"/>
                <w:szCs w:val="22"/>
              </w:rPr>
              <w:t>автомобиля</w:t>
            </w:r>
            <w:proofErr w:type="spellEnd"/>
            <w:r w:rsidRPr="007B111D">
              <w:rPr>
                <w:rFonts w:eastAsia="Arial"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eastAsia="Arial" w:cstheme="minorHAnsi"/>
                <w:szCs w:val="22"/>
              </w:rPr>
              <w:t>или</w:t>
            </w:r>
            <w:proofErr w:type="spellEnd"/>
            <w:r w:rsidRPr="007B111D">
              <w:rPr>
                <w:rFonts w:eastAsia="Arial"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eastAsia="Arial" w:cstheme="minorHAnsi"/>
                <w:szCs w:val="22"/>
              </w:rPr>
              <w:t>фодителем</w:t>
            </w:r>
            <w:proofErr w:type="spellEnd"/>
            <w:r w:rsidRPr="007B111D">
              <w:rPr>
                <w:rFonts w:eastAsia="Arial"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eastAsia="Arial" w:cstheme="minorHAnsi"/>
                <w:szCs w:val="22"/>
              </w:rPr>
              <w:t>фургона</w:t>
            </w:r>
            <w:proofErr w:type="spellEnd"/>
            <w:r w:rsidRPr="007B111D">
              <w:rPr>
                <w:rFonts w:eastAsia="Arial" w:cstheme="minorHAnsi"/>
                <w:i/>
                <w:iCs/>
                <w:szCs w:val="22"/>
              </w:rPr>
              <w:t xml:space="preserve"> (F: A4 = 1, A3_A 5 | 6 &gt; 0 - on juhiluba ja </w:t>
            </w:r>
            <w:r w:rsidRPr="007B111D">
              <w:rPr>
                <w:rFonts w:eastAsia="Arial" w:cstheme="minorHAnsi"/>
                <w:i/>
                <w:iCs/>
                <w:szCs w:val="22"/>
                <w:u w:val="single"/>
              </w:rPr>
              <w:t>ametialane</w:t>
            </w:r>
            <w:r w:rsidRPr="007B111D">
              <w:rPr>
                <w:rFonts w:eastAsia="Arial" w:cstheme="minorHAnsi"/>
                <w:i/>
                <w:iCs/>
                <w:szCs w:val="22"/>
              </w:rPr>
              <w:t xml:space="preserve"> sõiduauto või kaubik)</w:t>
            </w:r>
            <w:r w:rsidRPr="007B111D">
              <w:rPr>
                <w:rFonts w:eastAsia="Arial" w:cstheme="minorHAnsi"/>
                <w:szCs w:val="22"/>
              </w:rPr>
              <w:t xml:space="preserve"> </w:t>
            </w:r>
          </w:p>
        </w:tc>
      </w:tr>
      <w:tr w:rsidR="003C4485" w:rsidRPr="007B111D" w14:paraId="14F35D94" w14:textId="77777777" w:rsidTr="00212882">
        <w:trPr>
          <w:trHeight w:val="311"/>
        </w:trPr>
        <w:tc>
          <w:tcPr>
            <w:tcW w:w="571" w:type="dxa"/>
          </w:tcPr>
          <w:p w14:paraId="704B965F" w14:textId="2AB0172C" w:rsidR="003C4485" w:rsidRPr="007B111D" w:rsidRDefault="003C4485" w:rsidP="007B111D">
            <w:pPr>
              <w:pStyle w:val="NoSpacing"/>
              <w:rPr>
                <w:rFonts w:eastAsia="Arial" w:cstheme="minorHAnsi"/>
                <w:szCs w:val="22"/>
              </w:rPr>
            </w:pPr>
            <w:r w:rsidRPr="007B111D">
              <w:rPr>
                <w:rFonts w:eastAsia="Arial" w:cstheme="minorHAnsi"/>
                <w:szCs w:val="22"/>
              </w:rPr>
              <w:t>8</w:t>
            </w:r>
          </w:p>
        </w:tc>
        <w:tc>
          <w:tcPr>
            <w:tcW w:w="8578" w:type="dxa"/>
          </w:tcPr>
          <w:p w14:paraId="64C08DC7" w14:textId="5D9D07C1" w:rsidR="003C4485" w:rsidRPr="007B111D" w:rsidRDefault="003C4485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Пассажир</w:t>
            </w:r>
            <w:proofErr w:type="spellEnd"/>
            <w:r w:rsidRPr="007B111D">
              <w:rPr>
                <w:rFonts w:cstheme="minorHAnsi"/>
                <w:szCs w:val="22"/>
                <w:lang w:val="ru-RU"/>
              </w:rPr>
              <w:t>ом</w:t>
            </w:r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легкового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автомобиля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фургона</w:t>
            </w:r>
            <w:proofErr w:type="spellEnd"/>
          </w:p>
        </w:tc>
      </w:tr>
      <w:tr w:rsidR="003C4485" w:rsidRPr="007B111D" w14:paraId="270C3D92" w14:textId="77777777" w:rsidTr="00212882">
        <w:trPr>
          <w:trHeight w:val="311"/>
        </w:trPr>
        <w:tc>
          <w:tcPr>
            <w:tcW w:w="571" w:type="dxa"/>
          </w:tcPr>
          <w:p w14:paraId="601D6678" w14:textId="7F9C0AB6" w:rsidR="003C4485" w:rsidRPr="007B111D" w:rsidRDefault="003C4485" w:rsidP="007B111D">
            <w:pPr>
              <w:pStyle w:val="NoSpacing"/>
              <w:rPr>
                <w:rFonts w:eastAsia="Arial" w:cstheme="minorHAnsi"/>
                <w:szCs w:val="22"/>
              </w:rPr>
            </w:pPr>
            <w:r w:rsidRPr="007B111D">
              <w:rPr>
                <w:rFonts w:eastAsia="Arial" w:cstheme="minorHAnsi"/>
                <w:szCs w:val="22"/>
              </w:rPr>
              <w:t>9</w:t>
            </w:r>
          </w:p>
        </w:tc>
        <w:tc>
          <w:tcPr>
            <w:tcW w:w="8578" w:type="dxa"/>
          </w:tcPr>
          <w:p w14:paraId="144656CC" w14:textId="70860687" w:rsidR="003C4485" w:rsidRPr="007B111D" w:rsidRDefault="003C4485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О</w:t>
            </w:r>
            <w:proofErr w:type="spellStart"/>
            <w:r w:rsidRPr="007B111D">
              <w:rPr>
                <w:rFonts w:cstheme="minorHAnsi"/>
                <w:szCs w:val="22"/>
              </w:rPr>
              <w:t>бщественны</w:t>
            </w:r>
            <w:proofErr w:type="spellEnd"/>
            <w:r w:rsidRPr="007B111D">
              <w:rPr>
                <w:rFonts w:cstheme="minorHAnsi"/>
                <w:szCs w:val="22"/>
                <w:lang w:val="ru-RU"/>
              </w:rPr>
              <w:t>м</w:t>
            </w:r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транспорт</w:t>
            </w:r>
            <w:proofErr w:type="spellEnd"/>
            <w:r w:rsidRPr="007B111D">
              <w:rPr>
                <w:rFonts w:cstheme="minorHAnsi"/>
                <w:szCs w:val="22"/>
                <w:lang w:val="ru-RU"/>
              </w:rPr>
              <w:t>ом</w:t>
            </w:r>
            <w:r w:rsidRPr="007B111D">
              <w:rPr>
                <w:rFonts w:cstheme="minorHAnsi"/>
                <w:szCs w:val="22"/>
              </w:rPr>
              <w:t xml:space="preserve"> (</w:t>
            </w:r>
            <w:proofErr w:type="spellStart"/>
            <w:r w:rsidRPr="007B111D">
              <w:rPr>
                <w:rFonts w:cstheme="minorHAnsi"/>
                <w:szCs w:val="22"/>
              </w:rPr>
              <w:t>автобус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, </w:t>
            </w:r>
            <w:proofErr w:type="spellStart"/>
            <w:r w:rsidRPr="007B111D">
              <w:rPr>
                <w:rFonts w:cstheme="minorHAnsi"/>
                <w:szCs w:val="22"/>
              </w:rPr>
              <w:t>трамвай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, </w:t>
            </w:r>
            <w:proofErr w:type="spellStart"/>
            <w:r w:rsidRPr="007B111D">
              <w:rPr>
                <w:rFonts w:cstheme="minorHAnsi"/>
                <w:szCs w:val="22"/>
              </w:rPr>
              <w:t>школьный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автобус</w:t>
            </w:r>
            <w:proofErr w:type="spellEnd"/>
            <w:r w:rsidRPr="007B111D">
              <w:rPr>
                <w:rFonts w:cstheme="minorHAnsi"/>
                <w:szCs w:val="22"/>
              </w:rPr>
              <w:t>)</w:t>
            </w:r>
            <w:r w:rsidRPr="007B111D">
              <w:rPr>
                <w:rFonts w:cstheme="minorHAnsi"/>
                <w:szCs w:val="22"/>
                <w:lang w:val="ru-RU"/>
              </w:rPr>
              <w:t xml:space="preserve"> или организованный работодателем транспорт</w:t>
            </w:r>
          </w:p>
        </w:tc>
      </w:tr>
      <w:tr w:rsidR="003C4485" w:rsidRPr="007B111D" w14:paraId="7A8FB88C" w14:textId="77777777" w:rsidTr="00212882">
        <w:trPr>
          <w:trHeight w:val="311"/>
        </w:trPr>
        <w:tc>
          <w:tcPr>
            <w:tcW w:w="571" w:type="dxa"/>
          </w:tcPr>
          <w:p w14:paraId="52096030" w14:textId="4F5A7438" w:rsidR="003C4485" w:rsidRPr="007B111D" w:rsidRDefault="003C4485" w:rsidP="007B111D">
            <w:pPr>
              <w:pStyle w:val="NoSpacing"/>
              <w:rPr>
                <w:rFonts w:eastAsia="Arial" w:cstheme="minorHAnsi"/>
                <w:szCs w:val="22"/>
              </w:rPr>
            </w:pPr>
            <w:r w:rsidRPr="007B111D">
              <w:rPr>
                <w:rFonts w:eastAsia="Times New Roman" w:cstheme="minorHAnsi"/>
                <w:szCs w:val="22"/>
              </w:rPr>
              <w:t>10</w:t>
            </w:r>
          </w:p>
        </w:tc>
        <w:tc>
          <w:tcPr>
            <w:tcW w:w="8578" w:type="dxa"/>
          </w:tcPr>
          <w:p w14:paraId="1EC38783" w14:textId="45C7FFDA" w:rsidR="003C4485" w:rsidRPr="007B111D" w:rsidRDefault="003C4485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Такси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сервис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совместных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поездок</w:t>
            </w:r>
            <w:proofErr w:type="spellEnd"/>
          </w:p>
        </w:tc>
      </w:tr>
      <w:tr w:rsidR="003C4485" w:rsidRPr="007B111D" w14:paraId="7AB18659" w14:textId="77777777" w:rsidTr="00212882">
        <w:trPr>
          <w:trHeight w:val="311"/>
        </w:trPr>
        <w:tc>
          <w:tcPr>
            <w:tcW w:w="571" w:type="dxa"/>
          </w:tcPr>
          <w:p w14:paraId="62B917E2" w14:textId="0BEB5FBD" w:rsidR="003C4485" w:rsidRPr="007B111D" w:rsidRDefault="003C4485" w:rsidP="007B111D">
            <w:pPr>
              <w:pStyle w:val="NoSpacing"/>
              <w:rPr>
                <w:rFonts w:eastAsia="Times New Roman" w:cstheme="minorHAnsi"/>
                <w:szCs w:val="22"/>
              </w:rPr>
            </w:pPr>
            <w:r w:rsidRPr="007B111D">
              <w:rPr>
                <w:rFonts w:eastAsia="Times New Roman" w:cstheme="minorHAnsi"/>
                <w:szCs w:val="22"/>
              </w:rPr>
              <w:t>98</w:t>
            </w:r>
          </w:p>
        </w:tc>
        <w:tc>
          <w:tcPr>
            <w:tcW w:w="8578" w:type="dxa"/>
          </w:tcPr>
          <w:p w14:paraId="7082B776" w14:textId="3757F995" w:rsidR="003C4485" w:rsidRPr="007B111D" w:rsidRDefault="003C4485" w:rsidP="007B111D">
            <w:pPr>
              <w:pStyle w:val="NoSpacing"/>
              <w:rPr>
                <w:rFonts w:cstheme="minorHAnsi"/>
                <w:szCs w:val="22"/>
                <w:lang w:val="ru-RU"/>
              </w:rPr>
            </w:pPr>
            <w:r w:rsidRPr="007B111D">
              <w:rPr>
                <w:rFonts w:cstheme="minorHAnsi"/>
                <w:szCs w:val="22"/>
                <w:lang w:val="ru-RU"/>
              </w:rPr>
              <w:t>Другое</w:t>
            </w:r>
          </w:p>
        </w:tc>
      </w:tr>
    </w:tbl>
    <w:bookmarkEnd w:id="6"/>
    <w:p w14:paraId="63B8EC9E" w14:textId="0624E1F0" w:rsidR="00E93082" w:rsidRPr="007B111D" w:rsidRDefault="00E93082" w:rsidP="00ED4171">
      <w:pPr>
        <w:pStyle w:val="Heading2"/>
        <w:rPr>
          <w:lang w:val="en-US"/>
        </w:rPr>
      </w:pPr>
      <w:proofErr w:type="spellStart"/>
      <w:r w:rsidRPr="007B111D">
        <w:rPr>
          <w:lang w:val="en-US"/>
        </w:rPr>
        <w:t>Общие</w:t>
      </w:r>
      <w:proofErr w:type="spellEnd"/>
      <w:r w:rsidRPr="007B111D">
        <w:rPr>
          <w:lang w:val="en-US"/>
        </w:rPr>
        <w:t xml:space="preserve"> </w:t>
      </w:r>
      <w:proofErr w:type="spellStart"/>
      <w:r w:rsidRPr="007B111D">
        <w:rPr>
          <w:lang w:val="en-US"/>
        </w:rPr>
        <w:t>установки</w:t>
      </w:r>
      <w:proofErr w:type="spellEnd"/>
    </w:p>
    <w:p w14:paraId="14A43A8E" w14:textId="77777777" w:rsidR="00B27EEC" w:rsidRPr="007B111D" w:rsidRDefault="00B27EEC" w:rsidP="007B111D">
      <w:pPr>
        <w:rPr>
          <w:rFonts w:asciiTheme="minorHAnsi" w:hAnsiTheme="minorHAnsi" w:cstheme="minorHAnsi"/>
          <w:sz w:val="22"/>
          <w:szCs w:val="22"/>
        </w:rPr>
      </w:pPr>
    </w:p>
    <w:p w14:paraId="4DE9A53C" w14:textId="279EFAA5" w:rsidR="75F6C2BA" w:rsidRPr="007B111D" w:rsidRDefault="75F6C2BA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>F: T1 = 15-aastased või vanemad</w:t>
      </w:r>
    </w:p>
    <w:p w14:paraId="77C80CA6" w14:textId="27AF50F7" w:rsidR="00DE4937" w:rsidRPr="007B111D" w:rsidRDefault="00644042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 xml:space="preserve">A6 (K21)  </w:t>
      </w:r>
      <w:r w:rsidR="00B27EEC" w:rsidRPr="007B111D">
        <w:rPr>
          <w:rFonts w:cstheme="minorHAnsi"/>
          <w:szCs w:val="22"/>
        </w:rPr>
        <w:tab/>
      </w:r>
      <w:proofErr w:type="spellStart"/>
      <w:r w:rsidR="00BF4693" w:rsidRPr="007B111D">
        <w:rPr>
          <w:rFonts w:cstheme="minorHAnsi"/>
          <w:b/>
          <w:bCs/>
          <w:szCs w:val="22"/>
        </w:rPr>
        <w:t>Что</w:t>
      </w:r>
      <w:proofErr w:type="spellEnd"/>
      <w:r w:rsidR="00BF4693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BF4693" w:rsidRPr="007B111D">
        <w:rPr>
          <w:rFonts w:cstheme="minorHAnsi"/>
          <w:b/>
          <w:bCs/>
          <w:szCs w:val="22"/>
        </w:rPr>
        <w:t>по</w:t>
      </w:r>
      <w:proofErr w:type="spellEnd"/>
      <w:r w:rsidR="00BF469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F4693" w:rsidRPr="007B111D">
        <w:rPr>
          <w:rFonts w:cstheme="minorHAnsi"/>
          <w:b/>
          <w:bCs/>
          <w:szCs w:val="22"/>
        </w:rPr>
        <w:t>Вашему</w:t>
      </w:r>
      <w:proofErr w:type="spellEnd"/>
      <w:r w:rsidR="00BF469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F4693" w:rsidRPr="007B111D">
        <w:rPr>
          <w:rFonts w:cstheme="minorHAnsi"/>
          <w:b/>
          <w:bCs/>
          <w:szCs w:val="22"/>
        </w:rPr>
        <w:t>мнению</w:t>
      </w:r>
      <w:proofErr w:type="spellEnd"/>
      <w:r w:rsidR="00BF4693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BF4693" w:rsidRPr="007B111D">
        <w:rPr>
          <w:rFonts w:cstheme="minorHAnsi"/>
          <w:b/>
          <w:bCs/>
          <w:szCs w:val="22"/>
        </w:rPr>
        <w:t>должны</w:t>
      </w:r>
      <w:proofErr w:type="spellEnd"/>
      <w:r w:rsidR="00BF469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F4693" w:rsidRPr="007B111D">
        <w:rPr>
          <w:rFonts w:cstheme="minorHAnsi"/>
          <w:b/>
          <w:bCs/>
          <w:szCs w:val="22"/>
        </w:rPr>
        <w:t>поддерживать</w:t>
      </w:r>
      <w:proofErr w:type="spellEnd"/>
      <w:r w:rsidR="00BF469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F4693" w:rsidRPr="007B111D">
        <w:rPr>
          <w:rFonts w:cstheme="minorHAnsi"/>
          <w:b/>
          <w:bCs/>
          <w:szCs w:val="22"/>
        </w:rPr>
        <w:t>местные</w:t>
      </w:r>
      <w:proofErr w:type="spellEnd"/>
      <w:r w:rsidR="00BF469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F4693" w:rsidRPr="007B111D">
        <w:rPr>
          <w:rFonts w:cstheme="minorHAnsi"/>
          <w:b/>
          <w:bCs/>
          <w:szCs w:val="22"/>
        </w:rPr>
        <w:t>органы</w:t>
      </w:r>
      <w:proofErr w:type="spellEnd"/>
      <w:r w:rsidR="00BF469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F4693" w:rsidRPr="007B111D">
        <w:rPr>
          <w:rFonts w:cstheme="minorHAnsi"/>
          <w:b/>
          <w:bCs/>
          <w:szCs w:val="22"/>
        </w:rPr>
        <w:t>власти</w:t>
      </w:r>
      <w:proofErr w:type="spellEnd"/>
      <w:r w:rsidR="00BF4693" w:rsidRPr="007B111D">
        <w:rPr>
          <w:rFonts w:cstheme="minorHAnsi"/>
          <w:b/>
          <w:bCs/>
          <w:szCs w:val="22"/>
        </w:rPr>
        <w:t xml:space="preserve"> и </w:t>
      </w:r>
      <w:proofErr w:type="spellStart"/>
      <w:r w:rsidR="00BF4693" w:rsidRPr="007B111D">
        <w:rPr>
          <w:rFonts w:cstheme="minorHAnsi"/>
          <w:b/>
          <w:bCs/>
          <w:szCs w:val="22"/>
        </w:rPr>
        <w:t>государство</w:t>
      </w:r>
      <w:proofErr w:type="spellEnd"/>
      <w:r w:rsidR="00BF469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F4693" w:rsidRPr="007B111D">
        <w:rPr>
          <w:rFonts w:cstheme="minorHAnsi"/>
          <w:b/>
          <w:bCs/>
          <w:szCs w:val="22"/>
        </w:rPr>
        <w:t>для</w:t>
      </w:r>
      <w:proofErr w:type="spellEnd"/>
      <w:r w:rsidR="00BF469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F4693" w:rsidRPr="007B111D">
        <w:rPr>
          <w:rFonts w:cstheme="minorHAnsi"/>
          <w:b/>
          <w:bCs/>
          <w:szCs w:val="22"/>
        </w:rPr>
        <w:t>улучшения</w:t>
      </w:r>
      <w:proofErr w:type="spellEnd"/>
      <w:r w:rsidR="00BF469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F4693" w:rsidRPr="007B111D">
        <w:rPr>
          <w:rFonts w:cstheme="minorHAnsi"/>
          <w:b/>
          <w:bCs/>
          <w:szCs w:val="22"/>
        </w:rPr>
        <w:t>организации</w:t>
      </w:r>
      <w:proofErr w:type="spellEnd"/>
      <w:r w:rsidR="00BF469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F4693" w:rsidRPr="007B111D">
        <w:rPr>
          <w:rFonts w:cstheme="minorHAnsi"/>
          <w:b/>
          <w:bCs/>
          <w:szCs w:val="22"/>
        </w:rPr>
        <w:t>передвижения</w:t>
      </w:r>
      <w:proofErr w:type="spellEnd"/>
      <w:r w:rsidR="00BF469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F4693" w:rsidRPr="007B111D">
        <w:rPr>
          <w:rFonts w:cstheme="minorHAnsi"/>
          <w:b/>
          <w:bCs/>
          <w:szCs w:val="22"/>
        </w:rPr>
        <w:t>жителей</w:t>
      </w:r>
      <w:proofErr w:type="spellEnd"/>
      <w:r w:rsidR="00BF4693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BF4693" w:rsidRPr="007B111D">
        <w:rPr>
          <w:rFonts w:cstheme="minorHAnsi"/>
          <w:b/>
          <w:bCs/>
          <w:szCs w:val="22"/>
        </w:rPr>
        <w:t>Вашем</w:t>
      </w:r>
      <w:proofErr w:type="spellEnd"/>
      <w:r w:rsidR="00BF469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F4693" w:rsidRPr="007B111D">
        <w:rPr>
          <w:rFonts w:cstheme="minorHAnsi"/>
          <w:b/>
          <w:bCs/>
          <w:szCs w:val="22"/>
        </w:rPr>
        <w:t>районе</w:t>
      </w:r>
      <w:proofErr w:type="spellEnd"/>
      <w:r w:rsidR="00BF4693" w:rsidRPr="007B111D">
        <w:rPr>
          <w:rFonts w:cstheme="minorHAnsi"/>
          <w:b/>
          <w:bCs/>
          <w:szCs w:val="22"/>
        </w:rPr>
        <w:t>?</w:t>
      </w:r>
      <w:r w:rsidR="12ACCA36" w:rsidRPr="007B111D">
        <w:rPr>
          <w:rFonts w:cstheme="minorHAnsi"/>
          <w:b/>
          <w:bCs/>
          <w:szCs w:val="22"/>
        </w:rPr>
        <w:t xml:space="preserve">  </w:t>
      </w:r>
    </w:p>
    <w:p w14:paraId="2319A239" w14:textId="2A222BBC" w:rsidR="00BF4693" w:rsidRPr="007B111D" w:rsidRDefault="00BF4693" w:rsidP="007B111D">
      <w:pPr>
        <w:pStyle w:val="NormalWeb"/>
        <w:numPr>
          <w:ilvl w:val="0"/>
          <w:numId w:val="35"/>
        </w:numPr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Скорее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передвижение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пешком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и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на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велосипеде</w:t>
      </w:r>
      <w:proofErr w:type="spellEnd"/>
    </w:p>
    <w:p w14:paraId="29711FC1" w14:textId="2CECF208" w:rsidR="00BF4693" w:rsidRPr="007B111D" w:rsidRDefault="00BF4693" w:rsidP="007B111D">
      <w:pPr>
        <w:pStyle w:val="NormalWeb"/>
        <w:numPr>
          <w:ilvl w:val="0"/>
          <w:numId w:val="35"/>
        </w:numPr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Скорее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использование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общественного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транспорта</w:t>
      </w:r>
      <w:proofErr w:type="spellEnd"/>
    </w:p>
    <w:p w14:paraId="73DBE7AE" w14:textId="190DF6BF" w:rsidR="00BF4693" w:rsidRPr="007B111D" w:rsidRDefault="00BF4693" w:rsidP="007B111D">
      <w:pPr>
        <w:pStyle w:val="NormalWeb"/>
        <w:numPr>
          <w:ilvl w:val="0"/>
          <w:numId w:val="35"/>
        </w:numPr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Скорее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использование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легковых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автомобилей</w:t>
      </w:r>
      <w:proofErr w:type="spellEnd"/>
    </w:p>
    <w:p w14:paraId="57F93161" w14:textId="77777777" w:rsidR="007B111D" w:rsidRDefault="00BF4693" w:rsidP="007B111D">
      <w:pPr>
        <w:pStyle w:val="NormalWeb"/>
        <w:numPr>
          <w:ilvl w:val="0"/>
          <w:numId w:val="35"/>
        </w:numPr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Комбинирование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различных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способов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передвижения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и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сбалансированное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распределение</w:t>
      </w:r>
      <w:proofErr w:type="spellEnd"/>
    </w:p>
    <w:p w14:paraId="512C3822" w14:textId="592C92B4" w:rsidR="00B27EEC" w:rsidRPr="007B111D" w:rsidRDefault="007B111D" w:rsidP="007B111D">
      <w:pPr>
        <w:pStyle w:val="NormalWeb"/>
        <w:spacing w:before="0" w:beforeAutospacing="0" w:after="0" w:afterAutospacing="0"/>
        <w:ind w:left="36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99. </w:t>
      </w:r>
      <w:proofErr w:type="spellStart"/>
      <w:r w:rsidR="00BF4693"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Затрудняюсь</w:t>
      </w:r>
      <w:proofErr w:type="spellEnd"/>
      <w:r w:rsidR="00BF4693"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="00BF4693"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ответить</w:t>
      </w:r>
      <w:proofErr w:type="spellEnd"/>
    </w:p>
    <w:p w14:paraId="52369A14" w14:textId="0DD44162" w:rsidR="546EEE59" w:rsidRPr="007B111D" w:rsidRDefault="546EEE59" w:rsidP="007B111D">
      <w:pPr>
        <w:pStyle w:val="NoSpacing"/>
        <w:rPr>
          <w:rFonts w:cstheme="minorHAnsi"/>
          <w:i/>
          <w:iCs/>
          <w:szCs w:val="22"/>
        </w:rPr>
      </w:pPr>
    </w:p>
    <w:p w14:paraId="4496EE60" w14:textId="30DF430E" w:rsidR="00476C48" w:rsidRPr="00BC4506" w:rsidRDefault="00D75618" w:rsidP="00BC4506">
      <w:pPr>
        <w:pStyle w:val="Heading1"/>
      </w:pPr>
      <w:bookmarkStart w:id="7" w:name="_AUTO_KASUTAMINE"/>
      <w:bookmarkEnd w:id="7"/>
      <w:r w:rsidRPr="007B111D">
        <w:br w:type="page"/>
      </w:r>
      <w:bookmarkStart w:id="8" w:name="_Ref205194193"/>
      <w:r w:rsidR="00A75739" w:rsidRPr="00BC4506">
        <w:t>ИСПОЛЬЗОВАНИЕ ЛЕГКОВОГО АВТОМОБИЛЯ</w:t>
      </w:r>
      <w:bookmarkEnd w:id="8"/>
    </w:p>
    <w:p w14:paraId="13619206" w14:textId="77777777" w:rsidR="002765D5" w:rsidRPr="007B111D" w:rsidRDefault="002765D5" w:rsidP="007B111D">
      <w:pPr>
        <w:pStyle w:val="NoSpacing"/>
        <w:rPr>
          <w:rFonts w:cstheme="minorHAnsi"/>
          <w:i/>
          <w:iCs/>
          <w:szCs w:val="22"/>
        </w:rPr>
      </w:pPr>
    </w:p>
    <w:p w14:paraId="1976F7A4" w14:textId="3233ED66" w:rsidR="00DF512E" w:rsidRPr="007B111D" w:rsidRDefault="34614398" w:rsidP="007B111D">
      <w:pPr>
        <w:pStyle w:val="NoSpacing"/>
        <w:rPr>
          <w:rFonts w:cstheme="minorHAnsi"/>
          <w:b/>
          <w:bCs/>
          <w:szCs w:val="22"/>
        </w:rPr>
      </w:pPr>
      <w:r w:rsidRPr="007B111D">
        <w:rPr>
          <w:rFonts w:cstheme="minorHAnsi"/>
          <w:i/>
          <w:iCs/>
          <w:szCs w:val="22"/>
        </w:rPr>
        <w:t xml:space="preserve">F: A3 = </w:t>
      </w:r>
      <w:r w:rsidR="00023B2F" w:rsidRPr="007B111D">
        <w:rPr>
          <w:rFonts w:cstheme="minorHAnsi"/>
          <w:i/>
          <w:iCs/>
          <w:szCs w:val="22"/>
        </w:rPr>
        <w:t>4-6</w:t>
      </w:r>
      <w:r w:rsidRPr="007B111D">
        <w:rPr>
          <w:rFonts w:cstheme="minorHAnsi"/>
          <w:i/>
          <w:iCs/>
          <w:szCs w:val="22"/>
        </w:rPr>
        <w:t xml:space="preserve"> &gt; 0</w:t>
      </w:r>
      <w:r w:rsidRPr="007B111D">
        <w:rPr>
          <w:rFonts w:cstheme="minorHAnsi"/>
          <w:b/>
          <w:bCs/>
          <w:i/>
          <w:iCs/>
          <w:szCs w:val="22"/>
        </w:rPr>
        <w:t xml:space="preserve"> </w:t>
      </w:r>
      <w:r w:rsidR="33EDCEE2" w:rsidRPr="007B111D">
        <w:rPr>
          <w:rFonts w:cstheme="minorHAnsi"/>
          <w:i/>
          <w:iCs/>
          <w:szCs w:val="22"/>
        </w:rPr>
        <w:t>(</w:t>
      </w:r>
      <w:r w:rsidR="34FFBD2B" w:rsidRPr="007B111D">
        <w:rPr>
          <w:rFonts w:cstheme="minorHAnsi"/>
          <w:i/>
          <w:iCs/>
          <w:szCs w:val="22"/>
        </w:rPr>
        <w:t>k</w:t>
      </w:r>
      <w:r w:rsidRPr="007B111D">
        <w:rPr>
          <w:rFonts w:cstheme="minorHAnsi"/>
          <w:i/>
          <w:iCs/>
          <w:szCs w:val="22"/>
        </w:rPr>
        <w:t xml:space="preserve">asutuses on </w:t>
      </w:r>
      <w:r w:rsidR="00023B2F" w:rsidRPr="007B111D">
        <w:rPr>
          <w:rFonts w:cstheme="minorHAnsi"/>
          <w:i/>
          <w:iCs/>
          <w:szCs w:val="22"/>
        </w:rPr>
        <w:t>mootorratas, mopeed, sõiduauto</w:t>
      </w:r>
      <w:r w:rsidRPr="007B111D">
        <w:rPr>
          <w:rFonts w:cstheme="minorHAnsi"/>
          <w:i/>
          <w:iCs/>
          <w:szCs w:val="22"/>
        </w:rPr>
        <w:t xml:space="preserve"> või kaubik</w:t>
      </w:r>
      <w:r w:rsidR="33EDCEE2" w:rsidRPr="007B111D">
        <w:rPr>
          <w:rFonts w:cstheme="minorHAnsi"/>
          <w:i/>
          <w:iCs/>
          <w:szCs w:val="22"/>
        </w:rPr>
        <w:t>)</w:t>
      </w:r>
      <w:r w:rsidR="596817A6" w:rsidRPr="007B111D">
        <w:rPr>
          <w:rFonts w:cstheme="minorHAnsi"/>
          <w:szCs w:val="22"/>
        </w:rPr>
        <w:br/>
      </w:r>
      <w:r w:rsidR="32AE6DD8" w:rsidRPr="007B111D">
        <w:rPr>
          <w:rFonts w:cstheme="minorHAnsi"/>
          <w:b/>
          <w:bCs/>
          <w:szCs w:val="22"/>
        </w:rPr>
        <w:t>B1</w:t>
      </w:r>
      <w:r w:rsidRPr="007B111D">
        <w:rPr>
          <w:rFonts w:cstheme="minorHAnsi"/>
          <w:b/>
          <w:bCs/>
          <w:szCs w:val="22"/>
        </w:rPr>
        <w:t xml:space="preserve"> (KL12) </w:t>
      </w:r>
      <w:r w:rsidR="596817A6" w:rsidRPr="007B111D">
        <w:rPr>
          <w:rFonts w:cstheme="minorHAnsi"/>
          <w:szCs w:val="22"/>
        </w:rPr>
        <w:tab/>
      </w:r>
      <w:proofErr w:type="spellStart"/>
      <w:r w:rsidR="00A75739" w:rsidRPr="007B111D">
        <w:rPr>
          <w:rFonts w:cstheme="minorHAnsi"/>
          <w:b/>
          <w:bCs/>
          <w:szCs w:val="22"/>
        </w:rPr>
        <w:t>Где</w:t>
      </w:r>
      <w:proofErr w:type="spellEnd"/>
      <w:r w:rsidR="00A75739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cstheme="minorHAnsi"/>
          <w:b/>
          <w:bCs/>
          <w:szCs w:val="22"/>
        </w:rPr>
        <w:t>обычно</w:t>
      </w:r>
      <w:proofErr w:type="spellEnd"/>
      <w:r w:rsidR="00A75739" w:rsidRPr="007B111D">
        <w:rPr>
          <w:rFonts w:cstheme="minorHAnsi"/>
          <w:b/>
          <w:bCs/>
          <w:szCs w:val="22"/>
        </w:rPr>
        <w:t xml:space="preserve"> (</w:t>
      </w:r>
      <w:proofErr w:type="spellStart"/>
      <w:r w:rsidR="00A75739" w:rsidRPr="007B111D">
        <w:rPr>
          <w:rFonts w:cstheme="minorHAnsi"/>
          <w:b/>
          <w:bCs/>
          <w:szCs w:val="22"/>
        </w:rPr>
        <w:t>на</w:t>
      </w:r>
      <w:proofErr w:type="spellEnd"/>
      <w:r w:rsidR="00A75739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cstheme="minorHAnsi"/>
          <w:b/>
          <w:bCs/>
          <w:szCs w:val="22"/>
        </w:rPr>
        <w:t>ночь</w:t>
      </w:r>
      <w:proofErr w:type="spellEnd"/>
      <w:r w:rsidR="00A75739" w:rsidRPr="007B111D">
        <w:rPr>
          <w:rFonts w:cstheme="minorHAnsi"/>
          <w:b/>
          <w:bCs/>
          <w:szCs w:val="22"/>
        </w:rPr>
        <w:t xml:space="preserve">) </w:t>
      </w:r>
      <w:proofErr w:type="spellStart"/>
      <w:r w:rsidR="00FE63E9" w:rsidRPr="007B111D">
        <w:rPr>
          <w:rFonts w:cstheme="minorHAnsi"/>
          <w:b/>
          <w:bCs/>
          <w:szCs w:val="22"/>
        </w:rPr>
        <w:t>при</w:t>
      </w:r>
      <w:r w:rsidR="00A75739" w:rsidRPr="007B111D">
        <w:rPr>
          <w:rFonts w:cstheme="minorHAnsi"/>
          <w:b/>
          <w:bCs/>
          <w:szCs w:val="22"/>
        </w:rPr>
        <w:t>паркованы</w:t>
      </w:r>
      <w:proofErr w:type="spellEnd"/>
      <w:r w:rsidR="00A75739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cstheme="minorHAnsi"/>
          <w:b/>
          <w:bCs/>
          <w:szCs w:val="22"/>
        </w:rPr>
        <w:t>транспортные</w:t>
      </w:r>
      <w:proofErr w:type="spellEnd"/>
      <w:r w:rsidR="00A75739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cstheme="minorHAnsi"/>
          <w:b/>
          <w:bCs/>
          <w:szCs w:val="22"/>
        </w:rPr>
        <w:t>средства</w:t>
      </w:r>
      <w:proofErr w:type="spellEnd"/>
      <w:r w:rsidR="00A75739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cstheme="minorHAnsi"/>
          <w:b/>
          <w:bCs/>
          <w:szCs w:val="22"/>
        </w:rPr>
        <w:t>Вашего</w:t>
      </w:r>
      <w:proofErr w:type="spellEnd"/>
      <w:r w:rsidR="00A75739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cstheme="minorHAnsi"/>
          <w:b/>
          <w:bCs/>
          <w:szCs w:val="22"/>
        </w:rPr>
        <w:t>домохозяйства</w:t>
      </w:r>
      <w:proofErr w:type="spellEnd"/>
      <w:r w:rsidR="00A75739" w:rsidRPr="007B111D">
        <w:rPr>
          <w:rFonts w:cstheme="minorHAnsi"/>
          <w:b/>
          <w:bCs/>
          <w:szCs w:val="22"/>
        </w:rPr>
        <w:t>?</w:t>
      </w:r>
    </w:p>
    <w:p w14:paraId="04070D13" w14:textId="2F4CF5F9" w:rsidR="00DF512E" w:rsidRPr="007B111D" w:rsidRDefault="00A75739" w:rsidP="007B111D">
      <w:pPr>
        <w:pStyle w:val="NoSpacing"/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ОТМЕТЬТЕ ВСЕ ПОДХОДЯЩИЕ ОТВЕТЫ</w:t>
      </w:r>
    </w:p>
    <w:p w14:paraId="26F72127" w14:textId="44BF5C8B" w:rsidR="00FE63E9" w:rsidRPr="007B111D" w:rsidRDefault="00A75739" w:rsidP="007B111D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ru-RU"/>
        </w:rPr>
      </w:pPr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  <w:lang w:val="ru-RU"/>
        </w:rPr>
        <w:t>З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акрытая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придомовая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территория</w:t>
      </w:r>
      <w:proofErr w:type="spellEnd"/>
      <w:r w:rsidR="00FE63E9"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  <w:lang w:val="ru-RU"/>
        </w:rPr>
        <w:t xml:space="preserve">, </w:t>
      </w:r>
      <w:r w:rsidR="00FE63E9" w:rsidRPr="00ED4171">
        <w:rPr>
          <w:rFonts w:asciiTheme="minorHAnsi" w:hAnsiTheme="minorHAnsi" w:cstheme="minorHAnsi"/>
          <w:sz w:val="22"/>
          <w:szCs w:val="22"/>
          <w:lang w:val="ru-RU"/>
        </w:rPr>
        <w:t xml:space="preserve">личное парковочное место (в </w:t>
      </w:r>
      <w:proofErr w:type="gramStart"/>
      <w:r w:rsidR="00FE63E9" w:rsidRPr="00ED4171">
        <w:rPr>
          <w:rFonts w:asciiTheme="minorHAnsi" w:hAnsiTheme="minorHAnsi" w:cstheme="minorHAnsi"/>
          <w:sz w:val="22"/>
          <w:szCs w:val="22"/>
          <w:lang w:val="ru-RU"/>
        </w:rPr>
        <w:t>т.ч.</w:t>
      </w:r>
      <w:proofErr w:type="gramEnd"/>
      <w:r w:rsidR="00FE63E9" w:rsidRPr="00ED4171">
        <w:rPr>
          <w:rFonts w:asciiTheme="minorHAnsi" w:hAnsiTheme="minorHAnsi" w:cstheme="minorHAnsi"/>
          <w:sz w:val="22"/>
          <w:szCs w:val="22"/>
          <w:lang w:val="ru-RU"/>
        </w:rPr>
        <w:t xml:space="preserve"> гараж)</w:t>
      </w:r>
      <w:r w:rsidR="00FE63E9" w:rsidRPr="007B111D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</w:p>
    <w:p w14:paraId="015E3C5E" w14:textId="306285AE" w:rsidR="00A75739" w:rsidRPr="007B111D" w:rsidRDefault="00A75739" w:rsidP="007B111D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Платная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общественная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парковка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или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платное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место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на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улице</w:t>
      </w:r>
      <w:proofErr w:type="spellEnd"/>
    </w:p>
    <w:p w14:paraId="173E8A63" w14:textId="4EAF3F53" w:rsidR="00A75739" w:rsidRPr="007B111D" w:rsidRDefault="00A75739" w:rsidP="007B111D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Бесплатная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общественная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парковка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или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улица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(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без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оплаты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)</w:t>
      </w:r>
    </w:p>
    <w:p w14:paraId="22FC495F" w14:textId="08C2DB2B" w:rsidR="00DF512E" w:rsidRPr="007B111D" w:rsidRDefault="00A75739" w:rsidP="007B111D">
      <w:pPr>
        <w:pStyle w:val="NoSpacing"/>
        <w:numPr>
          <w:ilvl w:val="0"/>
          <w:numId w:val="9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В другом месте</w:t>
      </w:r>
    </w:p>
    <w:p w14:paraId="285DF252" w14:textId="77777777" w:rsidR="00DF512E" w:rsidRPr="007B111D" w:rsidRDefault="00DF512E" w:rsidP="007B111D">
      <w:pPr>
        <w:pStyle w:val="NoSpacing"/>
        <w:rPr>
          <w:rFonts w:cstheme="minorHAnsi"/>
          <w:i/>
          <w:iCs/>
          <w:szCs w:val="22"/>
        </w:rPr>
      </w:pPr>
    </w:p>
    <w:p w14:paraId="3E3B052E" w14:textId="77777777" w:rsidR="00464A2F" w:rsidRPr="007B111D" w:rsidRDefault="00464A2F" w:rsidP="007B111D">
      <w:pPr>
        <w:pStyle w:val="NoSpacing"/>
        <w:rPr>
          <w:rFonts w:eastAsia="Arial" w:cstheme="minorHAnsi"/>
          <w:i/>
          <w:iCs/>
          <w:szCs w:val="22"/>
        </w:rPr>
      </w:pPr>
      <w:r w:rsidRPr="007B111D">
        <w:rPr>
          <w:rFonts w:eastAsia="Arial" w:cstheme="minorHAnsi"/>
          <w:i/>
          <w:iCs/>
          <w:szCs w:val="22"/>
        </w:rPr>
        <w:t xml:space="preserve">F: A5 = 6, 7 (peamiselt liigub isikliku või ametialase autoga või kaubikuga) </w:t>
      </w:r>
    </w:p>
    <w:p w14:paraId="44BCD9E9" w14:textId="04DA5BCE" w:rsidR="6C3E9553" w:rsidRPr="007B111D" w:rsidRDefault="6C3E9553" w:rsidP="007B111D">
      <w:pPr>
        <w:pStyle w:val="NoSpacing"/>
        <w:ind w:left="1440" w:hanging="1440"/>
        <w:rPr>
          <w:rFonts w:eastAsia="Arial" w:cstheme="minorHAnsi"/>
          <w:b/>
          <w:bCs/>
          <w:szCs w:val="22"/>
        </w:rPr>
      </w:pPr>
      <w:r w:rsidRPr="007B111D">
        <w:rPr>
          <w:rFonts w:eastAsia="Arial" w:cstheme="minorHAnsi"/>
          <w:b/>
          <w:bCs/>
          <w:szCs w:val="22"/>
        </w:rPr>
        <w:t>B2 (V223)</w:t>
      </w:r>
      <w:r w:rsidRPr="007B111D">
        <w:rPr>
          <w:rFonts w:cstheme="minorHAnsi"/>
          <w:szCs w:val="22"/>
        </w:rPr>
        <w:tab/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Какой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возраст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у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легкового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автомобиля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или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</w:t>
      </w:r>
      <w:r w:rsidR="00555445" w:rsidRPr="007B111D">
        <w:rPr>
          <w:rFonts w:eastAsia="Arial" w:cstheme="minorHAnsi"/>
          <w:b/>
          <w:bCs/>
          <w:szCs w:val="22"/>
          <w:lang w:val="ru-RU"/>
        </w:rPr>
        <w:t>микроавтобуса /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фургона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,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которым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Вы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в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основном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пользуетесь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как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водитель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>?</w:t>
      </w:r>
    </w:p>
    <w:p w14:paraId="5FB9B192" w14:textId="1DA43CB8" w:rsidR="00A75739" w:rsidRPr="007B111D" w:rsidRDefault="00A75739" w:rsidP="007B111D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До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5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лет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(с 2020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года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и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позже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)</w:t>
      </w:r>
    </w:p>
    <w:p w14:paraId="71DE0CF8" w14:textId="77E6AAAE" w:rsidR="00A75739" w:rsidRPr="007B111D" w:rsidRDefault="00A75739" w:rsidP="007B111D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6–10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лет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(2015–2019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годы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)</w:t>
      </w:r>
    </w:p>
    <w:p w14:paraId="6EA48B9D" w14:textId="672EC587" w:rsidR="00A75739" w:rsidRPr="007B111D" w:rsidRDefault="00A75739" w:rsidP="007B111D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11–20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лет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(2005–2014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годы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)</w:t>
      </w:r>
    </w:p>
    <w:p w14:paraId="398CFA1A" w14:textId="085CB0AD" w:rsidR="00A75739" w:rsidRPr="007B111D" w:rsidRDefault="00A75739" w:rsidP="007B111D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Старше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20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лет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(2004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год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и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ранее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)</w:t>
      </w:r>
    </w:p>
    <w:p w14:paraId="52DCD786" w14:textId="0D885544" w:rsidR="6C3E9553" w:rsidRPr="007B111D" w:rsidRDefault="00A75739" w:rsidP="007B111D">
      <w:pPr>
        <w:pStyle w:val="NoSpacing"/>
        <w:numPr>
          <w:ilvl w:val="0"/>
          <w:numId w:val="5"/>
        </w:numPr>
        <w:rPr>
          <w:rFonts w:eastAsia="Arial" w:cstheme="minorHAnsi"/>
          <w:szCs w:val="22"/>
        </w:rPr>
      </w:pPr>
      <w:r w:rsidRPr="007B111D">
        <w:rPr>
          <w:rFonts w:eastAsia="Arial" w:cstheme="minorHAnsi"/>
          <w:szCs w:val="22"/>
          <w:lang w:val="ru-RU"/>
        </w:rPr>
        <w:t>Затрудняюсь ответить</w:t>
      </w:r>
    </w:p>
    <w:p w14:paraId="7569280D" w14:textId="0B603480" w:rsidR="6C3E9553" w:rsidRPr="007B111D" w:rsidRDefault="6C3E9553" w:rsidP="007B111D">
      <w:pPr>
        <w:pStyle w:val="NoSpacing"/>
        <w:ind w:left="1440" w:hanging="1440"/>
        <w:rPr>
          <w:rFonts w:eastAsia="Arial" w:cstheme="minorHAnsi"/>
          <w:b/>
          <w:bCs/>
          <w:szCs w:val="22"/>
        </w:rPr>
      </w:pPr>
      <w:r w:rsidRPr="007B111D">
        <w:rPr>
          <w:rFonts w:eastAsia="Arial" w:cstheme="minorHAnsi"/>
          <w:b/>
          <w:bCs/>
          <w:szCs w:val="22"/>
        </w:rPr>
        <w:t xml:space="preserve"> </w:t>
      </w:r>
    </w:p>
    <w:p w14:paraId="0A5DF18A" w14:textId="77777777" w:rsidR="00464A2F" w:rsidRPr="007B111D" w:rsidRDefault="00464A2F" w:rsidP="007B111D">
      <w:pPr>
        <w:pStyle w:val="NoSpacing"/>
        <w:rPr>
          <w:rFonts w:eastAsia="Arial" w:cstheme="minorHAnsi"/>
          <w:i/>
          <w:iCs/>
          <w:szCs w:val="22"/>
        </w:rPr>
      </w:pPr>
      <w:r w:rsidRPr="007B111D">
        <w:rPr>
          <w:rFonts w:eastAsia="Arial" w:cstheme="minorHAnsi"/>
          <w:i/>
          <w:iCs/>
          <w:szCs w:val="22"/>
        </w:rPr>
        <w:t xml:space="preserve">F: A5 = 6, 7 (peamiselt liigub isikliku või ametialase autoga või kaubikuga) </w:t>
      </w:r>
    </w:p>
    <w:p w14:paraId="5859AE3D" w14:textId="2A34AA21" w:rsidR="6C3E9553" w:rsidRPr="007B111D" w:rsidRDefault="6C3E9553" w:rsidP="007B111D">
      <w:pPr>
        <w:pStyle w:val="NoSpacing"/>
        <w:ind w:left="1440" w:hanging="1440"/>
        <w:rPr>
          <w:rFonts w:eastAsia="Arial" w:cstheme="minorHAnsi"/>
          <w:b/>
          <w:bCs/>
          <w:szCs w:val="22"/>
        </w:rPr>
      </w:pPr>
      <w:r w:rsidRPr="007B111D">
        <w:rPr>
          <w:rFonts w:eastAsia="Arial" w:cstheme="minorHAnsi"/>
          <w:b/>
          <w:bCs/>
          <w:szCs w:val="22"/>
        </w:rPr>
        <w:t>B</w:t>
      </w:r>
      <w:r w:rsidR="00A16DF5" w:rsidRPr="007B111D">
        <w:rPr>
          <w:rFonts w:eastAsia="Arial" w:cstheme="minorHAnsi"/>
          <w:b/>
          <w:bCs/>
          <w:szCs w:val="22"/>
        </w:rPr>
        <w:t>3</w:t>
      </w:r>
      <w:r w:rsidR="1A4DEEDC" w:rsidRPr="007B111D">
        <w:rPr>
          <w:rFonts w:eastAsia="Arial" w:cstheme="minorHAnsi"/>
          <w:b/>
          <w:bCs/>
          <w:szCs w:val="22"/>
        </w:rPr>
        <w:t xml:space="preserve"> (V224)</w:t>
      </w:r>
      <w:r w:rsidRPr="007B111D">
        <w:rPr>
          <w:rFonts w:cstheme="minorHAnsi"/>
          <w:szCs w:val="22"/>
        </w:rPr>
        <w:tab/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На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каком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виде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топлива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работает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легковой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автомобиль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или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</w:t>
      </w:r>
      <w:r w:rsidR="00555445" w:rsidRPr="007B111D">
        <w:rPr>
          <w:rFonts w:eastAsia="Arial" w:cstheme="minorHAnsi"/>
          <w:b/>
          <w:bCs/>
          <w:szCs w:val="22"/>
          <w:lang w:val="ru-RU"/>
        </w:rPr>
        <w:t xml:space="preserve">микроавтобус/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фургон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,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которым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Вы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в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основном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пользуетесь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как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 xml:space="preserve"> </w:t>
      </w:r>
      <w:proofErr w:type="spellStart"/>
      <w:r w:rsidR="00A75739" w:rsidRPr="007B111D">
        <w:rPr>
          <w:rFonts w:eastAsia="Arial" w:cstheme="minorHAnsi"/>
          <w:b/>
          <w:bCs/>
          <w:szCs w:val="22"/>
        </w:rPr>
        <w:t>водитель</w:t>
      </w:r>
      <w:proofErr w:type="spellEnd"/>
      <w:r w:rsidR="00A75739" w:rsidRPr="007B111D">
        <w:rPr>
          <w:rFonts w:eastAsia="Arial" w:cstheme="minorHAnsi"/>
          <w:b/>
          <w:bCs/>
          <w:szCs w:val="22"/>
        </w:rPr>
        <w:t>?</w:t>
      </w:r>
    </w:p>
    <w:p w14:paraId="02266CB4" w14:textId="3A14A240" w:rsidR="00A75739" w:rsidRPr="007B111D" w:rsidRDefault="00A75739" w:rsidP="007B111D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Бензин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,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дизель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(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включая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не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подзаряжаемые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гибриды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)</w:t>
      </w:r>
    </w:p>
    <w:p w14:paraId="1724EA38" w14:textId="04647722" w:rsidR="00A75739" w:rsidRPr="007B111D" w:rsidRDefault="00A75739" w:rsidP="007B111D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Бензин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,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дизель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и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электричество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(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подзаряжаемые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гибриды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)</w:t>
      </w:r>
    </w:p>
    <w:p w14:paraId="7E3A1BFE" w14:textId="1D3B1345" w:rsidR="00A75739" w:rsidRPr="007B111D" w:rsidRDefault="00A75739" w:rsidP="007B111D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Бензин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и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другое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(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сжатый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природный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газ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— CNG,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сжиженный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нефтяной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газ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— LPG)</w:t>
      </w:r>
    </w:p>
    <w:p w14:paraId="1650D237" w14:textId="7E5EEF37" w:rsidR="00A75739" w:rsidRPr="007B111D" w:rsidRDefault="00A75739" w:rsidP="007B111D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Сжатый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природный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газ</w:t>
      </w:r>
      <w:proofErr w:type="spellEnd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(CNG)</w:t>
      </w:r>
    </w:p>
    <w:p w14:paraId="359D53E2" w14:textId="1B0C172E" w:rsidR="00A75739" w:rsidRPr="007B111D" w:rsidRDefault="00A75739" w:rsidP="007B111D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7B111D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Электричество</w:t>
      </w:r>
      <w:proofErr w:type="spellEnd"/>
    </w:p>
    <w:p w14:paraId="0504A491" w14:textId="31D1A2D9" w:rsidR="6C3E9553" w:rsidRPr="007B111D" w:rsidRDefault="00A75739" w:rsidP="007B111D">
      <w:pPr>
        <w:pStyle w:val="NoSpacing"/>
        <w:numPr>
          <w:ilvl w:val="0"/>
          <w:numId w:val="4"/>
        </w:numPr>
        <w:rPr>
          <w:rFonts w:eastAsia="Arial" w:cstheme="minorHAnsi"/>
          <w:szCs w:val="22"/>
        </w:rPr>
      </w:pPr>
      <w:r w:rsidRPr="007B111D">
        <w:rPr>
          <w:rFonts w:eastAsia="Arial" w:cstheme="minorHAnsi"/>
          <w:szCs w:val="22"/>
          <w:lang w:val="ru-RU"/>
        </w:rPr>
        <w:t>Затрудняюсь ответить</w:t>
      </w:r>
    </w:p>
    <w:p w14:paraId="50C1E8B2" w14:textId="77777777" w:rsidR="00476C48" w:rsidRPr="007B111D" w:rsidRDefault="00476C48" w:rsidP="007B111D">
      <w:pPr>
        <w:pStyle w:val="NoSpacing"/>
        <w:rPr>
          <w:rFonts w:cstheme="minorHAnsi"/>
          <w:b/>
          <w:bCs/>
          <w:szCs w:val="22"/>
        </w:rPr>
      </w:pPr>
    </w:p>
    <w:p w14:paraId="41D05D14" w14:textId="7BBDE15B" w:rsidR="006E2063" w:rsidRPr="00ED4171" w:rsidRDefault="00A75739" w:rsidP="00ED4171">
      <w:pPr>
        <w:pStyle w:val="Heading2"/>
      </w:pPr>
      <w:bookmarkStart w:id="9" w:name="_Ref205194195"/>
      <w:proofErr w:type="spellStart"/>
      <w:r w:rsidRPr="00ED4171">
        <w:t>Расходы</w:t>
      </w:r>
      <w:proofErr w:type="spellEnd"/>
      <w:r w:rsidRPr="00ED4171">
        <w:t xml:space="preserve"> </w:t>
      </w:r>
      <w:proofErr w:type="spellStart"/>
      <w:r w:rsidRPr="00ED4171">
        <w:t>на</w:t>
      </w:r>
      <w:proofErr w:type="spellEnd"/>
      <w:r w:rsidRPr="00ED4171">
        <w:t xml:space="preserve"> </w:t>
      </w:r>
      <w:proofErr w:type="spellStart"/>
      <w:r w:rsidRPr="00ED4171">
        <w:t>использование</w:t>
      </w:r>
      <w:proofErr w:type="spellEnd"/>
      <w:r w:rsidRPr="00ED4171">
        <w:t xml:space="preserve"> </w:t>
      </w:r>
      <w:proofErr w:type="spellStart"/>
      <w:r w:rsidRPr="00ED4171">
        <w:t>личного</w:t>
      </w:r>
      <w:proofErr w:type="spellEnd"/>
      <w:r w:rsidRPr="00ED4171">
        <w:t xml:space="preserve"> </w:t>
      </w:r>
      <w:proofErr w:type="spellStart"/>
      <w:r w:rsidRPr="00ED4171">
        <w:t>автомобиля</w:t>
      </w:r>
      <w:proofErr w:type="spellEnd"/>
      <w:r w:rsidRPr="00ED4171">
        <w:t xml:space="preserve"> </w:t>
      </w:r>
      <w:bookmarkEnd w:id="9"/>
    </w:p>
    <w:p w14:paraId="06889BDF" w14:textId="77777777" w:rsidR="006E2063" w:rsidRPr="007B111D" w:rsidRDefault="006E2063" w:rsidP="007B111D">
      <w:pPr>
        <w:pStyle w:val="NoSpacing"/>
        <w:rPr>
          <w:rFonts w:cstheme="minorHAnsi"/>
          <w:b/>
          <w:bCs/>
          <w:szCs w:val="22"/>
        </w:rPr>
      </w:pPr>
    </w:p>
    <w:p w14:paraId="7892C2F4" w14:textId="23320B29" w:rsidR="5FA48A2C" w:rsidRPr="007B111D" w:rsidRDefault="5FA48A2C" w:rsidP="007B111D">
      <w:pPr>
        <w:pStyle w:val="NoSpacing"/>
        <w:rPr>
          <w:rFonts w:eastAsia="Arial" w:cstheme="minorHAnsi"/>
          <w:i/>
          <w:iCs/>
          <w:szCs w:val="22"/>
        </w:rPr>
      </w:pPr>
      <w:r w:rsidRPr="007B111D">
        <w:rPr>
          <w:rFonts w:eastAsia="Arial" w:cstheme="minorHAnsi"/>
          <w:i/>
          <w:iCs/>
          <w:szCs w:val="22"/>
        </w:rPr>
        <w:t xml:space="preserve">F: A5 = </w:t>
      </w:r>
      <w:r w:rsidR="00464A2F" w:rsidRPr="007B111D">
        <w:rPr>
          <w:rFonts w:eastAsia="Arial" w:cstheme="minorHAnsi"/>
          <w:i/>
          <w:iCs/>
          <w:szCs w:val="22"/>
        </w:rPr>
        <w:t>6</w:t>
      </w:r>
      <w:r w:rsidRPr="007B111D">
        <w:rPr>
          <w:rFonts w:eastAsia="Arial" w:cstheme="minorHAnsi"/>
          <w:i/>
          <w:iCs/>
          <w:szCs w:val="22"/>
        </w:rPr>
        <w:t xml:space="preserve"> (peamiselt liigub </w:t>
      </w:r>
      <w:r w:rsidRPr="007B111D">
        <w:rPr>
          <w:rFonts w:eastAsia="Arial" w:cstheme="minorHAnsi"/>
          <w:i/>
          <w:iCs/>
          <w:szCs w:val="22"/>
          <w:u w:val="single"/>
        </w:rPr>
        <w:t>isikliku</w:t>
      </w:r>
      <w:r w:rsidRPr="007B111D">
        <w:rPr>
          <w:rFonts w:eastAsia="Arial" w:cstheme="minorHAnsi"/>
          <w:i/>
          <w:iCs/>
          <w:szCs w:val="22"/>
        </w:rPr>
        <w:t xml:space="preserve"> autoga või kaubikuga)</w:t>
      </w:r>
    </w:p>
    <w:p w14:paraId="0F53293D" w14:textId="77777777" w:rsidR="007B111D" w:rsidRDefault="7C48E939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B</w:t>
      </w:r>
      <w:r w:rsidR="00A16DF5" w:rsidRPr="007B111D">
        <w:rPr>
          <w:rFonts w:cstheme="minorHAnsi"/>
          <w:b/>
          <w:bCs/>
          <w:szCs w:val="22"/>
        </w:rPr>
        <w:t>4</w:t>
      </w:r>
      <w:r w:rsidR="10E288AB" w:rsidRPr="007B111D">
        <w:rPr>
          <w:rFonts w:cstheme="minorHAnsi"/>
          <w:b/>
          <w:bCs/>
          <w:szCs w:val="22"/>
        </w:rPr>
        <w:t xml:space="preserve"> (KL9</w:t>
      </w:r>
      <w:r w:rsidR="55AE0DA7" w:rsidRPr="007B111D">
        <w:rPr>
          <w:rFonts w:cstheme="minorHAnsi"/>
          <w:b/>
          <w:bCs/>
          <w:szCs w:val="22"/>
        </w:rPr>
        <w:t>C</w:t>
      </w:r>
      <w:r w:rsidR="10E288AB" w:rsidRPr="007B111D">
        <w:rPr>
          <w:rFonts w:cstheme="minorHAnsi"/>
          <w:b/>
          <w:bCs/>
          <w:szCs w:val="22"/>
        </w:rPr>
        <w:t xml:space="preserve">) </w:t>
      </w:r>
      <w:r w:rsidR="00F0040E" w:rsidRPr="007B111D">
        <w:rPr>
          <w:rFonts w:cstheme="minorHAnsi"/>
          <w:szCs w:val="22"/>
        </w:rPr>
        <w:tab/>
      </w:r>
      <w:proofErr w:type="spellStart"/>
      <w:r w:rsidR="00E93082" w:rsidRPr="007B111D">
        <w:rPr>
          <w:rFonts w:cstheme="minorHAnsi"/>
          <w:b/>
          <w:bCs/>
          <w:szCs w:val="22"/>
        </w:rPr>
        <w:t>Сколько</w:t>
      </w:r>
      <w:proofErr w:type="spellEnd"/>
      <w:r w:rsidR="00E93082" w:rsidRPr="007B111D">
        <w:rPr>
          <w:rFonts w:cstheme="minorHAnsi"/>
          <w:b/>
          <w:bCs/>
          <w:szCs w:val="22"/>
        </w:rPr>
        <w:t xml:space="preserve"> </w:t>
      </w:r>
      <w:r w:rsidR="00555445" w:rsidRPr="007B111D">
        <w:rPr>
          <w:rFonts w:cstheme="minorHAnsi"/>
          <w:b/>
          <w:bCs/>
          <w:szCs w:val="22"/>
          <w:lang w:val="ru-RU"/>
        </w:rPr>
        <w:t xml:space="preserve">всего </w:t>
      </w:r>
      <w:proofErr w:type="spellStart"/>
      <w:r w:rsidR="00E93082" w:rsidRPr="007B111D">
        <w:rPr>
          <w:rFonts w:cstheme="minorHAnsi"/>
          <w:b/>
          <w:bCs/>
          <w:szCs w:val="22"/>
        </w:rPr>
        <w:t>евро</w:t>
      </w:r>
      <w:proofErr w:type="spellEnd"/>
      <w:r w:rsidR="00E9308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3082" w:rsidRPr="007B111D">
        <w:rPr>
          <w:rFonts w:cstheme="minorHAnsi"/>
          <w:b/>
          <w:bCs/>
          <w:szCs w:val="22"/>
        </w:rPr>
        <w:t>тратит</w:t>
      </w:r>
      <w:proofErr w:type="spellEnd"/>
      <w:r w:rsidR="00E9308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3082" w:rsidRPr="007B111D">
        <w:rPr>
          <w:rFonts w:cstheme="minorHAnsi"/>
          <w:b/>
          <w:bCs/>
          <w:szCs w:val="22"/>
        </w:rPr>
        <w:t>Ваш</w:t>
      </w:r>
      <w:proofErr w:type="spellEnd"/>
      <w:r w:rsidR="00555445" w:rsidRPr="007B111D">
        <w:rPr>
          <w:rFonts w:cstheme="minorHAnsi"/>
          <w:b/>
          <w:bCs/>
          <w:szCs w:val="22"/>
          <w:lang w:val="ru-RU"/>
        </w:rPr>
        <w:t>е</w:t>
      </w:r>
      <w:r w:rsidR="00E93082" w:rsidRPr="007B111D">
        <w:rPr>
          <w:rFonts w:cstheme="minorHAnsi"/>
          <w:b/>
          <w:bCs/>
          <w:szCs w:val="22"/>
        </w:rPr>
        <w:t xml:space="preserve"> </w:t>
      </w:r>
      <w:r w:rsidR="00E93082" w:rsidRPr="007B111D">
        <w:rPr>
          <w:rFonts w:cstheme="minorHAnsi"/>
          <w:b/>
          <w:bCs/>
          <w:szCs w:val="22"/>
          <w:lang w:val="ru-RU"/>
        </w:rPr>
        <w:t>домохозяйство</w:t>
      </w:r>
      <w:r w:rsidR="00E9308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3082" w:rsidRPr="007B111D">
        <w:rPr>
          <w:rFonts w:cstheme="minorHAnsi"/>
          <w:b/>
          <w:bCs/>
          <w:szCs w:val="22"/>
        </w:rPr>
        <w:t>на</w:t>
      </w:r>
      <w:proofErr w:type="spellEnd"/>
      <w:r w:rsidR="00E9308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3082" w:rsidRPr="007B111D">
        <w:rPr>
          <w:rFonts w:cstheme="minorHAnsi"/>
          <w:b/>
          <w:bCs/>
          <w:szCs w:val="22"/>
        </w:rPr>
        <w:t>личное</w:t>
      </w:r>
      <w:proofErr w:type="spellEnd"/>
      <w:r w:rsidR="00E9308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3082" w:rsidRPr="007B111D">
        <w:rPr>
          <w:rFonts w:cstheme="minorHAnsi"/>
          <w:b/>
          <w:bCs/>
          <w:szCs w:val="22"/>
        </w:rPr>
        <w:t>использование</w:t>
      </w:r>
      <w:proofErr w:type="spellEnd"/>
      <w:r w:rsidR="00E9308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3082" w:rsidRPr="007B111D">
        <w:rPr>
          <w:rFonts w:cstheme="minorHAnsi"/>
          <w:b/>
          <w:bCs/>
          <w:szCs w:val="22"/>
        </w:rPr>
        <w:t>транспортного</w:t>
      </w:r>
      <w:proofErr w:type="spellEnd"/>
      <w:r w:rsidR="00E9308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3082" w:rsidRPr="007B111D">
        <w:rPr>
          <w:rFonts w:cstheme="minorHAnsi"/>
          <w:b/>
          <w:bCs/>
          <w:szCs w:val="22"/>
        </w:rPr>
        <w:t>средства</w:t>
      </w:r>
      <w:proofErr w:type="spellEnd"/>
      <w:r w:rsidR="00E93082" w:rsidRPr="007B111D">
        <w:rPr>
          <w:rFonts w:cstheme="minorHAnsi"/>
          <w:b/>
          <w:bCs/>
          <w:szCs w:val="22"/>
        </w:rPr>
        <w:t xml:space="preserve"> (</w:t>
      </w:r>
      <w:proofErr w:type="spellStart"/>
      <w:r w:rsidR="00E93082" w:rsidRPr="007B111D">
        <w:rPr>
          <w:rFonts w:cstheme="minorHAnsi"/>
          <w:b/>
          <w:bCs/>
          <w:szCs w:val="22"/>
        </w:rPr>
        <w:t>транспортных</w:t>
      </w:r>
      <w:proofErr w:type="spellEnd"/>
      <w:r w:rsidR="00E9308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E93082" w:rsidRPr="007B111D">
        <w:rPr>
          <w:rFonts w:cstheme="minorHAnsi"/>
          <w:b/>
          <w:bCs/>
          <w:szCs w:val="22"/>
        </w:rPr>
        <w:t>средств</w:t>
      </w:r>
      <w:proofErr w:type="spellEnd"/>
      <w:r w:rsidR="00E93082" w:rsidRPr="007B111D">
        <w:rPr>
          <w:rFonts w:cstheme="minorHAnsi"/>
          <w:b/>
          <w:bCs/>
          <w:szCs w:val="22"/>
        </w:rPr>
        <w:t>)…?</w:t>
      </w:r>
    </w:p>
    <w:p w14:paraId="5CC787E5" w14:textId="456358D1" w:rsidR="00476C48" w:rsidRDefault="00E93082" w:rsidP="007B111D">
      <w:pPr>
        <w:pStyle w:val="NoSpacing"/>
        <w:ind w:left="1440" w:hanging="1440"/>
        <w:rPr>
          <w:rFonts w:cstheme="minorHAnsi"/>
          <w:i/>
          <w:iCs/>
          <w:szCs w:val="22"/>
        </w:rPr>
      </w:pPr>
      <w:proofErr w:type="spellStart"/>
      <w:r w:rsidRPr="007B111D">
        <w:rPr>
          <w:rFonts w:cstheme="minorHAnsi"/>
          <w:i/>
          <w:iCs/>
          <w:szCs w:val="22"/>
        </w:rPr>
        <w:t>Если</w:t>
      </w:r>
      <w:proofErr w:type="spellEnd"/>
      <w:r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Pr="007B111D">
        <w:rPr>
          <w:rFonts w:cstheme="minorHAnsi"/>
          <w:i/>
          <w:iCs/>
          <w:szCs w:val="22"/>
        </w:rPr>
        <w:t>расходов</w:t>
      </w:r>
      <w:proofErr w:type="spellEnd"/>
      <w:r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Pr="007B111D">
        <w:rPr>
          <w:rFonts w:cstheme="minorHAnsi"/>
          <w:i/>
          <w:iCs/>
          <w:szCs w:val="22"/>
        </w:rPr>
        <w:t>нет</w:t>
      </w:r>
      <w:proofErr w:type="spellEnd"/>
      <w:r w:rsidRPr="007B111D">
        <w:rPr>
          <w:rFonts w:cstheme="minorHAnsi"/>
          <w:i/>
          <w:iCs/>
          <w:szCs w:val="22"/>
        </w:rPr>
        <w:t xml:space="preserve">, </w:t>
      </w:r>
      <w:proofErr w:type="spellStart"/>
      <w:r w:rsidRPr="007B111D">
        <w:rPr>
          <w:rFonts w:cstheme="minorHAnsi"/>
          <w:i/>
          <w:iCs/>
          <w:szCs w:val="22"/>
        </w:rPr>
        <w:t>введите</w:t>
      </w:r>
      <w:proofErr w:type="spellEnd"/>
      <w:r w:rsidRPr="007B111D">
        <w:rPr>
          <w:rFonts w:cstheme="minorHAnsi"/>
          <w:i/>
          <w:iCs/>
          <w:szCs w:val="22"/>
        </w:rPr>
        <w:t xml:space="preserve"> 0</w:t>
      </w:r>
    </w:p>
    <w:p w14:paraId="0BBDD1BA" w14:textId="77777777" w:rsidR="007B111D" w:rsidRPr="007B111D" w:rsidRDefault="007B111D" w:rsidP="007B111D">
      <w:pPr>
        <w:pStyle w:val="NoSpacing"/>
        <w:ind w:left="1440" w:hanging="1440"/>
        <w:rPr>
          <w:rFonts w:cstheme="minorHAnsi"/>
          <w:i/>
          <w:iCs/>
          <w:szCs w:val="22"/>
        </w:rPr>
      </w:pPr>
    </w:p>
    <w:tbl>
      <w:tblPr>
        <w:tblStyle w:val="TableGrid"/>
        <w:tblW w:w="9196" w:type="dxa"/>
        <w:tblLook w:val="04A0" w:firstRow="1" w:lastRow="0" w:firstColumn="1" w:lastColumn="0" w:noHBand="0" w:noVBand="1"/>
      </w:tblPr>
      <w:tblGrid>
        <w:gridCol w:w="653"/>
        <w:gridCol w:w="4217"/>
        <w:gridCol w:w="2763"/>
        <w:gridCol w:w="1563"/>
      </w:tblGrid>
      <w:tr w:rsidR="00212882" w:rsidRPr="007B111D" w14:paraId="497284F9" w14:textId="77777777" w:rsidTr="0019229C">
        <w:trPr>
          <w:trHeight w:val="282"/>
        </w:trPr>
        <w:tc>
          <w:tcPr>
            <w:tcW w:w="653" w:type="dxa"/>
          </w:tcPr>
          <w:p w14:paraId="6DB55101" w14:textId="77777777" w:rsidR="00476C48" w:rsidRPr="007B111D" w:rsidRDefault="00476C48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4217" w:type="dxa"/>
          </w:tcPr>
          <w:p w14:paraId="5FF181A8" w14:textId="77777777" w:rsidR="00476C48" w:rsidRPr="007B111D" w:rsidRDefault="00476C48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2763" w:type="dxa"/>
            <w:vAlign w:val="bottom"/>
          </w:tcPr>
          <w:p w14:paraId="4F07F242" w14:textId="736295D8" w:rsidR="00476C48" w:rsidRPr="007B111D" w:rsidRDefault="00E9308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eastAsia="Times New Roman" w:cstheme="minorHAnsi"/>
                <w:szCs w:val="22"/>
                <w:lang w:val="ru-RU"/>
              </w:rPr>
              <w:t xml:space="preserve">Евро </w:t>
            </w:r>
          </w:p>
        </w:tc>
        <w:tc>
          <w:tcPr>
            <w:tcW w:w="1563" w:type="dxa"/>
            <w:vAlign w:val="bottom"/>
          </w:tcPr>
          <w:p w14:paraId="32449B01" w14:textId="77777777" w:rsidR="00E93082" w:rsidRPr="007B111D" w:rsidRDefault="00E93082" w:rsidP="007B111D">
            <w:pPr>
              <w:pStyle w:val="NoSpacing"/>
              <w:rPr>
                <w:rFonts w:eastAsia="Arial" w:cstheme="minorHAnsi"/>
                <w:szCs w:val="22"/>
              </w:rPr>
            </w:pPr>
            <w:r w:rsidRPr="007B111D">
              <w:rPr>
                <w:rFonts w:eastAsia="Arial" w:cstheme="minorHAnsi"/>
                <w:szCs w:val="22"/>
                <w:lang w:val="ru-RU"/>
              </w:rPr>
              <w:t>Затрудняюсь ответить</w:t>
            </w:r>
          </w:p>
          <w:p w14:paraId="7EE59AD9" w14:textId="27563BE5" w:rsidR="00476C48" w:rsidRPr="007B111D" w:rsidRDefault="00476C48" w:rsidP="007B111D">
            <w:pPr>
              <w:pStyle w:val="NoSpacing"/>
              <w:rPr>
                <w:rFonts w:cstheme="minorHAnsi"/>
                <w:szCs w:val="22"/>
              </w:rPr>
            </w:pPr>
          </w:p>
        </w:tc>
      </w:tr>
      <w:tr w:rsidR="0019229C" w:rsidRPr="007B111D" w14:paraId="3DCA384E" w14:textId="77777777" w:rsidTr="0019229C">
        <w:trPr>
          <w:trHeight w:val="238"/>
        </w:trPr>
        <w:tc>
          <w:tcPr>
            <w:tcW w:w="653" w:type="dxa"/>
          </w:tcPr>
          <w:p w14:paraId="49640DF6" w14:textId="77777777" w:rsidR="0019229C" w:rsidRPr="007B111D" w:rsidRDefault="0019229C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 xml:space="preserve">1  </w:t>
            </w:r>
          </w:p>
        </w:tc>
        <w:tc>
          <w:tcPr>
            <w:tcW w:w="4217" w:type="dxa"/>
          </w:tcPr>
          <w:p w14:paraId="1E78777A" w14:textId="735841F2" w:rsidR="0019229C" w:rsidRPr="007B111D" w:rsidRDefault="0019229C" w:rsidP="007B111D">
            <w:pPr>
              <w:pStyle w:val="NoSpacing"/>
              <w:rPr>
                <w:rFonts w:cstheme="minorHAnsi"/>
                <w:b/>
                <w:bCs/>
                <w:szCs w:val="22"/>
              </w:rPr>
            </w:pPr>
            <w:proofErr w:type="spellStart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>На</w:t>
            </w:r>
            <w:proofErr w:type="spellEnd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>топливо</w:t>
            </w:r>
            <w:proofErr w:type="spellEnd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>зарядку</w:t>
            </w:r>
            <w:proofErr w:type="spellEnd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 xml:space="preserve"> в </w:t>
            </w:r>
            <w:proofErr w:type="spellStart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>месяц</w:t>
            </w:r>
            <w:proofErr w:type="spellEnd"/>
          </w:p>
        </w:tc>
        <w:tc>
          <w:tcPr>
            <w:tcW w:w="2763" w:type="dxa"/>
          </w:tcPr>
          <w:p w14:paraId="0E8C4662" w14:textId="77777777" w:rsidR="0019229C" w:rsidRPr="007B111D" w:rsidRDefault="0019229C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563" w:type="dxa"/>
          </w:tcPr>
          <w:p w14:paraId="3674E6E2" w14:textId="77777777" w:rsidR="0019229C" w:rsidRPr="007B111D" w:rsidRDefault="0019229C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19229C" w:rsidRPr="007B111D" w14:paraId="5F162025" w14:textId="77777777" w:rsidTr="0019229C">
        <w:trPr>
          <w:trHeight w:val="238"/>
        </w:trPr>
        <w:tc>
          <w:tcPr>
            <w:tcW w:w="653" w:type="dxa"/>
          </w:tcPr>
          <w:p w14:paraId="11DED7C3" w14:textId="77777777" w:rsidR="0019229C" w:rsidRPr="007B111D" w:rsidRDefault="0019229C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4217" w:type="dxa"/>
          </w:tcPr>
          <w:p w14:paraId="2D081BFF" w14:textId="020C7C72" w:rsidR="0019229C" w:rsidRPr="007B111D" w:rsidRDefault="0019229C" w:rsidP="007B111D">
            <w:pPr>
              <w:pStyle w:val="NoSpacing"/>
              <w:rPr>
                <w:rFonts w:cstheme="minorHAnsi"/>
                <w:b/>
                <w:bCs/>
                <w:szCs w:val="22"/>
              </w:rPr>
            </w:pPr>
            <w:proofErr w:type="spellStart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>На</w:t>
            </w:r>
            <w:proofErr w:type="spellEnd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>парковку</w:t>
            </w:r>
            <w:proofErr w:type="spellEnd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 xml:space="preserve"> в </w:t>
            </w:r>
            <w:proofErr w:type="spellStart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>месяц</w:t>
            </w:r>
            <w:proofErr w:type="spellEnd"/>
          </w:p>
        </w:tc>
        <w:tc>
          <w:tcPr>
            <w:tcW w:w="2763" w:type="dxa"/>
          </w:tcPr>
          <w:p w14:paraId="2B26DC68" w14:textId="77777777" w:rsidR="0019229C" w:rsidRPr="007B111D" w:rsidRDefault="0019229C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563" w:type="dxa"/>
          </w:tcPr>
          <w:p w14:paraId="0CE2424C" w14:textId="77777777" w:rsidR="0019229C" w:rsidRPr="007B111D" w:rsidRDefault="0019229C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19229C" w:rsidRPr="007B111D" w14:paraId="01214A5A" w14:textId="77777777" w:rsidTr="0019229C">
        <w:trPr>
          <w:trHeight w:val="238"/>
        </w:trPr>
        <w:tc>
          <w:tcPr>
            <w:tcW w:w="653" w:type="dxa"/>
          </w:tcPr>
          <w:p w14:paraId="6EDC10AB" w14:textId="77777777" w:rsidR="0019229C" w:rsidRPr="007B111D" w:rsidRDefault="0019229C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4217" w:type="dxa"/>
          </w:tcPr>
          <w:p w14:paraId="0B78592D" w14:textId="3A0109DF" w:rsidR="0019229C" w:rsidRPr="007B111D" w:rsidRDefault="0019229C" w:rsidP="007B111D">
            <w:pPr>
              <w:pStyle w:val="NoSpacing"/>
              <w:rPr>
                <w:rFonts w:cstheme="minorHAnsi"/>
                <w:b/>
                <w:bCs/>
                <w:szCs w:val="22"/>
              </w:rPr>
            </w:pPr>
            <w:proofErr w:type="spellStart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>На</w:t>
            </w:r>
            <w:proofErr w:type="spellEnd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>лизинг</w:t>
            </w:r>
            <w:proofErr w:type="spellEnd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 xml:space="preserve"> в </w:t>
            </w:r>
            <w:proofErr w:type="spellStart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>месяц</w:t>
            </w:r>
            <w:proofErr w:type="spellEnd"/>
          </w:p>
        </w:tc>
        <w:tc>
          <w:tcPr>
            <w:tcW w:w="2763" w:type="dxa"/>
          </w:tcPr>
          <w:p w14:paraId="2301B9F0" w14:textId="77777777" w:rsidR="0019229C" w:rsidRPr="007B111D" w:rsidRDefault="0019229C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563" w:type="dxa"/>
          </w:tcPr>
          <w:p w14:paraId="1446F492" w14:textId="77777777" w:rsidR="0019229C" w:rsidRPr="007B111D" w:rsidRDefault="0019229C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19229C" w:rsidRPr="007B111D" w14:paraId="6C450423" w14:textId="77777777" w:rsidTr="0019229C">
        <w:trPr>
          <w:trHeight w:val="238"/>
        </w:trPr>
        <w:tc>
          <w:tcPr>
            <w:tcW w:w="653" w:type="dxa"/>
          </w:tcPr>
          <w:p w14:paraId="192CB020" w14:textId="2EBCB312" w:rsidR="0019229C" w:rsidRPr="007B111D" w:rsidRDefault="0019229C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4217" w:type="dxa"/>
          </w:tcPr>
          <w:p w14:paraId="626D85A7" w14:textId="5D52CFD5" w:rsidR="0019229C" w:rsidRPr="007B111D" w:rsidRDefault="0019229C" w:rsidP="007B111D">
            <w:pPr>
              <w:pStyle w:val="NoSpacing"/>
              <w:rPr>
                <w:rFonts w:cstheme="minorHAnsi"/>
                <w:b/>
                <w:bCs/>
                <w:szCs w:val="22"/>
              </w:rPr>
            </w:pPr>
            <w:proofErr w:type="spellStart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>На</w:t>
            </w:r>
            <w:proofErr w:type="spellEnd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>обслуживание</w:t>
            </w:r>
            <w:proofErr w:type="spellEnd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 xml:space="preserve"> и </w:t>
            </w:r>
            <w:proofErr w:type="spellStart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>ремонт</w:t>
            </w:r>
            <w:proofErr w:type="spellEnd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 xml:space="preserve"> в </w:t>
            </w:r>
            <w:proofErr w:type="spellStart"/>
            <w:r w:rsidRPr="007B111D">
              <w:rPr>
                <w:rFonts w:cstheme="minorHAnsi"/>
                <w:b/>
                <w:bCs/>
                <w:color w:val="374151"/>
                <w:szCs w:val="22"/>
              </w:rPr>
              <w:t>год</w:t>
            </w:r>
            <w:proofErr w:type="spellEnd"/>
          </w:p>
        </w:tc>
        <w:tc>
          <w:tcPr>
            <w:tcW w:w="2763" w:type="dxa"/>
          </w:tcPr>
          <w:p w14:paraId="1EAD4331" w14:textId="77777777" w:rsidR="0019229C" w:rsidRPr="007B111D" w:rsidRDefault="0019229C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563" w:type="dxa"/>
          </w:tcPr>
          <w:p w14:paraId="77F77B60" w14:textId="61218128" w:rsidR="0019229C" w:rsidRPr="007B111D" w:rsidRDefault="0019229C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</w:tbl>
    <w:p w14:paraId="1C42A4D4" w14:textId="77777777" w:rsidR="00E179CC" w:rsidRPr="007B111D" w:rsidRDefault="00E179CC" w:rsidP="007B111D">
      <w:pPr>
        <w:pStyle w:val="NoSpacing"/>
        <w:rPr>
          <w:rFonts w:cstheme="minorHAnsi"/>
          <w:szCs w:val="22"/>
        </w:rPr>
      </w:pPr>
    </w:p>
    <w:p w14:paraId="2C66C402" w14:textId="77777777" w:rsidR="002765D5" w:rsidRPr="007B111D" w:rsidRDefault="002765D5" w:rsidP="007B111D">
      <w:pPr>
        <w:rPr>
          <w:rFonts w:asciiTheme="minorHAnsi" w:eastAsiaTheme="majorEastAsia" w:hAnsiTheme="minorHAnsi" w:cstheme="minorHAnsi"/>
          <w:sz w:val="22"/>
          <w:szCs w:val="22"/>
        </w:rPr>
      </w:pPr>
      <w:r w:rsidRPr="007B111D">
        <w:rPr>
          <w:rFonts w:asciiTheme="minorHAnsi" w:hAnsiTheme="minorHAnsi" w:cstheme="minorHAnsi"/>
          <w:sz w:val="22"/>
          <w:szCs w:val="22"/>
        </w:rPr>
        <w:br w:type="page"/>
      </w:r>
    </w:p>
    <w:p w14:paraId="2F5F37D1" w14:textId="600E5868" w:rsidR="00B872C1" w:rsidRPr="00ED4171" w:rsidRDefault="0019229C" w:rsidP="00ED4171">
      <w:pPr>
        <w:pStyle w:val="Heading2"/>
      </w:pPr>
      <w:proofErr w:type="spellStart"/>
      <w:r w:rsidRPr="00ED4171">
        <w:t>Работа</w:t>
      </w:r>
      <w:proofErr w:type="spellEnd"/>
      <w:r w:rsidRPr="00ED4171">
        <w:t xml:space="preserve"> и </w:t>
      </w:r>
      <w:proofErr w:type="spellStart"/>
      <w:r w:rsidRPr="00ED4171">
        <w:t>учёба</w:t>
      </w:r>
      <w:proofErr w:type="spellEnd"/>
      <w:r w:rsidRPr="00ED4171">
        <w:t xml:space="preserve">, а </w:t>
      </w:r>
      <w:proofErr w:type="spellStart"/>
      <w:r w:rsidRPr="00ED4171">
        <w:t>также</w:t>
      </w:r>
      <w:proofErr w:type="spellEnd"/>
      <w:r w:rsidRPr="00ED4171">
        <w:t xml:space="preserve"> </w:t>
      </w:r>
      <w:proofErr w:type="spellStart"/>
      <w:r w:rsidRPr="00ED4171">
        <w:t>использование</w:t>
      </w:r>
      <w:proofErr w:type="spellEnd"/>
      <w:r w:rsidRPr="00ED4171">
        <w:t xml:space="preserve"> </w:t>
      </w:r>
      <w:proofErr w:type="spellStart"/>
      <w:r w:rsidRPr="00ED4171">
        <w:t>автомобиля</w:t>
      </w:r>
      <w:proofErr w:type="spellEnd"/>
    </w:p>
    <w:p w14:paraId="72ED21D1" w14:textId="77777777" w:rsidR="00B872C1" w:rsidRPr="007B111D" w:rsidRDefault="00B872C1" w:rsidP="007B111D">
      <w:pPr>
        <w:rPr>
          <w:rFonts w:asciiTheme="minorHAnsi" w:hAnsiTheme="minorHAnsi" w:cstheme="minorHAnsi"/>
          <w:sz w:val="22"/>
          <w:szCs w:val="22"/>
        </w:rPr>
      </w:pPr>
    </w:p>
    <w:p w14:paraId="7AB34B79" w14:textId="6C519CE0" w:rsidR="0092514B" w:rsidRPr="007B111D" w:rsidRDefault="6653C6AD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>F: T</w:t>
      </w:r>
      <w:r w:rsidR="00A16DF5" w:rsidRPr="007B111D">
        <w:rPr>
          <w:rFonts w:cstheme="minorHAnsi"/>
          <w:i/>
          <w:iCs/>
          <w:szCs w:val="22"/>
        </w:rPr>
        <w:t>6</w:t>
      </w:r>
      <w:r w:rsidRPr="007B111D">
        <w:rPr>
          <w:rFonts w:cstheme="minorHAnsi"/>
          <w:i/>
          <w:iCs/>
          <w:szCs w:val="22"/>
        </w:rPr>
        <w:t xml:space="preserve"> = 1-</w:t>
      </w:r>
      <w:r w:rsidR="21DF439D" w:rsidRPr="007B111D">
        <w:rPr>
          <w:rFonts w:cstheme="minorHAnsi"/>
          <w:i/>
          <w:iCs/>
          <w:szCs w:val="22"/>
        </w:rPr>
        <w:t>4</w:t>
      </w:r>
      <w:r w:rsidRPr="007B111D">
        <w:rPr>
          <w:rFonts w:cstheme="minorHAnsi"/>
          <w:i/>
          <w:iCs/>
          <w:szCs w:val="22"/>
        </w:rPr>
        <w:t xml:space="preserve"> (töötab</w:t>
      </w:r>
      <w:r w:rsidR="30D04D7E" w:rsidRPr="007B111D">
        <w:rPr>
          <w:rFonts w:cstheme="minorHAnsi"/>
          <w:i/>
          <w:iCs/>
          <w:szCs w:val="22"/>
        </w:rPr>
        <w:t xml:space="preserve"> </w:t>
      </w:r>
      <w:r w:rsidR="00491073" w:rsidRPr="007B111D">
        <w:rPr>
          <w:rFonts w:cstheme="minorHAnsi"/>
          <w:i/>
          <w:iCs/>
          <w:szCs w:val="22"/>
        </w:rPr>
        <w:t>ja/</w:t>
      </w:r>
      <w:r w:rsidR="30D04D7E" w:rsidRPr="007B111D">
        <w:rPr>
          <w:rFonts w:cstheme="minorHAnsi"/>
          <w:i/>
          <w:iCs/>
          <w:szCs w:val="22"/>
        </w:rPr>
        <w:t>või õpib</w:t>
      </w:r>
      <w:r w:rsidRPr="007B111D">
        <w:rPr>
          <w:rFonts w:cstheme="minorHAnsi"/>
          <w:i/>
          <w:iCs/>
          <w:szCs w:val="22"/>
        </w:rPr>
        <w:t>) &amp;</w:t>
      </w:r>
    </w:p>
    <w:p w14:paraId="21FDEC2A" w14:textId="77777777" w:rsidR="00464A2F" w:rsidRPr="007B111D" w:rsidRDefault="00464A2F" w:rsidP="007B111D">
      <w:pPr>
        <w:pStyle w:val="NoSpacing"/>
        <w:rPr>
          <w:rFonts w:eastAsia="Arial" w:cstheme="minorHAnsi"/>
          <w:i/>
          <w:iCs/>
          <w:szCs w:val="22"/>
        </w:rPr>
      </w:pPr>
      <w:r w:rsidRPr="007B111D">
        <w:rPr>
          <w:rFonts w:eastAsia="Arial" w:cstheme="minorHAnsi"/>
          <w:i/>
          <w:iCs/>
          <w:szCs w:val="22"/>
        </w:rPr>
        <w:t xml:space="preserve">F: A5 = 6, 7 (peamiselt liigub isikliku või ametialase autoga või kaubikuga) </w:t>
      </w:r>
    </w:p>
    <w:p w14:paraId="24F7700C" w14:textId="555FA49E" w:rsidR="00B872C1" w:rsidRPr="007B111D" w:rsidRDefault="68FF4181" w:rsidP="007B111D">
      <w:pPr>
        <w:pStyle w:val="NoSpacing"/>
        <w:ind w:left="1440" w:hanging="1440"/>
        <w:rPr>
          <w:rFonts w:cstheme="minorHAnsi"/>
          <w:i/>
          <w:iCs/>
          <w:szCs w:val="22"/>
        </w:rPr>
      </w:pPr>
      <w:r w:rsidRPr="007B111D">
        <w:rPr>
          <w:rFonts w:cstheme="minorHAnsi"/>
          <w:b/>
          <w:bCs/>
          <w:szCs w:val="22"/>
        </w:rPr>
        <w:t>B</w:t>
      </w:r>
      <w:r w:rsidR="00A16DF5" w:rsidRPr="007B111D">
        <w:rPr>
          <w:rFonts w:cstheme="minorHAnsi"/>
          <w:b/>
          <w:bCs/>
          <w:szCs w:val="22"/>
        </w:rPr>
        <w:t>5</w:t>
      </w:r>
      <w:r w:rsidRPr="007B111D">
        <w:rPr>
          <w:rFonts w:cstheme="minorHAnsi"/>
          <w:b/>
          <w:bCs/>
          <w:szCs w:val="22"/>
        </w:rPr>
        <w:t xml:space="preserve"> (K15)   </w:t>
      </w:r>
      <w:r w:rsidR="00B872C1" w:rsidRPr="007B111D">
        <w:rPr>
          <w:rFonts w:cstheme="minorHAnsi"/>
          <w:szCs w:val="22"/>
        </w:rPr>
        <w:tab/>
      </w:r>
      <w:proofErr w:type="spellStart"/>
      <w:r w:rsidR="0019229C" w:rsidRPr="007B111D">
        <w:rPr>
          <w:rFonts w:cstheme="minorHAnsi"/>
          <w:b/>
          <w:bCs/>
          <w:szCs w:val="22"/>
        </w:rPr>
        <w:t>Когда</w:t>
      </w:r>
      <w:proofErr w:type="spellEnd"/>
      <w:r w:rsidR="0019229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7B111D">
        <w:rPr>
          <w:rFonts w:cstheme="minorHAnsi"/>
          <w:b/>
          <w:bCs/>
          <w:szCs w:val="22"/>
        </w:rPr>
        <w:t>Вы</w:t>
      </w:r>
      <w:proofErr w:type="spellEnd"/>
      <w:r w:rsidR="0019229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7B111D">
        <w:rPr>
          <w:rFonts w:cstheme="minorHAnsi"/>
          <w:b/>
          <w:bCs/>
          <w:szCs w:val="22"/>
        </w:rPr>
        <w:t>начинаете</w:t>
      </w:r>
      <w:proofErr w:type="spellEnd"/>
      <w:r w:rsidR="0019229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7B111D">
        <w:rPr>
          <w:rFonts w:cstheme="minorHAnsi"/>
          <w:b/>
          <w:bCs/>
          <w:szCs w:val="22"/>
        </w:rPr>
        <w:t>поездку</w:t>
      </w:r>
      <w:proofErr w:type="spellEnd"/>
      <w:r w:rsidR="0019229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7B111D">
        <w:rPr>
          <w:rFonts w:cstheme="minorHAnsi"/>
          <w:b/>
          <w:bCs/>
          <w:szCs w:val="22"/>
        </w:rPr>
        <w:t>от</w:t>
      </w:r>
      <w:proofErr w:type="spellEnd"/>
      <w:r w:rsidR="0019229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7B111D">
        <w:rPr>
          <w:rFonts w:cstheme="minorHAnsi"/>
          <w:b/>
          <w:bCs/>
          <w:szCs w:val="22"/>
        </w:rPr>
        <w:t>дома</w:t>
      </w:r>
      <w:proofErr w:type="spellEnd"/>
      <w:r w:rsidR="0019229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7B111D">
        <w:rPr>
          <w:rFonts w:cstheme="minorHAnsi"/>
          <w:b/>
          <w:bCs/>
          <w:szCs w:val="22"/>
        </w:rPr>
        <w:t>на</w:t>
      </w:r>
      <w:proofErr w:type="spellEnd"/>
      <w:r w:rsidR="0019229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7B111D">
        <w:rPr>
          <w:rFonts w:cstheme="minorHAnsi"/>
          <w:b/>
          <w:bCs/>
          <w:szCs w:val="22"/>
        </w:rPr>
        <w:t>работу</w:t>
      </w:r>
      <w:proofErr w:type="spellEnd"/>
      <w:r w:rsidR="0019229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7B111D">
        <w:rPr>
          <w:rFonts w:cstheme="minorHAnsi"/>
          <w:b/>
          <w:bCs/>
          <w:szCs w:val="22"/>
        </w:rPr>
        <w:t>или</w:t>
      </w:r>
      <w:proofErr w:type="spellEnd"/>
      <w:r w:rsidR="0019229C" w:rsidRPr="007B111D">
        <w:rPr>
          <w:rFonts w:cstheme="minorHAnsi"/>
          <w:b/>
          <w:bCs/>
          <w:szCs w:val="22"/>
        </w:rPr>
        <w:t xml:space="preserve"> в </w:t>
      </w:r>
      <w:r w:rsidR="00555445" w:rsidRPr="007B111D">
        <w:rPr>
          <w:rFonts w:cstheme="minorHAnsi"/>
          <w:b/>
          <w:bCs/>
          <w:szCs w:val="22"/>
          <w:lang w:val="ru-RU"/>
        </w:rPr>
        <w:t>учебное заведение</w:t>
      </w:r>
      <w:r w:rsidR="0019229C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19229C" w:rsidRPr="007B111D">
        <w:rPr>
          <w:rFonts w:cstheme="minorHAnsi"/>
          <w:b/>
          <w:bCs/>
          <w:szCs w:val="22"/>
        </w:rPr>
        <w:t>сколько</w:t>
      </w:r>
      <w:proofErr w:type="spellEnd"/>
      <w:r w:rsidR="0019229C" w:rsidRPr="007B111D">
        <w:rPr>
          <w:rFonts w:cstheme="minorHAnsi"/>
          <w:b/>
          <w:bCs/>
          <w:szCs w:val="22"/>
        </w:rPr>
        <w:t xml:space="preserve"> </w:t>
      </w:r>
      <w:r w:rsidR="00FE63E9" w:rsidRPr="00ED4171">
        <w:rPr>
          <w:rFonts w:cstheme="minorHAnsi"/>
          <w:b/>
          <w:bCs/>
          <w:szCs w:val="22"/>
          <w:lang w:val="ru-RU"/>
        </w:rPr>
        <w:t>всего</w:t>
      </w:r>
      <w:r w:rsidR="00FE63E9" w:rsidRPr="007B111D">
        <w:rPr>
          <w:rFonts w:cstheme="minorHAnsi"/>
          <w:b/>
          <w:bCs/>
          <w:szCs w:val="22"/>
          <w:lang w:val="ru-RU"/>
        </w:rPr>
        <w:t xml:space="preserve"> </w:t>
      </w:r>
      <w:proofErr w:type="spellStart"/>
      <w:r w:rsidR="0019229C" w:rsidRPr="007B111D">
        <w:rPr>
          <w:rFonts w:cstheme="minorHAnsi"/>
          <w:b/>
          <w:bCs/>
          <w:szCs w:val="22"/>
        </w:rPr>
        <w:t>людей</w:t>
      </w:r>
      <w:proofErr w:type="spellEnd"/>
      <w:r w:rsidR="0019229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7B111D">
        <w:rPr>
          <w:rFonts w:cstheme="minorHAnsi"/>
          <w:b/>
          <w:bCs/>
          <w:szCs w:val="22"/>
        </w:rPr>
        <w:t>обычно</w:t>
      </w:r>
      <w:proofErr w:type="spellEnd"/>
      <w:r w:rsidR="0019229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7B111D">
        <w:rPr>
          <w:rFonts w:cstheme="minorHAnsi"/>
          <w:b/>
          <w:bCs/>
          <w:szCs w:val="22"/>
        </w:rPr>
        <w:t>находится</w:t>
      </w:r>
      <w:proofErr w:type="spellEnd"/>
      <w:r w:rsidR="0019229C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19229C" w:rsidRPr="007B111D">
        <w:rPr>
          <w:rFonts w:cstheme="minorHAnsi"/>
          <w:b/>
          <w:bCs/>
          <w:szCs w:val="22"/>
        </w:rPr>
        <w:t>автомобиле</w:t>
      </w:r>
      <w:proofErr w:type="spellEnd"/>
      <w:r w:rsidR="00555445" w:rsidRPr="007B111D">
        <w:rPr>
          <w:rFonts w:cstheme="minorHAnsi"/>
          <w:b/>
          <w:bCs/>
          <w:szCs w:val="22"/>
          <w:lang w:val="ru-RU"/>
        </w:rPr>
        <w:t xml:space="preserve"> вместе с Вами</w:t>
      </w:r>
      <w:r w:rsidR="0019229C" w:rsidRPr="007B111D">
        <w:rPr>
          <w:rFonts w:cstheme="minorHAnsi"/>
          <w:b/>
          <w:bCs/>
          <w:szCs w:val="22"/>
        </w:rPr>
        <w:t>?</w:t>
      </w:r>
      <w:r w:rsidR="00555445" w:rsidRPr="007B111D">
        <w:rPr>
          <w:rFonts w:cstheme="minorHAnsi"/>
          <w:b/>
          <w:bCs/>
          <w:szCs w:val="22"/>
          <w:lang w:val="ru-RU"/>
        </w:rPr>
        <w:t xml:space="preserve"> </w:t>
      </w:r>
    </w:p>
    <w:p w14:paraId="43924A82" w14:textId="63D83590" w:rsidR="00B872C1" w:rsidRPr="007B111D" w:rsidRDefault="0019229C" w:rsidP="007B111D">
      <w:pPr>
        <w:pStyle w:val="NoSpacing"/>
        <w:numPr>
          <w:ilvl w:val="0"/>
          <w:numId w:val="12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Один</w:t>
      </w:r>
    </w:p>
    <w:p w14:paraId="5E41485F" w14:textId="035AFE7B" w:rsidR="00B872C1" w:rsidRPr="007B111D" w:rsidRDefault="0019229C" w:rsidP="007B111D">
      <w:pPr>
        <w:pStyle w:val="NoSpacing"/>
        <w:numPr>
          <w:ilvl w:val="0"/>
          <w:numId w:val="12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Два</w:t>
      </w:r>
    </w:p>
    <w:p w14:paraId="09825AFA" w14:textId="4B35DB00" w:rsidR="00B872C1" w:rsidRPr="007B111D" w:rsidRDefault="0019229C" w:rsidP="007B111D">
      <w:pPr>
        <w:pStyle w:val="NoSpacing"/>
        <w:numPr>
          <w:ilvl w:val="0"/>
          <w:numId w:val="12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Три</w:t>
      </w:r>
    </w:p>
    <w:p w14:paraId="68E8E2F6" w14:textId="481BC370" w:rsidR="00B872C1" w:rsidRPr="007B111D" w:rsidRDefault="0019229C" w:rsidP="007B111D">
      <w:pPr>
        <w:pStyle w:val="NoSpacing"/>
        <w:numPr>
          <w:ilvl w:val="0"/>
          <w:numId w:val="12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Четыре или больше</w:t>
      </w:r>
      <w:r w:rsidR="00B872C1" w:rsidRPr="007B111D">
        <w:rPr>
          <w:rFonts w:cstheme="minorHAnsi"/>
          <w:szCs w:val="22"/>
        </w:rPr>
        <w:t xml:space="preserve"> </w:t>
      </w:r>
    </w:p>
    <w:p w14:paraId="4957F5C5" w14:textId="77777777" w:rsidR="00B872C1" w:rsidRPr="007B111D" w:rsidRDefault="00B872C1" w:rsidP="007B111D">
      <w:pPr>
        <w:pStyle w:val="NoSpacing"/>
        <w:ind w:left="720"/>
        <w:rPr>
          <w:rFonts w:cstheme="minorHAnsi"/>
          <w:b/>
          <w:bCs/>
          <w:szCs w:val="22"/>
        </w:rPr>
      </w:pPr>
    </w:p>
    <w:p w14:paraId="05AFF96D" w14:textId="132C9B74" w:rsidR="00354B88" w:rsidRPr="007B111D" w:rsidRDefault="0C98DFB2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>F: T</w:t>
      </w:r>
      <w:r w:rsidR="00A16DF5" w:rsidRPr="007B111D">
        <w:rPr>
          <w:rFonts w:cstheme="minorHAnsi"/>
          <w:i/>
          <w:iCs/>
          <w:szCs w:val="22"/>
        </w:rPr>
        <w:t>6</w:t>
      </w:r>
      <w:r w:rsidRPr="007B111D">
        <w:rPr>
          <w:rFonts w:cstheme="minorHAnsi"/>
          <w:i/>
          <w:iCs/>
          <w:szCs w:val="22"/>
        </w:rPr>
        <w:t xml:space="preserve"> = </w:t>
      </w:r>
      <w:r w:rsidR="00B502CA" w:rsidRPr="007B111D">
        <w:rPr>
          <w:rFonts w:cstheme="minorHAnsi"/>
          <w:i/>
          <w:iCs/>
          <w:szCs w:val="22"/>
        </w:rPr>
        <w:t xml:space="preserve"> </w:t>
      </w:r>
      <w:r w:rsidRPr="007B111D">
        <w:rPr>
          <w:rFonts w:cstheme="minorHAnsi"/>
          <w:i/>
          <w:iCs/>
          <w:szCs w:val="22"/>
        </w:rPr>
        <w:t>1</w:t>
      </w:r>
      <w:r w:rsidR="00F81E03" w:rsidRPr="007B111D">
        <w:rPr>
          <w:rFonts w:cstheme="minorHAnsi"/>
          <w:i/>
          <w:iCs/>
          <w:szCs w:val="22"/>
        </w:rPr>
        <w:t>-</w:t>
      </w:r>
      <w:r w:rsidR="4967B1DA" w:rsidRPr="007B111D">
        <w:rPr>
          <w:rFonts w:cstheme="minorHAnsi"/>
          <w:i/>
          <w:iCs/>
          <w:szCs w:val="22"/>
        </w:rPr>
        <w:t>4</w:t>
      </w:r>
      <w:r w:rsidRPr="007B111D">
        <w:rPr>
          <w:rFonts w:cstheme="minorHAnsi"/>
          <w:i/>
          <w:iCs/>
          <w:szCs w:val="22"/>
        </w:rPr>
        <w:t xml:space="preserve"> (töötab</w:t>
      </w:r>
      <w:r w:rsidR="6F306B85" w:rsidRPr="007B111D">
        <w:rPr>
          <w:rFonts w:cstheme="minorHAnsi"/>
          <w:i/>
          <w:iCs/>
          <w:szCs w:val="22"/>
        </w:rPr>
        <w:t xml:space="preserve"> </w:t>
      </w:r>
      <w:r w:rsidR="00491073" w:rsidRPr="007B111D">
        <w:rPr>
          <w:rFonts w:cstheme="minorHAnsi"/>
          <w:i/>
          <w:iCs/>
          <w:szCs w:val="22"/>
        </w:rPr>
        <w:t>ja/või</w:t>
      </w:r>
      <w:r w:rsidR="6F306B85" w:rsidRPr="007B111D">
        <w:rPr>
          <w:rFonts w:cstheme="minorHAnsi"/>
          <w:i/>
          <w:iCs/>
          <w:szCs w:val="22"/>
        </w:rPr>
        <w:t xml:space="preserve"> õpib</w:t>
      </w:r>
      <w:r w:rsidRPr="007B111D">
        <w:rPr>
          <w:rFonts w:cstheme="minorHAnsi"/>
          <w:i/>
          <w:iCs/>
          <w:szCs w:val="22"/>
        </w:rPr>
        <w:t xml:space="preserve">) &amp; </w:t>
      </w:r>
    </w:p>
    <w:p w14:paraId="611A915F" w14:textId="77777777" w:rsidR="00464A2F" w:rsidRPr="007B111D" w:rsidRDefault="00464A2F" w:rsidP="007B111D">
      <w:pPr>
        <w:pStyle w:val="NoSpacing"/>
        <w:rPr>
          <w:rFonts w:eastAsia="Arial" w:cstheme="minorHAnsi"/>
          <w:i/>
          <w:iCs/>
          <w:szCs w:val="22"/>
        </w:rPr>
      </w:pPr>
      <w:r w:rsidRPr="007B111D">
        <w:rPr>
          <w:rFonts w:eastAsia="Arial" w:cstheme="minorHAnsi"/>
          <w:i/>
          <w:iCs/>
          <w:szCs w:val="22"/>
        </w:rPr>
        <w:t xml:space="preserve">F: A5 = 6, 7 (peamiselt liigub isikliku või ametialase autoga või kaubikuga) </w:t>
      </w:r>
    </w:p>
    <w:p w14:paraId="147D9C97" w14:textId="3EEBFB31" w:rsidR="00B872C1" w:rsidRPr="007B111D" w:rsidRDefault="2D2E7118" w:rsidP="007B111D">
      <w:pPr>
        <w:pStyle w:val="NoSpacing"/>
        <w:ind w:left="1440" w:hanging="1440"/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B</w:t>
      </w:r>
      <w:r w:rsidR="00A16DF5" w:rsidRPr="007B111D">
        <w:rPr>
          <w:rFonts w:cstheme="minorHAnsi"/>
          <w:b/>
          <w:bCs/>
          <w:szCs w:val="22"/>
        </w:rPr>
        <w:t>6</w:t>
      </w:r>
      <w:r w:rsidRPr="007B111D">
        <w:rPr>
          <w:rFonts w:cstheme="minorHAnsi"/>
          <w:b/>
          <w:bCs/>
          <w:szCs w:val="22"/>
        </w:rPr>
        <w:t xml:space="preserve"> (K16)   </w:t>
      </w:r>
      <w:r w:rsidR="00B872C1" w:rsidRPr="007B111D">
        <w:rPr>
          <w:rFonts w:cstheme="minorHAnsi"/>
          <w:szCs w:val="22"/>
        </w:rPr>
        <w:tab/>
      </w:r>
      <w:r w:rsidR="00FE63E9" w:rsidRPr="00ED4171">
        <w:rPr>
          <w:rFonts w:cstheme="minorHAnsi"/>
          <w:b/>
          <w:bCs/>
          <w:szCs w:val="22"/>
          <w:lang w:val="ru-RU"/>
        </w:rPr>
        <w:t xml:space="preserve">Где </w:t>
      </w:r>
      <w:proofErr w:type="spellStart"/>
      <w:r w:rsidR="0019229C" w:rsidRPr="00ED4171">
        <w:rPr>
          <w:rFonts w:cstheme="minorHAnsi"/>
          <w:b/>
          <w:bCs/>
          <w:szCs w:val="22"/>
        </w:rPr>
        <w:t>Вы</w:t>
      </w:r>
      <w:proofErr w:type="spellEnd"/>
      <w:r w:rsidR="0019229C" w:rsidRPr="00ED4171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ED4171">
        <w:rPr>
          <w:rFonts w:cstheme="minorHAnsi"/>
          <w:b/>
          <w:bCs/>
          <w:szCs w:val="22"/>
        </w:rPr>
        <w:t>обычно</w:t>
      </w:r>
      <w:proofErr w:type="spellEnd"/>
      <w:r w:rsidR="0019229C" w:rsidRPr="00ED4171">
        <w:rPr>
          <w:rFonts w:cstheme="minorHAnsi"/>
          <w:b/>
          <w:bCs/>
          <w:szCs w:val="22"/>
        </w:rPr>
        <w:t xml:space="preserve"> </w:t>
      </w:r>
      <w:proofErr w:type="spellStart"/>
      <w:r w:rsidR="00FE63E9" w:rsidRPr="00ED4171">
        <w:rPr>
          <w:rFonts w:cstheme="minorHAnsi"/>
          <w:b/>
          <w:bCs/>
          <w:szCs w:val="22"/>
          <w:lang w:val="ru-RU"/>
        </w:rPr>
        <w:t>припарковываете</w:t>
      </w:r>
      <w:proofErr w:type="spellEnd"/>
      <w:r w:rsidR="00FE63E9" w:rsidRPr="00ED4171">
        <w:rPr>
          <w:rFonts w:cstheme="minorHAnsi"/>
          <w:b/>
          <w:bCs/>
          <w:szCs w:val="22"/>
          <w:lang w:val="ru-RU"/>
        </w:rPr>
        <w:t xml:space="preserve"> </w:t>
      </w:r>
      <w:proofErr w:type="spellStart"/>
      <w:r w:rsidR="0019229C" w:rsidRPr="00ED4171">
        <w:rPr>
          <w:rFonts w:cstheme="minorHAnsi"/>
          <w:b/>
          <w:bCs/>
          <w:szCs w:val="22"/>
        </w:rPr>
        <w:t>автомобиль</w:t>
      </w:r>
      <w:proofErr w:type="spellEnd"/>
      <w:r w:rsidR="0019229C" w:rsidRPr="00ED4171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ED4171">
        <w:rPr>
          <w:rFonts w:cstheme="minorHAnsi"/>
          <w:b/>
          <w:bCs/>
          <w:szCs w:val="22"/>
        </w:rPr>
        <w:t>возле</w:t>
      </w:r>
      <w:proofErr w:type="spellEnd"/>
      <w:r w:rsidR="0019229C" w:rsidRPr="00ED4171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ED4171">
        <w:rPr>
          <w:rFonts w:cstheme="minorHAnsi"/>
          <w:b/>
          <w:bCs/>
          <w:szCs w:val="22"/>
        </w:rPr>
        <w:t>работы</w:t>
      </w:r>
      <w:proofErr w:type="spellEnd"/>
      <w:r w:rsidR="0019229C" w:rsidRPr="00ED4171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ED4171">
        <w:rPr>
          <w:rFonts w:cstheme="minorHAnsi"/>
          <w:b/>
          <w:bCs/>
          <w:szCs w:val="22"/>
        </w:rPr>
        <w:t>или</w:t>
      </w:r>
      <w:proofErr w:type="spellEnd"/>
      <w:r w:rsidR="0019229C" w:rsidRPr="00ED4171">
        <w:rPr>
          <w:rFonts w:cstheme="minorHAnsi"/>
          <w:b/>
          <w:bCs/>
          <w:szCs w:val="22"/>
        </w:rPr>
        <w:t xml:space="preserve"> </w:t>
      </w:r>
      <w:r w:rsidR="00555445" w:rsidRPr="00ED4171">
        <w:rPr>
          <w:rFonts w:cstheme="minorHAnsi"/>
          <w:b/>
          <w:bCs/>
          <w:szCs w:val="22"/>
          <w:lang w:val="ru-RU"/>
        </w:rPr>
        <w:t>учебного заведения</w:t>
      </w:r>
      <w:r w:rsidR="0019229C" w:rsidRPr="00ED4171">
        <w:rPr>
          <w:rFonts w:cstheme="minorHAnsi"/>
          <w:b/>
          <w:bCs/>
          <w:szCs w:val="22"/>
        </w:rPr>
        <w:t>?</w:t>
      </w:r>
      <w:r w:rsidR="00B872C1" w:rsidRPr="007B111D">
        <w:rPr>
          <w:rFonts w:cstheme="minorHAnsi"/>
          <w:szCs w:val="22"/>
        </w:rPr>
        <w:tab/>
      </w:r>
    </w:p>
    <w:p w14:paraId="7A1A214A" w14:textId="77777777" w:rsidR="0019229C" w:rsidRPr="007B111D" w:rsidRDefault="0019229C" w:rsidP="007B111D">
      <w:pPr>
        <w:pStyle w:val="NoSpacing"/>
        <w:numPr>
          <w:ilvl w:val="0"/>
          <w:numId w:val="37"/>
        </w:numPr>
        <w:rPr>
          <w:rFonts w:cstheme="minorHAnsi"/>
          <w:szCs w:val="22"/>
          <w:u w:val="single"/>
        </w:rPr>
      </w:pPr>
      <w:proofErr w:type="spellStart"/>
      <w:r w:rsidRPr="007B111D">
        <w:rPr>
          <w:rFonts w:cstheme="minorHAnsi"/>
          <w:szCs w:val="22"/>
          <w:u w:val="single"/>
        </w:rPr>
        <w:t>На</w:t>
      </w:r>
      <w:proofErr w:type="spellEnd"/>
      <w:r w:rsidRPr="007B111D">
        <w:rPr>
          <w:rFonts w:cstheme="minorHAnsi"/>
          <w:szCs w:val="22"/>
          <w:u w:val="single"/>
        </w:rPr>
        <w:t xml:space="preserve"> </w:t>
      </w:r>
      <w:proofErr w:type="spellStart"/>
      <w:r w:rsidRPr="007B111D">
        <w:rPr>
          <w:rFonts w:cstheme="minorHAnsi"/>
          <w:szCs w:val="22"/>
          <w:u w:val="single"/>
        </w:rPr>
        <w:t>бесплатной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парковке</w:t>
      </w:r>
      <w:proofErr w:type="spellEnd"/>
    </w:p>
    <w:p w14:paraId="577C1BE0" w14:textId="77777777" w:rsidR="0019229C" w:rsidRPr="007B111D" w:rsidRDefault="0019229C" w:rsidP="007B111D">
      <w:pPr>
        <w:pStyle w:val="NoSpacing"/>
        <w:numPr>
          <w:ilvl w:val="0"/>
          <w:numId w:val="37"/>
        </w:numPr>
        <w:rPr>
          <w:rFonts w:cstheme="minorHAnsi"/>
          <w:szCs w:val="22"/>
          <w:u w:val="single"/>
        </w:rPr>
      </w:pPr>
      <w:proofErr w:type="spellStart"/>
      <w:r w:rsidRPr="007B111D">
        <w:rPr>
          <w:rFonts w:cstheme="minorHAnsi"/>
          <w:szCs w:val="22"/>
        </w:rPr>
        <w:t>На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улице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или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на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другом</w:t>
      </w:r>
      <w:proofErr w:type="spellEnd"/>
      <w:r w:rsidRPr="007B111D">
        <w:rPr>
          <w:rFonts w:cstheme="minorHAnsi"/>
          <w:szCs w:val="22"/>
          <w:u w:val="single"/>
        </w:rPr>
        <w:t xml:space="preserve"> </w:t>
      </w:r>
      <w:proofErr w:type="spellStart"/>
      <w:r w:rsidRPr="007B111D">
        <w:rPr>
          <w:rFonts w:cstheme="minorHAnsi"/>
          <w:szCs w:val="22"/>
          <w:u w:val="single"/>
        </w:rPr>
        <w:t>бесплатном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парковочном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месте</w:t>
      </w:r>
      <w:proofErr w:type="spellEnd"/>
    </w:p>
    <w:p w14:paraId="4F46544A" w14:textId="77777777" w:rsidR="0019229C" w:rsidRPr="007B111D" w:rsidRDefault="0019229C" w:rsidP="007B111D">
      <w:pPr>
        <w:pStyle w:val="NoSpacing"/>
        <w:numPr>
          <w:ilvl w:val="0"/>
          <w:numId w:val="37"/>
        </w:numPr>
        <w:rPr>
          <w:rFonts w:cstheme="minorHAnsi"/>
          <w:szCs w:val="22"/>
          <w:u w:val="single"/>
        </w:rPr>
      </w:pPr>
      <w:proofErr w:type="spellStart"/>
      <w:r w:rsidRPr="007B111D">
        <w:rPr>
          <w:rFonts w:cstheme="minorHAnsi"/>
          <w:szCs w:val="22"/>
          <w:u w:val="single"/>
        </w:rPr>
        <w:t>На</w:t>
      </w:r>
      <w:proofErr w:type="spellEnd"/>
      <w:r w:rsidRPr="007B111D">
        <w:rPr>
          <w:rFonts w:cstheme="minorHAnsi"/>
          <w:szCs w:val="22"/>
          <w:u w:val="single"/>
        </w:rPr>
        <w:t xml:space="preserve"> </w:t>
      </w:r>
      <w:proofErr w:type="spellStart"/>
      <w:r w:rsidRPr="007B111D">
        <w:rPr>
          <w:rFonts w:cstheme="minorHAnsi"/>
          <w:szCs w:val="22"/>
          <w:u w:val="single"/>
        </w:rPr>
        <w:t>платной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парковке</w:t>
      </w:r>
      <w:proofErr w:type="spellEnd"/>
    </w:p>
    <w:p w14:paraId="581C74A5" w14:textId="77777777" w:rsidR="0019229C" w:rsidRPr="007B111D" w:rsidRDefault="0019229C" w:rsidP="007B111D">
      <w:pPr>
        <w:pStyle w:val="NoSpacing"/>
        <w:numPr>
          <w:ilvl w:val="0"/>
          <w:numId w:val="37"/>
        </w:numPr>
        <w:rPr>
          <w:rFonts w:cstheme="minorHAnsi"/>
          <w:szCs w:val="22"/>
          <w:u w:val="single"/>
        </w:rPr>
      </w:pPr>
      <w:proofErr w:type="spellStart"/>
      <w:r w:rsidRPr="007B111D">
        <w:rPr>
          <w:rFonts w:cstheme="minorHAnsi"/>
          <w:szCs w:val="22"/>
        </w:rPr>
        <w:t>На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улице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или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на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другом</w:t>
      </w:r>
      <w:proofErr w:type="spellEnd"/>
      <w:r w:rsidRPr="007B111D">
        <w:rPr>
          <w:rFonts w:cstheme="minorHAnsi"/>
          <w:szCs w:val="22"/>
          <w:u w:val="single"/>
        </w:rPr>
        <w:t xml:space="preserve"> </w:t>
      </w:r>
      <w:proofErr w:type="spellStart"/>
      <w:r w:rsidRPr="007B111D">
        <w:rPr>
          <w:rFonts w:cstheme="minorHAnsi"/>
          <w:szCs w:val="22"/>
          <w:u w:val="single"/>
        </w:rPr>
        <w:t>платном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парковочном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месте</w:t>
      </w:r>
      <w:proofErr w:type="spellEnd"/>
    </w:p>
    <w:p w14:paraId="01EDE539" w14:textId="0F7207DE" w:rsidR="00F27EAB" w:rsidRPr="007B111D" w:rsidRDefault="00F27EAB" w:rsidP="007B111D">
      <w:pPr>
        <w:pStyle w:val="NoSpacing"/>
        <w:ind w:left="720"/>
        <w:rPr>
          <w:rFonts w:cstheme="minorHAnsi"/>
          <w:szCs w:val="22"/>
        </w:rPr>
      </w:pPr>
    </w:p>
    <w:p w14:paraId="1D822573" w14:textId="77777777" w:rsidR="00B872C1" w:rsidRPr="007B111D" w:rsidRDefault="00B872C1" w:rsidP="007B111D">
      <w:pPr>
        <w:pStyle w:val="NoSpacing"/>
        <w:rPr>
          <w:rFonts w:cstheme="minorHAnsi"/>
          <w:szCs w:val="22"/>
        </w:rPr>
      </w:pPr>
      <w:r w:rsidRPr="007B111D">
        <w:rPr>
          <w:rFonts w:cstheme="minorHAnsi"/>
          <w:szCs w:val="22"/>
        </w:rPr>
        <w:tab/>
      </w:r>
    </w:p>
    <w:p w14:paraId="24E363C7" w14:textId="1A513E43" w:rsidR="00B872C1" w:rsidRPr="007B111D" w:rsidRDefault="6008467B" w:rsidP="007B111D">
      <w:pPr>
        <w:pStyle w:val="NoSpacing"/>
        <w:rPr>
          <w:rFonts w:cstheme="minorHAnsi"/>
          <w:b/>
          <w:bCs/>
          <w:szCs w:val="22"/>
        </w:rPr>
      </w:pPr>
      <w:r w:rsidRPr="007B111D">
        <w:rPr>
          <w:rFonts w:cstheme="minorHAnsi"/>
          <w:i/>
          <w:iCs/>
          <w:szCs w:val="22"/>
        </w:rPr>
        <w:t>B</w:t>
      </w:r>
      <w:r w:rsidR="00A16DF5" w:rsidRPr="007B111D">
        <w:rPr>
          <w:rFonts w:cstheme="minorHAnsi"/>
          <w:i/>
          <w:iCs/>
          <w:szCs w:val="22"/>
        </w:rPr>
        <w:t>6</w:t>
      </w:r>
      <w:r w:rsidRPr="007B111D">
        <w:rPr>
          <w:rFonts w:cstheme="minorHAnsi"/>
          <w:i/>
          <w:iCs/>
          <w:szCs w:val="22"/>
        </w:rPr>
        <w:t xml:space="preserve"> =</w:t>
      </w:r>
      <w:r w:rsidR="00F81E03" w:rsidRPr="007B111D">
        <w:rPr>
          <w:rFonts w:cstheme="minorHAnsi"/>
          <w:i/>
          <w:iCs/>
          <w:szCs w:val="22"/>
        </w:rPr>
        <w:t xml:space="preserve"> </w:t>
      </w:r>
      <w:r w:rsidR="00574F6B" w:rsidRPr="007B111D">
        <w:rPr>
          <w:rFonts w:cstheme="minorHAnsi"/>
          <w:i/>
          <w:iCs/>
          <w:szCs w:val="22"/>
        </w:rPr>
        <w:t>2</w:t>
      </w:r>
      <w:r w:rsidRPr="007B111D">
        <w:rPr>
          <w:rFonts w:cstheme="minorHAnsi"/>
          <w:i/>
          <w:iCs/>
          <w:szCs w:val="22"/>
        </w:rPr>
        <w:t xml:space="preserve"> (</w:t>
      </w:r>
      <w:r w:rsidR="00574F6B" w:rsidRPr="007B111D">
        <w:rPr>
          <w:rFonts w:cstheme="minorHAnsi"/>
          <w:i/>
          <w:iCs/>
          <w:szCs w:val="22"/>
        </w:rPr>
        <w:t xml:space="preserve">kasutab </w:t>
      </w:r>
      <w:r w:rsidRPr="007B111D">
        <w:rPr>
          <w:rFonts w:cstheme="minorHAnsi"/>
          <w:i/>
          <w:iCs/>
          <w:szCs w:val="22"/>
        </w:rPr>
        <w:t>töökoha</w:t>
      </w:r>
      <w:r w:rsidR="2E3D10E3" w:rsidRPr="007B111D">
        <w:rPr>
          <w:rFonts w:cstheme="minorHAnsi"/>
          <w:i/>
          <w:iCs/>
          <w:szCs w:val="22"/>
        </w:rPr>
        <w:t xml:space="preserve"> või kooli</w:t>
      </w:r>
      <w:r w:rsidRPr="007B111D">
        <w:rPr>
          <w:rFonts w:cstheme="minorHAnsi"/>
          <w:i/>
          <w:iCs/>
          <w:szCs w:val="22"/>
        </w:rPr>
        <w:t xml:space="preserve"> juures tasu</w:t>
      </w:r>
      <w:r w:rsidR="00574F6B" w:rsidRPr="007B111D">
        <w:rPr>
          <w:rFonts w:cstheme="minorHAnsi"/>
          <w:i/>
          <w:iCs/>
          <w:szCs w:val="22"/>
        </w:rPr>
        <w:t>list parkimist</w:t>
      </w:r>
      <w:r w:rsidRPr="007B111D">
        <w:rPr>
          <w:rFonts w:cstheme="minorHAnsi"/>
          <w:i/>
          <w:iCs/>
          <w:szCs w:val="22"/>
        </w:rPr>
        <w:t>)</w:t>
      </w:r>
    </w:p>
    <w:p w14:paraId="6E288711" w14:textId="24A48E37" w:rsidR="0019229C" w:rsidRPr="007B111D" w:rsidRDefault="2D2E7118" w:rsidP="007B111D">
      <w:pPr>
        <w:pStyle w:val="NoSpacing"/>
        <w:ind w:left="1440" w:hanging="1440"/>
        <w:rPr>
          <w:rFonts w:cstheme="minorHAnsi"/>
          <w:b/>
          <w:bCs/>
          <w:vanish/>
          <w:szCs w:val="22"/>
          <w:lang w:val="ru-RU"/>
        </w:rPr>
      </w:pPr>
      <w:r w:rsidRPr="007B111D">
        <w:rPr>
          <w:rFonts w:cstheme="minorHAnsi"/>
          <w:b/>
          <w:bCs/>
          <w:szCs w:val="22"/>
        </w:rPr>
        <w:t>B</w:t>
      </w:r>
      <w:r w:rsidR="00A16DF5" w:rsidRPr="007B111D">
        <w:rPr>
          <w:rFonts w:cstheme="minorHAnsi"/>
          <w:b/>
          <w:bCs/>
          <w:szCs w:val="22"/>
        </w:rPr>
        <w:t>7</w:t>
      </w:r>
      <w:r w:rsidRPr="007B111D">
        <w:rPr>
          <w:rFonts w:cstheme="minorHAnsi"/>
          <w:b/>
          <w:bCs/>
          <w:szCs w:val="22"/>
        </w:rPr>
        <w:t xml:space="preserve"> (K18)  </w:t>
      </w:r>
      <w:r w:rsidR="00B872C1" w:rsidRPr="007B111D">
        <w:rPr>
          <w:rFonts w:cstheme="minorHAnsi"/>
          <w:szCs w:val="22"/>
        </w:rPr>
        <w:tab/>
      </w:r>
      <w:r w:rsidR="0019229C" w:rsidRPr="007B111D">
        <w:rPr>
          <w:rFonts w:cstheme="minorHAnsi"/>
          <w:b/>
          <w:bCs/>
          <w:szCs w:val="22"/>
          <w:lang w:val="ru-RU"/>
        </w:rPr>
        <w:t>Каковы, по Вашему мнению, расценки на парковку возле работы или школы</w:t>
      </w:r>
      <w:r w:rsidR="00555445" w:rsidRPr="007B111D">
        <w:rPr>
          <w:rFonts w:cstheme="minorHAnsi"/>
          <w:b/>
          <w:bCs/>
          <w:szCs w:val="22"/>
          <w:lang w:val="ru-RU"/>
        </w:rPr>
        <w:t>/ учебного заведения</w:t>
      </w:r>
      <w:r w:rsidR="0019229C" w:rsidRPr="007B111D">
        <w:rPr>
          <w:rFonts w:cstheme="minorHAnsi"/>
          <w:b/>
          <w:bCs/>
          <w:szCs w:val="22"/>
          <w:lang w:val="ru-RU"/>
        </w:rPr>
        <w:t>?</w:t>
      </w:r>
      <w:r w:rsidR="0019229C" w:rsidRPr="007B111D">
        <w:rPr>
          <w:rFonts w:cstheme="minorHAnsi"/>
          <w:b/>
          <w:bCs/>
          <w:vanish/>
          <w:szCs w:val="22"/>
          <w:lang w:val="en-US"/>
        </w:rPr>
        <w:t>Top</w:t>
      </w:r>
      <w:r w:rsidR="0019229C" w:rsidRPr="007B111D">
        <w:rPr>
          <w:rFonts w:cstheme="minorHAnsi"/>
          <w:b/>
          <w:bCs/>
          <w:vanish/>
          <w:szCs w:val="22"/>
          <w:lang w:val="ru-RU"/>
        </w:rPr>
        <w:t xml:space="preserve"> </w:t>
      </w:r>
      <w:r w:rsidR="0019229C" w:rsidRPr="007B111D">
        <w:rPr>
          <w:rFonts w:cstheme="minorHAnsi"/>
          <w:b/>
          <w:bCs/>
          <w:vanish/>
          <w:szCs w:val="22"/>
          <w:lang w:val="en-US"/>
        </w:rPr>
        <w:t>of</w:t>
      </w:r>
      <w:r w:rsidR="0019229C" w:rsidRPr="007B111D">
        <w:rPr>
          <w:rFonts w:cstheme="minorHAnsi"/>
          <w:b/>
          <w:bCs/>
          <w:vanish/>
          <w:szCs w:val="22"/>
          <w:lang w:val="ru-RU"/>
        </w:rPr>
        <w:t xml:space="preserve"> </w:t>
      </w:r>
      <w:r w:rsidR="0019229C" w:rsidRPr="007B111D">
        <w:rPr>
          <w:rFonts w:cstheme="minorHAnsi"/>
          <w:b/>
          <w:bCs/>
          <w:vanish/>
          <w:szCs w:val="22"/>
          <w:lang w:val="en-US"/>
        </w:rPr>
        <w:t>Form</w:t>
      </w:r>
    </w:p>
    <w:p w14:paraId="42778935" w14:textId="23D28493" w:rsidR="00B872C1" w:rsidRPr="007B111D" w:rsidRDefault="00B872C1" w:rsidP="007B111D">
      <w:pPr>
        <w:pStyle w:val="NoSpacing"/>
        <w:rPr>
          <w:rFonts w:cstheme="minorHAnsi"/>
          <w:b/>
          <w:bCs/>
          <w:szCs w:val="22"/>
          <w:lang w:val="ru-RU"/>
        </w:rPr>
      </w:pPr>
    </w:p>
    <w:p w14:paraId="6372C1B0" w14:textId="77777777" w:rsidR="0019229C" w:rsidRPr="007B111D" w:rsidRDefault="0019229C" w:rsidP="007B111D">
      <w:pPr>
        <w:pStyle w:val="NoSpacing"/>
        <w:numPr>
          <w:ilvl w:val="0"/>
          <w:numId w:val="42"/>
        </w:numPr>
        <w:rPr>
          <w:rFonts w:cstheme="minorHAnsi"/>
          <w:szCs w:val="22"/>
          <w:lang w:val="en-US"/>
        </w:rPr>
      </w:pPr>
      <w:proofErr w:type="spellStart"/>
      <w:r w:rsidRPr="007B111D">
        <w:rPr>
          <w:rFonts w:cstheme="minorHAnsi"/>
          <w:szCs w:val="22"/>
          <w:lang w:val="en-US"/>
        </w:rPr>
        <w:t>Скорее</w:t>
      </w:r>
      <w:proofErr w:type="spellEnd"/>
      <w:r w:rsidRPr="007B111D">
        <w:rPr>
          <w:rFonts w:cstheme="minorHAnsi"/>
          <w:szCs w:val="22"/>
          <w:lang w:val="en-US"/>
        </w:rPr>
        <w:t xml:space="preserve"> </w:t>
      </w:r>
      <w:proofErr w:type="spellStart"/>
      <w:r w:rsidRPr="007B111D">
        <w:rPr>
          <w:rFonts w:cstheme="minorHAnsi"/>
          <w:szCs w:val="22"/>
          <w:lang w:val="en-US"/>
        </w:rPr>
        <w:t>дорого</w:t>
      </w:r>
      <w:proofErr w:type="spellEnd"/>
    </w:p>
    <w:p w14:paraId="447D7460" w14:textId="77777777" w:rsidR="0019229C" w:rsidRPr="007B111D" w:rsidRDefault="0019229C" w:rsidP="007B111D">
      <w:pPr>
        <w:pStyle w:val="NoSpacing"/>
        <w:numPr>
          <w:ilvl w:val="0"/>
          <w:numId w:val="42"/>
        </w:numPr>
        <w:rPr>
          <w:rFonts w:cstheme="minorHAnsi"/>
          <w:szCs w:val="22"/>
          <w:lang w:val="en-US"/>
        </w:rPr>
      </w:pPr>
      <w:proofErr w:type="spellStart"/>
      <w:r w:rsidRPr="007B111D">
        <w:rPr>
          <w:rFonts w:cstheme="minorHAnsi"/>
          <w:szCs w:val="22"/>
          <w:lang w:val="en-US"/>
        </w:rPr>
        <w:t>Нормально</w:t>
      </w:r>
      <w:proofErr w:type="spellEnd"/>
    </w:p>
    <w:p w14:paraId="1BE64EE2" w14:textId="45DDAA87" w:rsidR="0019229C" w:rsidRPr="007B111D" w:rsidRDefault="0019229C" w:rsidP="007B111D">
      <w:pPr>
        <w:pStyle w:val="NoSpacing"/>
        <w:numPr>
          <w:ilvl w:val="0"/>
          <w:numId w:val="42"/>
        </w:numPr>
        <w:rPr>
          <w:rFonts w:cstheme="minorHAnsi"/>
          <w:szCs w:val="22"/>
          <w:lang w:val="en-US"/>
        </w:rPr>
      </w:pPr>
      <w:proofErr w:type="spellStart"/>
      <w:r w:rsidRPr="007B111D">
        <w:rPr>
          <w:rFonts w:cstheme="minorHAnsi"/>
          <w:szCs w:val="22"/>
          <w:lang w:val="en-US"/>
        </w:rPr>
        <w:t>Скорее</w:t>
      </w:r>
      <w:proofErr w:type="spellEnd"/>
      <w:r w:rsidRPr="007B111D">
        <w:rPr>
          <w:rFonts w:cstheme="minorHAnsi"/>
          <w:szCs w:val="22"/>
          <w:lang w:val="en-US"/>
        </w:rPr>
        <w:t xml:space="preserve"> д</w:t>
      </w:r>
      <w:r w:rsidRPr="007B111D">
        <w:rPr>
          <w:rFonts w:cstheme="minorHAnsi"/>
          <w:szCs w:val="22"/>
          <w:lang w:val="ru-RU"/>
        </w:rPr>
        <w:t>ё</w:t>
      </w:r>
      <w:proofErr w:type="spellStart"/>
      <w:r w:rsidRPr="007B111D">
        <w:rPr>
          <w:rFonts w:cstheme="minorHAnsi"/>
          <w:szCs w:val="22"/>
          <w:lang w:val="en-US"/>
        </w:rPr>
        <w:t>шево</w:t>
      </w:r>
      <w:proofErr w:type="spellEnd"/>
    </w:p>
    <w:p w14:paraId="3682F5A8" w14:textId="77777777" w:rsidR="00B872C1" w:rsidRPr="007B111D" w:rsidRDefault="00B872C1" w:rsidP="007B111D">
      <w:pPr>
        <w:pStyle w:val="NoSpacing"/>
        <w:rPr>
          <w:rFonts w:cstheme="minorHAnsi"/>
          <w:i/>
          <w:iCs/>
          <w:szCs w:val="22"/>
        </w:rPr>
      </w:pPr>
    </w:p>
    <w:p w14:paraId="5916EFBE" w14:textId="0C6001B0" w:rsidR="00B872C1" w:rsidRPr="007B111D" w:rsidRDefault="00B872C1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>F: T</w:t>
      </w:r>
      <w:r w:rsidR="00A16DF5" w:rsidRPr="007B111D">
        <w:rPr>
          <w:rFonts w:cstheme="minorHAnsi"/>
          <w:i/>
          <w:iCs/>
          <w:szCs w:val="22"/>
        </w:rPr>
        <w:t>6</w:t>
      </w:r>
      <w:r w:rsidRPr="007B111D">
        <w:rPr>
          <w:rFonts w:cstheme="minorHAnsi"/>
          <w:i/>
          <w:iCs/>
          <w:szCs w:val="22"/>
        </w:rPr>
        <w:t xml:space="preserve"> = </w:t>
      </w:r>
      <w:r w:rsidR="00574F6B" w:rsidRPr="007B111D">
        <w:rPr>
          <w:rFonts w:cstheme="minorHAnsi"/>
          <w:i/>
          <w:iCs/>
          <w:szCs w:val="22"/>
        </w:rPr>
        <w:t>2</w:t>
      </w:r>
      <w:r w:rsidRPr="007B111D">
        <w:rPr>
          <w:rFonts w:cstheme="minorHAnsi"/>
          <w:i/>
          <w:iCs/>
          <w:szCs w:val="22"/>
        </w:rPr>
        <w:t xml:space="preserve"> (palgatöötaja) &amp; </w:t>
      </w:r>
    </w:p>
    <w:p w14:paraId="6703FFC8" w14:textId="77777777" w:rsidR="00BC6B3B" w:rsidRPr="007B111D" w:rsidRDefault="00BC6B3B" w:rsidP="007B111D">
      <w:pPr>
        <w:pStyle w:val="NoSpacing"/>
        <w:rPr>
          <w:rFonts w:eastAsia="Arial" w:cstheme="minorHAnsi"/>
          <w:i/>
          <w:iCs/>
          <w:szCs w:val="22"/>
        </w:rPr>
      </w:pPr>
      <w:r w:rsidRPr="007B111D">
        <w:rPr>
          <w:rFonts w:eastAsia="Arial" w:cstheme="minorHAnsi"/>
          <w:i/>
          <w:iCs/>
          <w:szCs w:val="22"/>
        </w:rPr>
        <w:t xml:space="preserve">F: A5 = 6 (peamiselt liigub </w:t>
      </w:r>
      <w:r w:rsidRPr="007B111D">
        <w:rPr>
          <w:rFonts w:eastAsia="Arial" w:cstheme="minorHAnsi"/>
          <w:i/>
          <w:iCs/>
          <w:szCs w:val="22"/>
          <w:u w:val="single"/>
        </w:rPr>
        <w:t>isikliku</w:t>
      </w:r>
      <w:r w:rsidRPr="007B111D">
        <w:rPr>
          <w:rFonts w:eastAsia="Arial" w:cstheme="minorHAnsi"/>
          <w:i/>
          <w:iCs/>
          <w:szCs w:val="22"/>
        </w:rPr>
        <w:t xml:space="preserve"> autoga või kaubikuga)</w:t>
      </w:r>
    </w:p>
    <w:p w14:paraId="4F892D2B" w14:textId="49540D2B" w:rsidR="00B872C1" w:rsidRPr="007B111D" w:rsidRDefault="68FF4181" w:rsidP="007B111D">
      <w:pPr>
        <w:pStyle w:val="NoSpacing"/>
        <w:ind w:left="1440" w:hanging="1440"/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B</w:t>
      </w:r>
      <w:r w:rsidR="00A16DF5" w:rsidRPr="007B111D">
        <w:rPr>
          <w:rFonts w:cstheme="minorHAnsi"/>
          <w:b/>
          <w:bCs/>
          <w:szCs w:val="22"/>
        </w:rPr>
        <w:t>8</w:t>
      </w:r>
      <w:r w:rsidRPr="007B111D">
        <w:rPr>
          <w:rFonts w:cstheme="minorHAnsi"/>
          <w:b/>
          <w:bCs/>
          <w:szCs w:val="22"/>
        </w:rPr>
        <w:t xml:space="preserve"> (K17 )  </w:t>
      </w:r>
      <w:r w:rsidR="00B872C1" w:rsidRPr="007B111D">
        <w:rPr>
          <w:rFonts w:cstheme="minorHAnsi"/>
          <w:szCs w:val="22"/>
        </w:rPr>
        <w:tab/>
      </w:r>
      <w:proofErr w:type="spellStart"/>
      <w:r w:rsidR="0019229C" w:rsidRPr="007B111D">
        <w:rPr>
          <w:rFonts w:cstheme="minorHAnsi"/>
          <w:b/>
          <w:bCs/>
          <w:szCs w:val="22"/>
        </w:rPr>
        <w:t>Компенсирует</w:t>
      </w:r>
      <w:proofErr w:type="spellEnd"/>
      <w:r w:rsidR="0019229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7B111D">
        <w:rPr>
          <w:rFonts w:cstheme="minorHAnsi"/>
          <w:b/>
          <w:bCs/>
          <w:szCs w:val="22"/>
        </w:rPr>
        <w:t>ли</w:t>
      </w:r>
      <w:proofErr w:type="spellEnd"/>
      <w:r w:rsidR="0019229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7B111D">
        <w:rPr>
          <w:rFonts w:cstheme="minorHAnsi"/>
          <w:b/>
          <w:bCs/>
          <w:szCs w:val="22"/>
        </w:rPr>
        <w:t>Вам</w:t>
      </w:r>
      <w:proofErr w:type="spellEnd"/>
      <w:r w:rsidR="0019229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7B111D">
        <w:rPr>
          <w:rFonts w:cstheme="minorHAnsi"/>
          <w:b/>
          <w:bCs/>
          <w:szCs w:val="22"/>
        </w:rPr>
        <w:t>работодатель</w:t>
      </w:r>
      <w:proofErr w:type="spellEnd"/>
      <w:r w:rsidR="0019229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7B111D">
        <w:rPr>
          <w:rFonts w:cstheme="minorHAnsi"/>
          <w:b/>
          <w:bCs/>
          <w:szCs w:val="22"/>
        </w:rPr>
        <w:t>расходы</w:t>
      </w:r>
      <w:proofErr w:type="spellEnd"/>
      <w:r w:rsidR="0019229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7B111D">
        <w:rPr>
          <w:rFonts w:cstheme="minorHAnsi"/>
          <w:b/>
          <w:bCs/>
          <w:szCs w:val="22"/>
        </w:rPr>
        <w:t>на</w:t>
      </w:r>
      <w:proofErr w:type="spellEnd"/>
      <w:r w:rsidR="0019229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7B111D">
        <w:rPr>
          <w:rFonts w:cstheme="minorHAnsi"/>
          <w:b/>
          <w:bCs/>
          <w:szCs w:val="22"/>
        </w:rPr>
        <w:t>использование</w:t>
      </w:r>
      <w:proofErr w:type="spellEnd"/>
      <w:r w:rsidR="0019229C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9229C" w:rsidRPr="007B111D">
        <w:rPr>
          <w:rFonts w:cstheme="minorHAnsi"/>
          <w:b/>
          <w:bCs/>
          <w:szCs w:val="22"/>
          <w:u w:val="single"/>
        </w:rPr>
        <w:t>личного</w:t>
      </w:r>
      <w:proofErr w:type="spellEnd"/>
      <w:r w:rsidR="0019229C" w:rsidRPr="007B111D">
        <w:rPr>
          <w:rFonts w:cstheme="minorHAnsi"/>
          <w:b/>
          <w:bCs/>
          <w:szCs w:val="22"/>
          <w:u w:val="single"/>
        </w:rPr>
        <w:t xml:space="preserve"> </w:t>
      </w:r>
      <w:proofErr w:type="spellStart"/>
      <w:r w:rsidR="0019229C" w:rsidRPr="007B111D">
        <w:rPr>
          <w:rFonts w:cstheme="minorHAnsi"/>
          <w:b/>
          <w:bCs/>
          <w:szCs w:val="22"/>
          <w:u w:val="single"/>
        </w:rPr>
        <w:t>автомобиля</w:t>
      </w:r>
      <w:proofErr w:type="spellEnd"/>
      <w:r w:rsidR="0019229C" w:rsidRPr="007B111D">
        <w:rPr>
          <w:rFonts w:cstheme="minorHAnsi"/>
          <w:b/>
          <w:bCs/>
          <w:szCs w:val="22"/>
        </w:rPr>
        <w:t>?</w:t>
      </w:r>
    </w:p>
    <w:p w14:paraId="5C96B9AA" w14:textId="7A0AE13B" w:rsidR="00B872C1" w:rsidRPr="007B111D" w:rsidRDefault="0019229C" w:rsidP="007B111D">
      <w:pPr>
        <w:pStyle w:val="NoSpacing"/>
        <w:numPr>
          <w:ilvl w:val="0"/>
          <w:numId w:val="13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Да, полностью</w:t>
      </w:r>
      <w:r w:rsidR="00B872C1" w:rsidRPr="007B111D">
        <w:rPr>
          <w:rFonts w:cstheme="minorHAnsi"/>
          <w:szCs w:val="22"/>
        </w:rPr>
        <w:t xml:space="preserve">  </w:t>
      </w:r>
    </w:p>
    <w:p w14:paraId="1D5D8FF1" w14:textId="43BD18C3" w:rsidR="00B872C1" w:rsidRPr="007B111D" w:rsidRDefault="0019229C" w:rsidP="007B111D">
      <w:pPr>
        <w:pStyle w:val="NoSpacing"/>
        <w:numPr>
          <w:ilvl w:val="0"/>
          <w:numId w:val="13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Да, частично</w:t>
      </w:r>
      <w:r w:rsidR="00B872C1" w:rsidRPr="007B111D">
        <w:rPr>
          <w:rFonts w:cstheme="minorHAnsi"/>
          <w:szCs w:val="22"/>
        </w:rPr>
        <w:t xml:space="preserve">  </w:t>
      </w:r>
    </w:p>
    <w:p w14:paraId="2967DA95" w14:textId="3AA70A4A" w:rsidR="00B872C1" w:rsidRPr="007B111D" w:rsidRDefault="0019229C" w:rsidP="007B111D">
      <w:pPr>
        <w:pStyle w:val="NoSpacing"/>
        <w:numPr>
          <w:ilvl w:val="0"/>
          <w:numId w:val="13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Нет</w:t>
      </w:r>
      <w:r w:rsidR="00B872C1" w:rsidRPr="007B111D">
        <w:rPr>
          <w:rFonts w:cstheme="minorHAnsi"/>
          <w:szCs w:val="22"/>
        </w:rPr>
        <w:tab/>
      </w:r>
    </w:p>
    <w:p w14:paraId="562BC6F7" w14:textId="77777777" w:rsidR="006E2063" w:rsidRPr="007B111D" w:rsidRDefault="006E2063" w:rsidP="007B111D">
      <w:pPr>
        <w:pStyle w:val="Heading2"/>
        <w:spacing w:before="0"/>
        <w:rPr>
          <w:rFonts w:asciiTheme="minorHAnsi" w:hAnsiTheme="minorHAnsi" w:cstheme="minorHAnsi"/>
          <w:color w:val="auto"/>
          <w:sz w:val="22"/>
          <w:szCs w:val="22"/>
        </w:rPr>
      </w:pPr>
    </w:p>
    <w:p w14:paraId="7C65CB93" w14:textId="77777777" w:rsidR="00C20B1C" w:rsidRPr="007B111D" w:rsidRDefault="00C20B1C" w:rsidP="007B111D">
      <w:pPr>
        <w:rPr>
          <w:rFonts w:asciiTheme="minorHAnsi" w:eastAsiaTheme="majorEastAsia" w:hAnsiTheme="minorHAnsi" w:cstheme="minorHAnsi"/>
          <w:sz w:val="22"/>
          <w:szCs w:val="22"/>
        </w:rPr>
      </w:pPr>
      <w:bookmarkStart w:id="10" w:name="_Ref205194198"/>
      <w:r w:rsidRPr="007B111D">
        <w:rPr>
          <w:rFonts w:asciiTheme="minorHAnsi" w:hAnsiTheme="minorHAnsi" w:cstheme="minorHAnsi"/>
          <w:sz w:val="22"/>
          <w:szCs w:val="22"/>
        </w:rPr>
        <w:br w:type="page"/>
      </w:r>
    </w:p>
    <w:bookmarkEnd w:id="10"/>
    <w:p w14:paraId="51735E25" w14:textId="32907FA7" w:rsidR="00CF52FA" w:rsidRPr="007B111D" w:rsidRDefault="00C1555A" w:rsidP="00ED4171">
      <w:pPr>
        <w:pStyle w:val="Heading2"/>
        <w:rPr>
          <w:lang w:val="ru-RU"/>
        </w:rPr>
      </w:pPr>
      <w:proofErr w:type="spellStart"/>
      <w:r w:rsidRPr="007B111D">
        <w:t>Совместные</w:t>
      </w:r>
      <w:proofErr w:type="spellEnd"/>
      <w:r w:rsidRPr="007B111D">
        <w:t xml:space="preserve"> </w:t>
      </w:r>
      <w:proofErr w:type="spellStart"/>
      <w:r w:rsidRPr="007B111D">
        <w:t>поездки</w:t>
      </w:r>
      <w:proofErr w:type="spellEnd"/>
      <w:r w:rsidRPr="007B111D">
        <w:t xml:space="preserve"> </w:t>
      </w:r>
      <w:r w:rsidRPr="007B111D">
        <w:rPr>
          <w:lang w:val="ru-RU"/>
        </w:rPr>
        <w:t>(разделённые поездки)</w:t>
      </w:r>
    </w:p>
    <w:p w14:paraId="15623E6A" w14:textId="77777777" w:rsidR="00C1555A" w:rsidRPr="007B111D" w:rsidRDefault="00C1555A" w:rsidP="007B111D">
      <w:pPr>
        <w:pStyle w:val="NoSpacing"/>
        <w:rPr>
          <w:rFonts w:cstheme="minorHAnsi"/>
          <w:b/>
          <w:bCs/>
          <w:szCs w:val="22"/>
        </w:rPr>
      </w:pPr>
    </w:p>
    <w:p w14:paraId="30C48E71" w14:textId="279EFAA5" w:rsidR="150446D4" w:rsidRPr="007B111D" w:rsidRDefault="387B9AB5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>F: T1 = 15-aastased või vanemad</w:t>
      </w:r>
    </w:p>
    <w:p w14:paraId="2FEF936B" w14:textId="77777777" w:rsidR="00464A2F" w:rsidRPr="007B111D" w:rsidRDefault="00464A2F" w:rsidP="007B111D">
      <w:pPr>
        <w:pStyle w:val="NoSpacing"/>
        <w:rPr>
          <w:rFonts w:eastAsia="Arial" w:cstheme="minorHAnsi"/>
          <w:i/>
          <w:iCs/>
          <w:szCs w:val="22"/>
        </w:rPr>
      </w:pPr>
      <w:r w:rsidRPr="007B111D">
        <w:rPr>
          <w:rFonts w:eastAsia="Arial" w:cstheme="minorHAnsi"/>
          <w:i/>
          <w:iCs/>
          <w:szCs w:val="22"/>
        </w:rPr>
        <w:t xml:space="preserve">F: A5 = 6, 7 (peamiselt liigub isikliku või ametialase autoga või kaubikuga) </w:t>
      </w:r>
    </w:p>
    <w:p w14:paraId="3960388E" w14:textId="0DD1ED11" w:rsidR="211B3519" w:rsidRPr="007B111D" w:rsidRDefault="32AE6DD8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B</w:t>
      </w:r>
      <w:r w:rsidR="00A16DF5" w:rsidRPr="007B111D">
        <w:rPr>
          <w:rFonts w:cstheme="minorHAnsi"/>
          <w:b/>
          <w:bCs/>
          <w:szCs w:val="22"/>
        </w:rPr>
        <w:t>9</w:t>
      </w:r>
      <w:r w:rsidR="33EDCEE2" w:rsidRPr="007B111D">
        <w:rPr>
          <w:rFonts w:cstheme="minorHAnsi"/>
          <w:b/>
          <w:bCs/>
          <w:szCs w:val="22"/>
        </w:rPr>
        <w:t xml:space="preserve"> (K27A) </w:t>
      </w:r>
      <w:r w:rsidR="7C48E939" w:rsidRPr="007B111D">
        <w:rPr>
          <w:rFonts w:cstheme="minorHAnsi"/>
          <w:szCs w:val="22"/>
        </w:rPr>
        <w:tab/>
      </w:r>
      <w:r w:rsidR="00CF3E44" w:rsidRPr="007B111D">
        <w:rPr>
          <w:rFonts w:cstheme="minorHAnsi"/>
          <w:b/>
          <w:bCs/>
          <w:szCs w:val="22"/>
          <w:lang w:val="ru-RU"/>
        </w:rPr>
        <w:t xml:space="preserve">Брали </w:t>
      </w:r>
      <w:proofErr w:type="spellStart"/>
      <w:r w:rsidR="00CF3E44" w:rsidRPr="007B111D">
        <w:rPr>
          <w:rFonts w:cstheme="minorHAnsi"/>
          <w:b/>
          <w:bCs/>
          <w:szCs w:val="22"/>
        </w:rPr>
        <w:t>ли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r w:rsidR="00CF3E44" w:rsidRPr="007B111D">
        <w:rPr>
          <w:rFonts w:cstheme="minorHAnsi"/>
          <w:b/>
          <w:bCs/>
          <w:szCs w:val="22"/>
          <w:lang w:val="ru-RU"/>
        </w:rPr>
        <w:t>В</w:t>
      </w:r>
      <w:r w:rsidR="00CF3E44" w:rsidRPr="007B111D">
        <w:rPr>
          <w:rFonts w:cstheme="minorHAnsi"/>
          <w:b/>
          <w:bCs/>
          <w:szCs w:val="22"/>
        </w:rPr>
        <w:t xml:space="preserve">ы </w:t>
      </w:r>
      <w:r w:rsidR="00CF3E44" w:rsidRPr="007B111D">
        <w:rPr>
          <w:rFonts w:cstheme="minorHAnsi"/>
          <w:b/>
          <w:bCs/>
          <w:szCs w:val="22"/>
          <w:u w:val="single"/>
          <w:lang w:val="ru-RU"/>
        </w:rPr>
        <w:t>за</w:t>
      </w:r>
      <w:r w:rsidR="00CF3E44" w:rsidRPr="007B111D">
        <w:rPr>
          <w:rFonts w:cstheme="minorHAnsi"/>
          <w:b/>
          <w:bCs/>
          <w:szCs w:val="22"/>
          <w:u w:val="single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  <w:u w:val="single"/>
        </w:rPr>
        <w:t>последние</w:t>
      </w:r>
      <w:proofErr w:type="spellEnd"/>
      <w:r w:rsidR="00CF3E44" w:rsidRPr="007B111D">
        <w:rPr>
          <w:rFonts w:cstheme="minorHAnsi"/>
          <w:b/>
          <w:bCs/>
          <w:szCs w:val="22"/>
          <w:u w:val="single"/>
        </w:rPr>
        <w:t xml:space="preserve"> 6 </w:t>
      </w:r>
      <w:proofErr w:type="spellStart"/>
      <w:r w:rsidR="00CF3E44" w:rsidRPr="007B111D">
        <w:rPr>
          <w:rFonts w:cstheme="minorHAnsi"/>
          <w:b/>
          <w:bCs/>
          <w:szCs w:val="22"/>
          <w:u w:val="single"/>
        </w:rPr>
        <w:t>месяцев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на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своих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обычных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маршрутах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пассажиров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CF3E44" w:rsidRPr="007B111D">
        <w:rPr>
          <w:rFonts w:cstheme="minorHAnsi"/>
          <w:b/>
          <w:bCs/>
          <w:szCs w:val="22"/>
        </w:rPr>
        <w:t>которые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не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являются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членами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Ваше</w:t>
      </w:r>
      <w:proofErr w:type="spellEnd"/>
      <w:r w:rsidR="00CF3E44" w:rsidRPr="007B111D">
        <w:rPr>
          <w:rFonts w:cstheme="minorHAnsi"/>
          <w:b/>
          <w:bCs/>
          <w:szCs w:val="22"/>
          <w:lang w:val="ru-RU"/>
        </w:rPr>
        <w:t>го</w:t>
      </w:r>
      <w:r w:rsidR="00CF3E44" w:rsidRPr="007B111D">
        <w:rPr>
          <w:rFonts w:cstheme="minorHAnsi"/>
          <w:b/>
          <w:bCs/>
          <w:szCs w:val="22"/>
        </w:rPr>
        <w:t xml:space="preserve"> </w:t>
      </w:r>
      <w:r w:rsidR="00CF3E44" w:rsidRPr="007B111D">
        <w:rPr>
          <w:rFonts w:cstheme="minorHAnsi"/>
          <w:b/>
          <w:bCs/>
          <w:szCs w:val="22"/>
          <w:lang w:val="ru-RU"/>
        </w:rPr>
        <w:t>домохозяйства</w:t>
      </w:r>
      <w:r w:rsidR="00CF3E44" w:rsidRPr="007B111D">
        <w:rPr>
          <w:rFonts w:cstheme="minorHAnsi"/>
          <w:b/>
          <w:bCs/>
          <w:szCs w:val="22"/>
        </w:rPr>
        <w:t xml:space="preserve">, </w:t>
      </w:r>
      <w:r w:rsidR="00CF3E44" w:rsidRPr="007B111D">
        <w:rPr>
          <w:rFonts w:cstheme="minorHAnsi"/>
          <w:b/>
          <w:bCs/>
          <w:szCs w:val="22"/>
          <w:lang w:val="ru-RU"/>
        </w:rPr>
        <w:t xml:space="preserve">например, </w:t>
      </w:r>
      <w:proofErr w:type="spellStart"/>
      <w:r w:rsidR="00CF3E44" w:rsidRPr="007B111D">
        <w:rPr>
          <w:rFonts w:cstheme="minorHAnsi"/>
          <w:b/>
          <w:bCs/>
          <w:szCs w:val="22"/>
        </w:rPr>
        <w:t>друзей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CF3E44" w:rsidRPr="007B111D">
        <w:rPr>
          <w:rFonts w:cstheme="minorHAnsi"/>
          <w:b/>
          <w:bCs/>
          <w:szCs w:val="22"/>
        </w:rPr>
        <w:t>коллег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или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кого-то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ещ</w:t>
      </w:r>
      <w:proofErr w:type="spellEnd"/>
      <w:r w:rsidR="00CF3E44" w:rsidRPr="007B111D">
        <w:rPr>
          <w:rFonts w:cstheme="minorHAnsi"/>
          <w:b/>
          <w:bCs/>
          <w:szCs w:val="22"/>
          <w:lang w:val="ru-RU"/>
        </w:rPr>
        <w:t>ё</w:t>
      </w:r>
      <w:r w:rsidR="00CF3E44" w:rsidRPr="007B111D">
        <w:rPr>
          <w:rFonts w:cstheme="minorHAnsi"/>
          <w:b/>
          <w:bCs/>
          <w:szCs w:val="22"/>
        </w:rPr>
        <w:t>?</w:t>
      </w:r>
    </w:p>
    <w:p w14:paraId="1DBFD74F" w14:textId="27FBAFE9" w:rsidR="00CF52FA" w:rsidRPr="007B111D" w:rsidRDefault="00CF3E44" w:rsidP="007B111D">
      <w:pPr>
        <w:pStyle w:val="NoSpacing"/>
        <w:rPr>
          <w:rFonts w:cstheme="minorHAnsi"/>
          <w:b/>
          <w:bCs/>
          <w:szCs w:val="22"/>
        </w:rPr>
      </w:pPr>
      <w:r w:rsidRPr="007B111D">
        <w:rPr>
          <w:rFonts w:cstheme="minorHAnsi"/>
          <w:szCs w:val="22"/>
          <w:lang w:val="ru-RU"/>
        </w:rPr>
        <w:t>МОЖЕТ БЫТЬ НЕСКОЛЬКО ОТВЕТОВ</w:t>
      </w:r>
    </w:p>
    <w:p w14:paraId="63B3C53E" w14:textId="065DC6B5" w:rsidR="00CF52FA" w:rsidRPr="007B111D" w:rsidRDefault="00CF3E44" w:rsidP="007B111D">
      <w:pPr>
        <w:pStyle w:val="NoSpacing"/>
        <w:numPr>
          <w:ilvl w:val="0"/>
          <w:numId w:val="19"/>
        </w:numPr>
        <w:rPr>
          <w:rFonts w:cstheme="minorHAnsi"/>
          <w:szCs w:val="22"/>
        </w:rPr>
      </w:pPr>
      <w:bookmarkStart w:id="11" w:name="_Hlk208226534"/>
      <w:r w:rsidRPr="007B111D">
        <w:rPr>
          <w:rFonts w:cstheme="minorHAnsi"/>
          <w:szCs w:val="22"/>
          <w:lang w:val="ru-RU"/>
        </w:rPr>
        <w:t>Да, за оплату</w:t>
      </w:r>
    </w:p>
    <w:p w14:paraId="02A2C9AC" w14:textId="4DA38636" w:rsidR="00CF52FA" w:rsidRPr="007B111D" w:rsidRDefault="00CF3E44" w:rsidP="007B111D">
      <w:pPr>
        <w:pStyle w:val="NoSpacing"/>
        <w:numPr>
          <w:ilvl w:val="0"/>
          <w:numId w:val="19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Да, бесплатно</w:t>
      </w:r>
    </w:p>
    <w:p w14:paraId="3A1F7F69" w14:textId="588B73ED" w:rsidR="00CF52FA" w:rsidRPr="007B111D" w:rsidRDefault="00CF3E44" w:rsidP="007B111D">
      <w:pPr>
        <w:pStyle w:val="NoSpacing"/>
        <w:numPr>
          <w:ilvl w:val="0"/>
          <w:numId w:val="19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Нет</w:t>
      </w:r>
      <w:bookmarkEnd w:id="11"/>
      <w:r w:rsidR="00CF52FA" w:rsidRPr="007B111D">
        <w:rPr>
          <w:rFonts w:cstheme="minorHAnsi"/>
          <w:szCs w:val="22"/>
        </w:rPr>
        <w:tab/>
      </w:r>
      <w:r w:rsidR="00CF52FA" w:rsidRPr="007B111D">
        <w:rPr>
          <w:rFonts w:cstheme="minorHAnsi"/>
          <w:szCs w:val="22"/>
        </w:rPr>
        <w:tab/>
      </w:r>
      <w:r w:rsidR="00CF52FA" w:rsidRPr="007B111D">
        <w:rPr>
          <w:rFonts w:cstheme="minorHAnsi"/>
          <w:szCs w:val="22"/>
        </w:rPr>
        <w:tab/>
      </w:r>
      <w:r w:rsidR="00CF52FA" w:rsidRPr="007B111D">
        <w:rPr>
          <w:rFonts w:cstheme="minorHAnsi"/>
          <w:i/>
          <w:iCs/>
          <w:szCs w:val="22"/>
        </w:rPr>
        <w:t>/</w:t>
      </w:r>
      <w:proofErr w:type="spellStart"/>
      <w:r w:rsidR="00CF52FA" w:rsidRPr="007B111D">
        <w:rPr>
          <w:rFonts w:cstheme="minorHAnsi"/>
          <w:i/>
          <w:iCs/>
          <w:szCs w:val="22"/>
        </w:rPr>
        <w:t>exclusive</w:t>
      </w:r>
      <w:proofErr w:type="spellEnd"/>
      <w:r w:rsidR="00CF52FA" w:rsidRPr="007B111D">
        <w:rPr>
          <w:rFonts w:cstheme="minorHAnsi"/>
          <w:i/>
          <w:iCs/>
          <w:szCs w:val="22"/>
        </w:rPr>
        <w:t>/</w:t>
      </w:r>
    </w:p>
    <w:p w14:paraId="6567B443" w14:textId="7F081F7C" w:rsidR="00CF52FA" w:rsidRPr="007B111D" w:rsidRDefault="00CF3E44" w:rsidP="007B111D">
      <w:pPr>
        <w:pStyle w:val="NoSpacing"/>
        <w:numPr>
          <w:ilvl w:val="0"/>
          <w:numId w:val="21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Затрудняюсь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ответить</w:t>
      </w:r>
      <w:proofErr w:type="spellEnd"/>
      <w:r w:rsidR="00CF52FA" w:rsidRPr="007B111D">
        <w:rPr>
          <w:rFonts w:cstheme="minorHAnsi"/>
          <w:szCs w:val="22"/>
        </w:rPr>
        <w:t xml:space="preserve"> </w:t>
      </w:r>
      <w:r w:rsidR="00CF52FA" w:rsidRPr="007B111D">
        <w:rPr>
          <w:rFonts w:cstheme="minorHAnsi"/>
          <w:szCs w:val="22"/>
        </w:rPr>
        <w:tab/>
      </w:r>
      <w:r w:rsidR="00CF52FA" w:rsidRPr="007B111D">
        <w:rPr>
          <w:rFonts w:cstheme="minorHAnsi"/>
          <w:i/>
          <w:iCs/>
          <w:szCs w:val="22"/>
        </w:rPr>
        <w:t>/</w:t>
      </w:r>
      <w:proofErr w:type="spellStart"/>
      <w:r w:rsidR="00CF52FA" w:rsidRPr="007B111D">
        <w:rPr>
          <w:rFonts w:cstheme="minorHAnsi"/>
          <w:i/>
          <w:iCs/>
          <w:szCs w:val="22"/>
        </w:rPr>
        <w:t>exclusive</w:t>
      </w:r>
      <w:proofErr w:type="spellEnd"/>
      <w:r w:rsidR="00CF52FA" w:rsidRPr="007B111D">
        <w:rPr>
          <w:rFonts w:cstheme="minorHAnsi"/>
          <w:i/>
          <w:iCs/>
          <w:szCs w:val="22"/>
        </w:rPr>
        <w:t>/</w:t>
      </w:r>
    </w:p>
    <w:p w14:paraId="392E0BE4" w14:textId="64D89391" w:rsidR="00CF52FA" w:rsidRPr="007B111D" w:rsidRDefault="00CF52FA" w:rsidP="007B111D">
      <w:pPr>
        <w:rPr>
          <w:rFonts w:asciiTheme="minorHAnsi" w:hAnsiTheme="minorHAnsi" w:cstheme="minorHAnsi"/>
          <w:sz w:val="22"/>
          <w:szCs w:val="22"/>
        </w:rPr>
      </w:pPr>
    </w:p>
    <w:p w14:paraId="57F93FEB" w14:textId="6A74F5E2" w:rsidR="00CF52FA" w:rsidRPr="007B111D" w:rsidRDefault="0BD3CF9F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>F: T1 = 15-aastased või vanemad</w:t>
      </w:r>
      <w:r w:rsidR="3BC57B99" w:rsidRPr="007B111D">
        <w:rPr>
          <w:rFonts w:cstheme="minorHAnsi"/>
          <w:i/>
          <w:iCs/>
          <w:szCs w:val="22"/>
        </w:rPr>
        <w:t xml:space="preserve"> &amp;</w:t>
      </w:r>
    </w:p>
    <w:p w14:paraId="59565EC1" w14:textId="77777777" w:rsidR="00464A2F" w:rsidRPr="007B111D" w:rsidRDefault="00464A2F" w:rsidP="007B111D">
      <w:pPr>
        <w:pStyle w:val="NoSpacing"/>
        <w:rPr>
          <w:rFonts w:eastAsia="Arial" w:cstheme="minorHAnsi"/>
          <w:i/>
          <w:iCs/>
          <w:szCs w:val="22"/>
        </w:rPr>
      </w:pPr>
      <w:r w:rsidRPr="007B111D">
        <w:rPr>
          <w:rFonts w:eastAsia="Arial" w:cstheme="minorHAnsi"/>
          <w:i/>
          <w:iCs/>
          <w:szCs w:val="22"/>
        </w:rPr>
        <w:t xml:space="preserve">F: A5 = 6, 7 (peamiselt liigub isikliku või ametialase autoga või kaubikuga) </w:t>
      </w:r>
    </w:p>
    <w:p w14:paraId="35DEE670" w14:textId="5B952E41" w:rsidR="00CF52FA" w:rsidRPr="007B111D" w:rsidRDefault="00F0040E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B</w:t>
      </w:r>
      <w:r w:rsidR="00A16DF5" w:rsidRPr="007B111D">
        <w:rPr>
          <w:rFonts w:cstheme="minorHAnsi"/>
          <w:b/>
          <w:bCs/>
          <w:szCs w:val="22"/>
        </w:rPr>
        <w:t>10</w:t>
      </w:r>
      <w:r w:rsidR="00CF52FA" w:rsidRPr="007B111D">
        <w:rPr>
          <w:rFonts w:cstheme="minorHAnsi"/>
          <w:b/>
          <w:bCs/>
          <w:szCs w:val="22"/>
        </w:rPr>
        <w:t xml:space="preserve"> (K27B) </w:t>
      </w:r>
      <w:r w:rsidR="00CF52FA" w:rsidRPr="007B111D">
        <w:rPr>
          <w:rFonts w:cstheme="minorHAnsi"/>
          <w:b/>
          <w:bCs/>
          <w:szCs w:val="22"/>
        </w:rPr>
        <w:tab/>
      </w:r>
      <w:proofErr w:type="spellStart"/>
      <w:r w:rsidR="00CF3E44" w:rsidRPr="007B111D">
        <w:rPr>
          <w:rFonts w:cstheme="minorHAnsi"/>
          <w:b/>
          <w:bCs/>
          <w:szCs w:val="22"/>
        </w:rPr>
        <w:t>Предлагали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ли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Вы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r w:rsidR="00CF3E44" w:rsidRPr="007B111D">
        <w:rPr>
          <w:rFonts w:cstheme="minorHAnsi"/>
          <w:b/>
          <w:bCs/>
          <w:szCs w:val="22"/>
          <w:lang w:val="ru-RU"/>
        </w:rPr>
        <w:t xml:space="preserve">лично </w:t>
      </w:r>
      <w:proofErr w:type="spellStart"/>
      <w:r w:rsidR="00CF3E44" w:rsidRPr="007B111D">
        <w:rPr>
          <w:rFonts w:cstheme="minorHAnsi"/>
          <w:b/>
          <w:bCs/>
          <w:szCs w:val="22"/>
          <w:u w:val="single"/>
        </w:rPr>
        <w:t>за</w:t>
      </w:r>
      <w:proofErr w:type="spellEnd"/>
      <w:r w:rsidR="00CF3E44" w:rsidRPr="007B111D">
        <w:rPr>
          <w:rFonts w:cstheme="minorHAnsi"/>
          <w:b/>
          <w:bCs/>
          <w:szCs w:val="22"/>
          <w:u w:val="single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  <w:u w:val="single"/>
        </w:rPr>
        <w:t>последние</w:t>
      </w:r>
      <w:proofErr w:type="spellEnd"/>
      <w:r w:rsidR="00CF3E44" w:rsidRPr="007B111D">
        <w:rPr>
          <w:rFonts w:cstheme="minorHAnsi"/>
          <w:b/>
          <w:bCs/>
          <w:szCs w:val="22"/>
          <w:u w:val="single"/>
        </w:rPr>
        <w:t xml:space="preserve"> 6 </w:t>
      </w:r>
      <w:proofErr w:type="spellStart"/>
      <w:r w:rsidR="00CF3E44" w:rsidRPr="007B111D">
        <w:rPr>
          <w:rFonts w:cstheme="minorHAnsi"/>
          <w:b/>
          <w:bCs/>
          <w:szCs w:val="22"/>
          <w:u w:val="single"/>
        </w:rPr>
        <w:t>месяцев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совместные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поездки</w:t>
      </w:r>
      <w:proofErr w:type="spellEnd"/>
      <w:r w:rsidR="00CF3E44" w:rsidRPr="007B111D">
        <w:rPr>
          <w:rFonts w:cstheme="minorHAnsi"/>
          <w:b/>
          <w:bCs/>
          <w:szCs w:val="22"/>
          <w:lang w:val="ru-RU"/>
        </w:rPr>
        <w:t xml:space="preserve"> (брав</w:t>
      </w:r>
      <w:r w:rsidR="00CF3E44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CF3E44" w:rsidRPr="007B111D">
        <w:rPr>
          <w:rFonts w:cstheme="minorHAnsi"/>
          <w:b/>
          <w:bCs/>
          <w:szCs w:val="22"/>
        </w:rPr>
        <w:t>автомобиль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пассажиров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CF3E44" w:rsidRPr="007B111D">
        <w:rPr>
          <w:rFonts w:cstheme="minorHAnsi"/>
          <w:b/>
          <w:bCs/>
          <w:szCs w:val="22"/>
        </w:rPr>
        <w:t>которые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не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являются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членами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Ваше</w:t>
      </w:r>
      <w:proofErr w:type="spellEnd"/>
      <w:r w:rsidR="00CF3E44" w:rsidRPr="007B111D">
        <w:rPr>
          <w:rFonts w:cstheme="minorHAnsi"/>
          <w:b/>
          <w:bCs/>
          <w:szCs w:val="22"/>
          <w:lang w:val="ru-RU"/>
        </w:rPr>
        <w:t>го домохозяйства)</w:t>
      </w:r>
      <w:r w:rsidR="00CF3E44" w:rsidRPr="007B111D">
        <w:rPr>
          <w:rFonts w:cstheme="minorHAnsi"/>
          <w:b/>
          <w:bCs/>
          <w:szCs w:val="22"/>
        </w:rPr>
        <w:t>?</w:t>
      </w:r>
    </w:p>
    <w:p w14:paraId="433B157A" w14:textId="4759C80A" w:rsidR="00CF52FA" w:rsidRPr="007B111D" w:rsidRDefault="00CF3E44" w:rsidP="007B111D">
      <w:pPr>
        <w:pStyle w:val="NoSpacing"/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МОЖЕТ БЫТЬ НЕСКОЛЬКО ОТВЕТОВ</w:t>
      </w:r>
    </w:p>
    <w:p w14:paraId="57524562" w14:textId="77777777" w:rsidR="00CF3E44" w:rsidRPr="007B111D" w:rsidRDefault="00CF3E44" w:rsidP="007B111D">
      <w:pPr>
        <w:pStyle w:val="NoSpacing"/>
        <w:numPr>
          <w:ilvl w:val="0"/>
          <w:numId w:val="22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Да</w:t>
      </w:r>
      <w:proofErr w:type="spellEnd"/>
      <w:r w:rsidRPr="007B111D">
        <w:rPr>
          <w:rFonts w:cstheme="minorHAnsi"/>
          <w:szCs w:val="22"/>
        </w:rPr>
        <w:t xml:space="preserve">, </w:t>
      </w:r>
      <w:proofErr w:type="spellStart"/>
      <w:r w:rsidRPr="007B111D">
        <w:rPr>
          <w:rFonts w:cstheme="minorHAnsi"/>
          <w:szCs w:val="22"/>
        </w:rPr>
        <w:t>за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оплату</w:t>
      </w:r>
      <w:proofErr w:type="spellEnd"/>
    </w:p>
    <w:p w14:paraId="0A3CAD53" w14:textId="77777777" w:rsidR="00CF3E44" w:rsidRPr="007B111D" w:rsidRDefault="00CF3E44" w:rsidP="007B111D">
      <w:pPr>
        <w:pStyle w:val="NoSpacing"/>
        <w:numPr>
          <w:ilvl w:val="0"/>
          <w:numId w:val="22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Да</w:t>
      </w:r>
      <w:proofErr w:type="spellEnd"/>
      <w:r w:rsidRPr="007B111D">
        <w:rPr>
          <w:rFonts w:cstheme="minorHAnsi"/>
          <w:szCs w:val="22"/>
        </w:rPr>
        <w:t xml:space="preserve">, </w:t>
      </w:r>
      <w:proofErr w:type="spellStart"/>
      <w:r w:rsidRPr="007B111D">
        <w:rPr>
          <w:rFonts w:cstheme="minorHAnsi"/>
          <w:szCs w:val="22"/>
        </w:rPr>
        <w:t>бесплатно</w:t>
      </w:r>
      <w:proofErr w:type="spellEnd"/>
    </w:p>
    <w:p w14:paraId="130089C8" w14:textId="54D21222" w:rsidR="00A16DF5" w:rsidRPr="007B111D" w:rsidRDefault="00CF3E44" w:rsidP="007B111D">
      <w:pPr>
        <w:pStyle w:val="NoSpacing"/>
        <w:numPr>
          <w:ilvl w:val="0"/>
          <w:numId w:val="22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Нет</w:t>
      </w:r>
      <w:proofErr w:type="spellEnd"/>
      <w:r w:rsidR="00CF52FA" w:rsidRPr="007B111D">
        <w:rPr>
          <w:rFonts w:cstheme="minorHAnsi"/>
          <w:szCs w:val="22"/>
        </w:rPr>
        <w:tab/>
      </w:r>
      <w:r w:rsidR="00CF52FA" w:rsidRPr="007B111D">
        <w:rPr>
          <w:rFonts w:cstheme="minorHAnsi"/>
          <w:szCs w:val="22"/>
        </w:rPr>
        <w:tab/>
      </w:r>
      <w:r w:rsidR="00CF52FA" w:rsidRPr="007B111D">
        <w:rPr>
          <w:rFonts w:cstheme="minorHAnsi"/>
          <w:szCs w:val="22"/>
        </w:rPr>
        <w:tab/>
      </w:r>
      <w:r w:rsidR="00CF52FA" w:rsidRPr="007B111D">
        <w:rPr>
          <w:rFonts w:cstheme="minorHAnsi"/>
          <w:i/>
          <w:iCs/>
          <w:szCs w:val="22"/>
        </w:rPr>
        <w:t>/</w:t>
      </w:r>
      <w:proofErr w:type="spellStart"/>
      <w:r w:rsidR="00CF52FA" w:rsidRPr="007B111D">
        <w:rPr>
          <w:rFonts w:cstheme="minorHAnsi"/>
          <w:i/>
          <w:iCs/>
          <w:szCs w:val="22"/>
        </w:rPr>
        <w:t>exclusive</w:t>
      </w:r>
      <w:proofErr w:type="spellEnd"/>
      <w:r w:rsidR="00CF52FA" w:rsidRPr="007B111D">
        <w:rPr>
          <w:rFonts w:cstheme="minorHAnsi"/>
          <w:i/>
          <w:iCs/>
          <w:szCs w:val="22"/>
        </w:rPr>
        <w:t>/</w:t>
      </w:r>
    </w:p>
    <w:p w14:paraId="4318B52D" w14:textId="038C1A04" w:rsidR="546EEE59" w:rsidRPr="007B111D" w:rsidRDefault="00A16DF5" w:rsidP="007B111D">
      <w:pPr>
        <w:pStyle w:val="NoSpacing"/>
        <w:ind w:left="360"/>
        <w:rPr>
          <w:ins w:id="12" w:author="Liis Grünberg" w:date="2025-08-08T10:47:00Z" w16du:dateUtc="2025-08-08T10:47:22Z"/>
          <w:rFonts w:cstheme="minorHAnsi"/>
          <w:szCs w:val="22"/>
        </w:rPr>
      </w:pPr>
      <w:r w:rsidRPr="007B111D">
        <w:rPr>
          <w:rFonts w:cstheme="minorHAnsi"/>
          <w:szCs w:val="22"/>
        </w:rPr>
        <w:t>99.</w:t>
      </w:r>
      <w:r w:rsidR="00CF3E44" w:rsidRPr="007B111D">
        <w:rPr>
          <w:rFonts w:cstheme="minorHAnsi"/>
          <w:szCs w:val="22"/>
        </w:rPr>
        <w:t xml:space="preserve">Затрудняюсь </w:t>
      </w:r>
      <w:proofErr w:type="spellStart"/>
      <w:r w:rsidR="00CF3E44" w:rsidRPr="007B111D">
        <w:rPr>
          <w:rFonts w:cstheme="minorHAnsi"/>
          <w:szCs w:val="22"/>
        </w:rPr>
        <w:t>ответить</w:t>
      </w:r>
      <w:proofErr w:type="spellEnd"/>
      <w:r w:rsidR="3BC57B99" w:rsidRPr="007B111D">
        <w:rPr>
          <w:rFonts w:cstheme="minorHAnsi"/>
          <w:szCs w:val="22"/>
        </w:rPr>
        <w:t xml:space="preserve"> </w:t>
      </w:r>
      <w:r w:rsidR="3BC57B99" w:rsidRPr="007B111D">
        <w:rPr>
          <w:rFonts w:cstheme="minorHAnsi"/>
          <w:szCs w:val="22"/>
        </w:rPr>
        <w:tab/>
      </w:r>
      <w:r w:rsidR="3BC57B99" w:rsidRPr="007B111D">
        <w:rPr>
          <w:rFonts w:cstheme="minorHAnsi"/>
          <w:i/>
          <w:iCs/>
          <w:szCs w:val="22"/>
        </w:rPr>
        <w:t>/</w:t>
      </w:r>
      <w:proofErr w:type="spellStart"/>
      <w:r w:rsidR="3BC57B99" w:rsidRPr="007B111D">
        <w:rPr>
          <w:rFonts w:cstheme="minorHAnsi"/>
          <w:i/>
          <w:iCs/>
          <w:szCs w:val="22"/>
        </w:rPr>
        <w:t>exclusive</w:t>
      </w:r>
      <w:proofErr w:type="spellEnd"/>
      <w:r w:rsidR="3BC57B99" w:rsidRPr="007B111D">
        <w:rPr>
          <w:rFonts w:cstheme="minorHAnsi"/>
          <w:i/>
          <w:iCs/>
          <w:szCs w:val="22"/>
        </w:rPr>
        <w:t>/</w:t>
      </w:r>
    </w:p>
    <w:p w14:paraId="7FE76A0C" w14:textId="77777777" w:rsidR="00C20B1C" w:rsidRPr="007B111D" w:rsidRDefault="00C20B1C" w:rsidP="007B111D">
      <w:pPr>
        <w:pStyle w:val="Heading2"/>
        <w:spacing w:before="0"/>
        <w:rPr>
          <w:rFonts w:asciiTheme="minorHAnsi" w:hAnsiTheme="minorHAnsi" w:cstheme="minorHAnsi"/>
          <w:color w:val="auto"/>
          <w:sz w:val="22"/>
          <w:szCs w:val="22"/>
        </w:rPr>
      </w:pPr>
      <w:bookmarkStart w:id="13" w:name="_Ref205194200"/>
    </w:p>
    <w:p w14:paraId="3B9CFF9C" w14:textId="365B7B47" w:rsidR="008A2292" w:rsidRPr="00ED4171" w:rsidRDefault="00CF3E44" w:rsidP="00ED4171">
      <w:pPr>
        <w:pStyle w:val="Heading2"/>
      </w:pPr>
      <w:proofErr w:type="spellStart"/>
      <w:r w:rsidRPr="00ED4171">
        <w:t>Ближайшие</w:t>
      </w:r>
      <w:proofErr w:type="spellEnd"/>
      <w:r w:rsidRPr="00ED4171">
        <w:t xml:space="preserve"> </w:t>
      </w:r>
      <w:proofErr w:type="spellStart"/>
      <w:r w:rsidRPr="00ED4171">
        <w:t>парковки</w:t>
      </w:r>
      <w:bookmarkEnd w:id="13"/>
      <w:proofErr w:type="spellEnd"/>
    </w:p>
    <w:p w14:paraId="1106C7A3" w14:textId="77777777" w:rsidR="008A2292" w:rsidRPr="007B111D" w:rsidRDefault="008A2292" w:rsidP="007B111D">
      <w:pPr>
        <w:pStyle w:val="NoSpacing"/>
        <w:rPr>
          <w:rFonts w:cstheme="minorHAnsi"/>
          <w:i/>
          <w:iCs/>
          <w:szCs w:val="22"/>
        </w:rPr>
      </w:pPr>
    </w:p>
    <w:p w14:paraId="4C256206" w14:textId="709A4806" w:rsidR="008A2292" w:rsidRPr="007B111D" w:rsidRDefault="542B206E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 xml:space="preserve">F: T1 = 15-aastased või vanemad </w:t>
      </w:r>
      <w:r w:rsidR="3BC57B99" w:rsidRPr="007B111D">
        <w:rPr>
          <w:rFonts w:cstheme="minorHAnsi"/>
          <w:i/>
          <w:iCs/>
          <w:szCs w:val="22"/>
        </w:rPr>
        <w:t>&amp;</w:t>
      </w:r>
    </w:p>
    <w:p w14:paraId="6F0201E4" w14:textId="2ED67AAB" w:rsidR="00BC6B3B" w:rsidRPr="007B111D" w:rsidRDefault="00BC6B3B" w:rsidP="007B111D">
      <w:pPr>
        <w:pStyle w:val="NoSpacing"/>
        <w:rPr>
          <w:rFonts w:eastAsia="Arial" w:cstheme="minorHAnsi"/>
          <w:i/>
          <w:iCs/>
          <w:szCs w:val="22"/>
        </w:rPr>
      </w:pPr>
      <w:r w:rsidRPr="007B111D">
        <w:rPr>
          <w:rFonts w:eastAsia="Arial" w:cstheme="minorHAnsi"/>
          <w:i/>
          <w:iCs/>
          <w:szCs w:val="22"/>
        </w:rPr>
        <w:t xml:space="preserve">F: A5 = 6, 7, 9 (peamiselt liigub </w:t>
      </w:r>
      <w:r w:rsidRPr="007B111D">
        <w:rPr>
          <w:rFonts w:eastAsia="Arial" w:cstheme="minorHAnsi"/>
          <w:i/>
          <w:iCs/>
          <w:szCs w:val="22"/>
          <w:u w:val="single"/>
        </w:rPr>
        <w:t>isikliku</w:t>
      </w:r>
      <w:r w:rsidRPr="007B111D">
        <w:rPr>
          <w:rFonts w:eastAsia="Arial" w:cstheme="minorHAnsi"/>
          <w:i/>
          <w:iCs/>
          <w:szCs w:val="22"/>
        </w:rPr>
        <w:t xml:space="preserve"> või ametialase autoga või kaubikuga ja </w:t>
      </w:r>
      <w:r w:rsidRPr="007B111D">
        <w:rPr>
          <w:rFonts w:cstheme="minorHAnsi"/>
          <w:i/>
          <w:iCs/>
          <w:szCs w:val="22"/>
        </w:rPr>
        <w:t>ühistranspordiga</w:t>
      </w:r>
      <w:r w:rsidRPr="007B111D">
        <w:rPr>
          <w:rFonts w:eastAsia="Arial" w:cstheme="minorHAnsi"/>
          <w:i/>
          <w:iCs/>
          <w:szCs w:val="22"/>
        </w:rPr>
        <w:t>)</w:t>
      </w:r>
    </w:p>
    <w:p w14:paraId="747933E6" w14:textId="34DB7C13" w:rsidR="008A2292" w:rsidRPr="007B111D" w:rsidRDefault="7C48E939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B</w:t>
      </w:r>
      <w:r w:rsidR="308FF1A7" w:rsidRPr="007B111D">
        <w:rPr>
          <w:rFonts w:cstheme="minorHAnsi"/>
          <w:b/>
          <w:bCs/>
          <w:szCs w:val="22"/>
        </w:rPr>
        <w:t>1</w:t>
      </w:r>
      <w:r w:rsidR="00A16DF5" w:rsidRPr="007B111D">
        <w:rPr>
          <w:rFonts w:cstheme="minorHAnsi"/>
          <w:b/>
          <w:bCs/>
          <w:szCs w:val="22"/>
        </w:rPr>
        <w:t>1</w:t>
      </w:r>
      <w:r w:rsidRPr="007B111D">
        <w:rPr>
          <w:rFonts w:cstheme="minorHAnsi"/>
          <w:b/>
          <w:bCs/>
          <w:szCs w:val="22"/>
        </w:rPr>
        <w:t xml:space="preserve"> </w:t>
      </w:r>
      <w:r w:rsidR="2C2935B0" w:rsidRPr="007B111D">
        <w:rPr>
          <w:rFonts w:cstheme="minorHAnsi"/>
          <w:b/>
          <w:bCs/>
          <w:szCs w:val="22"/>
        </w:rPr>
        <w:t xml:space="preserve">(K26)  </w:t>
      </w:r>
      <w:r w:rsidR="00F0040E" w:rsidRPr="007B111D">
        <w:rPr>
          <w:rFonts w:cstheme="minorHAnsi"/>
          <w:szCs w:val="22"/>
        </w:rPr>
        <w:tab/>
      </w:r>
      <w:proofErr w:type="spellStart"/>
      <w:r w:rsidR="00CF3E44" w:rsidRPr="007B111D">
        <w:rPr>
          <w:rFonts w:cstheme="minorHAnsi"/>
          <w:b/>
          <w:bCs/>
          <w:szCs w:val="22"/>
        </w:rPr>
        <w:t>Есть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ли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возможность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воспользоваться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бесплатными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парковками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(в </w:t>
      </w:r>
      <w:proofErr w:type="spellStart"/>
      <w:r w:rsidR="00CF3E44" w:rsidRPr="007B111D">
        <w:rPr>
          <w:rFonts w:cstheme="minorHAnsi"/>
          <w:b/>
          <w:bCs/>
          <w:szCs w:val="22"/>
        </w:rPr>
        <w:t>том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числе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"</w:t>
      </w:r>
      <w:proofErr w:type="spellStart"/>
      <w:r w:rsidR="00CF3E44" w:rsidRPr="007B111D">
        <w:rPr>
          <w:rFonts w:cstheme="minorHAnsi"/>
          <w:b/>
          <w:bCs/>
          <w:szCs w:val="22"/>
        </w:rPr>
        <w:t>Паркуйся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и </w:t>
      </w:r>
      <w:proofErr w:type="spellStart"/>
      <w:r w:rsidR="00CF3E44" w:rsidRPr="007B111D">
        <w:rPr>
          <w:rFonts w:cstheme="minorHAnsi"/>
          <w:b/>
          <w:bCs/>
          <w:szCs w:val="22"/>
        </w:rPr>
        <w:t>поезжай</w:t>
      </w:r>
      <w:proofErr w:type="spellEnd"/>
      <w:r w:rsidR="00CF3E44" w:rsidRPr="007B111D">
        <w:rPr>
          <w:rFonts w:cstheme="minorHAnsi"/>
          <w:b/>
          <w:bCs/>
          <w:szCs w:val="22"/>
        </w:rPr>
        <w:t>"</w:t>
      </w:r>
      <w:r w:rsidR="00CF3E44" w:rsidRPr="007B111D">
        <w:rPr>
          <w:rFonts w:cstheme="minorHAnsi"/>
          <w:b/>
          <w:bCs/>
          <w:szCs w:val="22"/>
          <w:lang w:val="ru-RU"/>
        </w:rPr>
        <w:t xml:space="preserve"> / </w:t>
      </w:r>
      <w:r w:rsidR="00CF3E44" w:rsidRPr="007B111D">
        <w:rPr>
          <w:rFonts w:cstheme="minorHAnsi"/>
          <w:b/>
          <w:bCs/>
          <w:szCs w:val="22"/>
        </w:rPr>
        <w:t xml:space="preserve">„Pargi ja reisi”) </w:t>
      </w:r>
      <w:proofErr w:type="spellStart"/>
      <w:r w:rsidR="00CF3E44" w:rsidRPr="007B111D">
        <w:rPr>
          <w:rFonts w:cstheme="minorHAnsi"/>
          <w:b/>
          <w:bCs/>
          <w:szCs w:val="22"/>
        </w:rPr>
        <w:t>на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автобусных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или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железнодорожных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остановках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на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Ваших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обычных</w:t>
      </w:r>
      <w:proofErr w:type="spellEnd"/>
      <w:r w:rsidR="00CF3E44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F3E44" w:rsidRPr="007B111D">
        <w:rPr>
          <w:rFonts w:cstheme="minorHAnsi"/>
          <w:b/>
          <w:bCs/>
          <w:szCs w:val="22"/>
        </w:rPr>
        <w:t>маршрутах</w:t>
      </w:r>
      <w:proofErr w:type="spellEnd"/>
      <w:r w:rsidR="00CF3E44" w:rsidRPr="007B111D">
        <w:rPr>
          <w:rFonts w:cstheme="minorHAnsi"/>
          <w:b/>
          <w:bCs/>
          <w:szCs w:val="22"/>
        </w:rPr>
        <w:t>?</w:t>
      </w:r>
    </w:p>
    <w:p w14:paraId="68C8EAAD" w14:textId="2EDFDEC8" w:rsidR="008A2292" w:rsidRPr="007B111D" w:rsidRDefault="00CF3E44" w:rsidP="007B111D">
      <w:pPr>
        <w:pStyle w:val="NoSpacing"/>
        <w:rPr>
          <w:rFonts w:cstheme="minorHAnsi"/>
          <w:szCs w:val="22"/>
        </w:rPr>
      </w:pPr>
      <w:r w:rsidRPr="007B111D">
        <w:rPr>
          <w:rFonts w:cstheme="minorHAnsi"/>
          <w:szCs w:val="22"/>
        </w:rPr>
        <w:t>ПОЯСНЕНИЕ: «</w:t>
      </w:r>
      <w:proofErr w:type="spellStart"/>
      <w:r w:rsidRPr="007B111D">
        <w:rPr>
          <w:rFonts w:cstheme="minorHAnsi"/>
          <w:szCs w:val="22"/>
        </w:rPr>
        <w:t>Паркуйся</w:t>
      </w:r>
      <w:proofErr w:type="spellEnd"/>
      <w:r w:rsidRPr="007B111D">
        <w:rPr>
          <w:rFonts w:cstheme="minorHAnsi"/>
          <w:szCs w:val="22"/>
        </w:rPr>
        <w:t xml:space="preserve"> и </w:t>
      </w:r>
      <w:proofErr w:type="spellStart"/>
      <w:r w:rsidRPr="007B111D">
        <w:rPr>
          <w:rFonts w:cstheme="minorHAnsi"/>
          <w:szCs w:val="22"/>
        </w:rPr>
        <w:t>поезжай</w:t>
      </w:r>
      <w:proofErr w:type="spellEnd"/>
      <w:r w:rsidRPr="007B111D">
        <w:rPr>
          <w:rFonts w:cstheme="minorHAnsi"/>
          <w:szCs w:val="22"/>
        </w:rPr>
        <w:t xml:space="preserve">» — </w:t>
      </w:r>
      <w:proofErr w:type="spellStart"/>
      <w:r w:rsidRPr="007B111D">
        <w:rPr>
          <w:rFonts w:cstheme="minorHAnsi"/>
          <w:szCs w:val="22"/>
        </w:rPr>
        <w:t>это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возможность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оставить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личный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автомобиль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на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бесплатной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парковке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возле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остановки</w:t>
      </w:r>
      <w:proofErr w:type="spellEnd"/>
      <w:r w:rsidRPr="007B111D">
        <w:rPr>
          <w:rFonts w:cstheme="minorHAnsi"/>
          <w:szCs w:val="22"/>
        </w:rPr>
        <w:t xml:space="preserve"> и </w:t>
      </w:r>
      <w:proofErr w:type="spellStart"/>
      <w:r w:rsidRPr="007B111D">
        <w:rPr>
          <w:rFonts w:cstheme="minorHAnsi"/>
          <w:szCs w:val="22"/>
        </w:rPr>
        <w:t>продолжить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поездку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на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общественном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транспорте</w:t>
      </w:r>
      <w:proofErr w:type="spellEnd"/>
      <w:r w:rsidRPr="007B111D">
        <w:rPr>
          <w:rFonts w:cstheme="minorHAnsi"/>
          <w:szCs w:val="22"/>
        </w:rPr>
        <w:t>.</w:t>
      </w:r>
    </w:p>
    <w:p w14:paraId="7EDFCCE1" w14:textId="2E86146F" w:rsidR="008A2292" w:rsidRPr="007B111D" w:rsidRDefault="00CF3E44" w:rsidP="007B111D">
      <w:pPr>
        <w:pStyle w:val="NoSpacing"/>
        <w:numPr>
          <w:ilvl w:val="0"/>
          <w:numId w:val="14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Есть возможность воспользоваться</w:t>
      </w:r>
    </w:p>
    <w:p w14:paraId="6AC3D25D" w14:textId="7EE36887" w:rsidR="008A2292" w:rsidRPr="007B111D" w:rsidRDefault="00CF3E44" w:rsidP="007B111D">
      <w:pPr>
        <w:pStyle w:val="NoSpacing"/>
        <w:numPr>
          <w:ilvl w:val="0"/>
          <w:numId w:val="14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Нет возможности воспользоваться</w:t>
      </w:r>
    </w:p>
    <w:p w14:paraId="7C81E6FA" w14:textId="08A1A991" w:rsidR="008A2292" w:rsidRPr="007B111D" w:rsidRDefault="00CF3E44" w:rsidP="007B111D">
      <w:pPr>
        <w:pStyle w:val="NoSpacing"/>
        <w:numPr>
          <w:ilvl w:val="0"/>
          <w:numId w:val="14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Затрудняюсь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ответить</w:t>
      </w:r>
      <w:proofErr w:type="spellEnd"/>
    </w:p>
    <w:p w14:paraId="7E5479B4" w14:textId="45FD32F1" w:rsidR="66FA4198" w:rsidRPr="007B111D" w:rsidRDefault="66FA4198" w:rsidP="007B111D">
      <w:pPr>
        <w:pStyle w:val="NoSpacing"/>
        <w:rPr>
          <w:rFonts w:cstheme="minorHAnsi"/>
          <w:szCs w:val="22"/>
        </w:rPr>
      </w:pPr>
    </w:p>
    <w:p w14:paraId="18C0FC95" w14:textId="00B12F25" w:rsidR="008A2292" w:rsidRPr="007B111D" w:rsidRDefault="33F92FD9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 xml:space="preserve">F: T1 = 15-aastased või vanemad </w:t>
      </w:r>
      <w:r w:rsidR="3BC57B99" w:rsidRPr="007B111D">
        <w:rPr>
          <w:rFonts w:cstheme="minorHAnsi"/>
          <w:i/>
          <w:iCs/>
          <w:szCs w:val="22"/>
        </w:rPr>
        <w:t>&amp;</w:t>
      </w:r>
    </w:p>
    <w:p w14:paraId="1E8702DA" w14:textId="5FF1E73D" w:rsidR="008A2292" w:rsidRPr="007B111D" w:rsidRDefault="00F0040E" w:rsidP="007B111D">
      <w:pPr>
        <w:pStyle w:val="NoSpacing"/>
        <w:rPr>
          <w:rFonts w:cstheme="minorHAnsi"/>
          <w:b/>
          <w:bCs/>
          <w:szCs w:val="22"/>
        </w:rPr>
      </w:pPr>
      <w:r w:rsidRPr="007B111D">
        <w:rPr>
          <w:rFonts w:cstheme="minorHAnsi"/>
          <w:i/>
          <w:iCs/>
          <w:szCs w:val="22"/>
        </w:rPr>
        <w:t>B</w:t>
      </w:r>
      <w:r w:rsidR="006E2063" w:rsidRPr="007B111D">
        <w:rPr>
          <w:rFonts w:cstheme="minorHAnsi"/>
          <w:i/>
          <w:iCs/>
          <w:szCs w:val="22"/>
        </w:rPr>
        <w:t>1</w:t>
      </w:r>
      <w:r w:rsidR="00A16DF5" w:rsidRPr="007B111D">
        <w:rPr>
          <w:rFonts w:cstheme="minorHAnsi"/>
          <w:i/>
          <w:iCs/>
          <w:szCs w:val="22"/>
        </w:rPr>
        <w:t>1</w:t>
      </w:r>
      <w:r w:rsidR="008A2292" w:rsidRPr="007B111D">
        <w:rPr>
          <w:rFonts w:cstheme="minorHAnsi"/>
          <w:i/>
          <w:iCs/>
          <w:szCs w:val="22"/>
        </w:rPr>
        <w:t xml:space="preserve"> =1   (</w:t>
      </w:r>
      <w:r w:rsidRPr="007B111D">
        <w:rPr>
          <w:rFonts w:cstheme="minorHAnsi"/>
          <w:i/>
          <w:iCs/>
          <w:szCs w:val="22"/>
        </w:rPr>
        <w:t>o</w:t>
      </w:r>
      <w:r w:rsidR="008A2292" w:rsidRPr="007B111D">
        <w:rPr>
          <w:rFonts w:cstheme="minorHAnsi"/>
          <w:i/>
          <w:iCs/>
          <w:szCs w:val="22"/>
        </w:rPr>
        <w:t xml:space="preserve">n võimalik kasutada </w:t>
      </w:r>
      <w:proofErr w:type="spellStart"/>
      <w:r w:rsidR="008A2292" w:rsidRPr="007B111D">
        <w:rPr>
          <w:rFonts w:cstheme="minorHAnsi"/>
          <w:i/>
          <w:iCs/>
          <w:szCs w:val="22"/>
        </w:rPr>
        <w:t>lähiparklaid</w:t>
      </w:r>
      <w:proofErr w:type="spellEnd"/>
      <w:r w:rsidR="008A2292" w:rsidRPr="007B111D">
        <w:rPr>
          <w:rFonts w:cstheme="minorHAnsi"/>
          <w:i/>
          <w:iCs/>
          <w:szCs w:val="22"/>
        </w:rPr>
        <w:t>)</w:t>
      </w:r>
    </w:p>
    <w:p w14:paraId="3C852CC1" w14:textId="2B71CE36" w:rsidR="008A2292" w:rsidRPr="007B111D" w:rsidRDefault="7C48E939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B</w:t>
      </w:r>
      <w:r w:rsidR="308FF1A7" w:rsidRPr="007B111D">
        <w:rPr>
          <w:rFonts w:cstheme="minorHAnsi"/>
          <w:b/>
          <w:bCs/>
          <w:szCs w:val="22"/>
        </w:rPr>
        <w:t>1</w:t>
      </w:r>
      <w:r w:rsidR="00A16DF5" w:rsidRPr="007B111D">
        <w:rPr>
          <w:rFonts w:cstheme="minorHAnsi"/>
          <w:b/>
          <w:bCs/>
          <w:szCs w:val="22"/>
        </w:rPr>
        <w:t>2</w:t>
      </w:r>
      <w:r w:rsidR="2C2935B0" w:rsidRPr="007B111D">
        <w:rPr>
          <w:rFonts w:cstheme="minorHAnsi"/>
          <w:b/>
          <w:bCs/>
          <w:szCs w:val="22"/>
        </w:rPr>
        <w:t xml:space="preserve"> (K26A)  </w:t>
      </w:r>
      <w:r w:rsidR="00F0040E" w:rsidRPr="007B111D">
        <w:rPr>
          <w:rFonts w:cstheme="minorHAnsi"/>
          <w:szCs w:val="22"/>
        </w:rPr>
        <w:tab/>
      </w:r>
      <w:proofErr w:type="spellStart"/>
      <w:r w:rsidR="0089267E" w:rsidRPr="007B111D">
        <w:rPr>
          <w:rFonts w:cstheme="minorHAnsi"/>
          <w:b/>
          <w:bCs/>
          <w:szCs w:val="22"/>
        </w:rPr>
        <w:t>Пользовались</w:t>
      </w:r>
      <w:proofErr w:type="spellEnd"/>
      <w:r w:rsidR="0089267E" w:rsidRPr="007B111D">
        <w:rPr>
          <w:rFonts w:cstheme="minorHAnsi"/>
          <w:b/>
          <w:bCs/>
          <w:szCs w:val="22"/>
          <w:lang w:val="ru-RU"/>
        </w:rPr>
        <w:t>/ пользуетесь</w:t>
      </w:r>
      <w:r w:rsidR="0089267E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89267E" w:rsidRPr="007B111D">
        <w:rPr>
          <w:rFonts w:cstheme="minorHAnsi"/>
          <w:b/>
          <w:bCs/>
          <w:szCs w:val="22"/>
        </w:rPr>
        <w:t>ли</w:t>
      </w:r>
      <w:proofErr w:type="spellEnd"/>
      <w:r w:rsidR="0089267E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89267E" w:rsidRPr="007B111D">
        <w:rPr>
          <w:rFonts w:cstheme="minorHAnsi"/>
          <w:b/>
          <w:bCs/>
          <w:szCs w:val="22"/>
        </w:rPr>
        <w:t>Вы</w:t>
      </w:r>
      <w:proofErr w:type="spellEnd"/>
      <w:r w:rsidR="0089267E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89267E" w:rsidRPr="007B111D">
        <w:rPr>
          <w:rFonts w:cstheme="minorHAnsi"/>
          <w:b/>
          <w:bCs/>
          <w:szCs w:val="22"/>
        </w:rPr>
        <w:t>последние</w:t>
      </w:r>
      <w:proofErr w:type="spellEnd"/>
      <w:r w:rsidR="0089267E" w:rsidRPr="007B111D">
        <w:rPr>
          <w:rFonts w:cstheme="minorHAnsi"/>
          <w:b/>
          <w:bCs/>
          <w:szCs w:val="22"/>
        </w:rPr>
        <w:t xml:space="preserve"> 6 </w:t>
      </w:r>
      <w:proofErr w:type="spellStart"/>
      <w:r w:rsidR="0089267E" w:rsidRPr="007B111D">
        <w:rPr>
          <w:rFonts w:cstheme="minorHAnsi"/>
          <w:b/>
          <w:bCs/>
          <w:szCs w:val="22"/>
        </w:rPr>
        <w:t>месяцев</w:t>
      </w:r>
      <w:proofErr w:type="spellEnd"/>
      <w:r w:rsidR="0089267E" w:rsidRPr="007B111D">
        <w:rPr>
          <w:rFonts w:cstheme="minorHAnsi"/>
          <w:b/>
          <w:bCs/>
          <w:szCs w:val="22"/>
        </w:rPr>
        <w:t xml:space="preserve"> </w:t>
      </w:r>
      <w:r w:rsidR="0089267E" w:rsidRPr="007B111D">
        <w:rPr>
          <w:rFonts w:cstheme="minorHAnsi"/>
          <w:b/>
          <w:bCs/>
          <w:szCs w:val="22"/>
          <w:lang w:val="ru-RU"/>
        </w:rPr>
        <w:t xml:space="preserve">такими </w:t>
      </w:r>
      <w:proofErr w:type="spellStart"/>
      <w:r w:rsidR="0089267E" w:rsidRPr="007B111D">
        <w:rPr>
          <w:rFonts w:cstheme="minorHAnsi"/>
          <w:b/>
          <w:bCs/>
          <w:szCs w:val="22"/>
        </w:rPr>
        <w:t>бесплатными</w:t>
      </w:r>
      <w:proofErr w:type="spellEnd"/>
      <w:r w:rsidR="0089267E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89267E" w:rsidRPr="007B111D">
        <w:rPr>
          <w:rFonts w:cstheme="minorHAnsi"/>
          <w:b/>
          <w:bCs/>
          <w:szCs w:val="22"/>
        </w:rPr>
        <w:t>парковками</w:t>
      </w:r>
      <w:proofErr w:type="spellEnd"/>
      <w:r w:rsidR="0089267E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89267E" w:rsidRPr="007B111D">
        <w:rPr>
          <w:rFonts w:cstheme="minorHAnsi"/>
          <w:b/>
          <w:bCs/>
          <w:szCs w:val="22"/>
        </w:rPr>
        <w:t>на</w:t>
      </w:r>
      <w:proofErr w:type="spellEnd"/>
      <w:r w:rsidR="0089267E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89267E" w:rsidRPr="007B111D">
        <w:rPr>
          <w:rFonts w:cstheme="minorHAnsi"/>
          <w:b/>
          <w:bCs/>
          <w:szCs w:val="22"/>
        </w:rPr>
        <w:t>автобусных</w:t>
      </w:r>
      <w:proofErr w:type="spellEnd"/>
      <w:r w:rsidR="0089267E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89267E" w:rsidRPr="007B111D">
        <w:rPr>
          <w:rFonts w:cstheme="minorHAnsi"/>
          <w:b/>
          <w:bCs/>
          <w:szCs w:val="22"/>
        </w:rPr>
        <w:t>или</w:t>
      </w:r>
      <w:proofErr w:type="spellEnd"/>
      <w:r w:rsidR="0089267E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89267E" w:rsidRPr="007B111D">
        <w:rPr>
          <w:rFonts w:cstheme="minorHAnsi"/>
          <w:b/>
          <w:bCs/>
          <w:szCs w:val="22"/>
        </w:rPr>
        <w:t>железнодорожных</w:t>
      </w:r>
      <w:proofErr w:type="spellEnd"/>
      <w:r w:rsidR="0089267E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89267E" w:rsidRPr="007B111D">
        <w:rPr>
          <w:rFonts w:cstheme="minorHAnsi"/>
          <w:b/>
          <w:bCs/>
          <w:szCs w:val="22"/>
        </w:rPr>
        <w:t>станциях</w:t>
      </w:r>
      <w:proofErr w:type="spellEnd"/>
      <w:r w:rsidR="0089267E" w:rsidRPr="007B111D">
        <w:rPr>
          <w:rFonts w:cstheme="minorHAnsi"/>
          <w:b/>
          <w:bCs/>
          <w:szCs w:val="22"/>
        </w:rPr>
        <w:t>?</w:t>
      </w:r>
      <w:r w:rsidR="2C2935B0" w:rsidRPr="007B111D">
        <w:rPr>
          <w:rFonts w:cstheme="minorHAnsi"/>
          <w:b/>
          <w:bCs/>
          <w:szCs w:val="22"/>
        </w:rPr>
        <w:t xml:space="preserve">   </w:t>
      </w:r>
    </w:p>
    <w:p w14:paraId="5C12AD7F" w14:textId="176BD5D2" w:rsidR="008A2292" w:rsidRPr="007B111D" w:rsidRDefault="0089267E" w:rsidP="007B111D">
      <w:pPr>
        <w:pStyle w:val="NoSpacing"/>
        <w:numPr>
          <w:ilvl w:val="0"/>
          <w:numId w:val="18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Часто пользуетесь</w:t>
      </w:r>
      <w:r w:rsidR="008A2292" w:rsidRPr="007B111D">
        <w:rPr>
          <w:rFonts w:cstheme="minorHAnsi"/>
          <w:szCs w:val="22"/>
        </w:rPr>
        <w:t xml:space="preserve"> </w:t>
      </w:r>
    </w:p>
    <w:p w14:paraId="5396C29E" w14:textId="24B67B70" w:rsidR="008A2292" w:rsidRPr="007B111D" w:rsidRDefault="0089267E" w:rsidP="007B111D">
      <w:pPr>
        <w:pStyle w:val="NoSpacing"/>
        <w:numPr>
          <w:ilvl w:val="0"/>
          <w:numId w:val="18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Время от времени пользуетесь</w:t>
      </w:r>
      <w:r w:rsidR="008A2292" w:rsidRPr="007B111D">
        <w:rPr>
          <w:rFonts w:cstheme="minorHAnsi"/>
          <w:szCs w:val="22"/>
        </w:rPr>
        <w:t xml:space="preserve">  </w:t>
      </w:r>
    </w:p>
    <w:p w14:paraId="59B50D4D" w14:textId="72BDE3DE" w:rsidR="008A2292" w:rsidRPr="007B111D" w:rsidRDefault="0089267E" w:rsidP="007B111D">
      <w:pPr>
        <w:pStyle w:val="NoSpacing"/>
        <w:numPr>
          <w:ilvl w:val="0"/>
          <w:numId w:val="18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Не пользовались, но можно воспользоваться</w:t>
      </w:r>
      <w:r w:rsidR="008A2292" w:rsidRPr="007B111D">
        <w:rPr>
          <w:rFonts w:cstheme="minorHAnsi"/>
          <w:szCs w:val="22"/>
        </w:rPr>
        <w:t xml:space="preserve"> </w:t>
      </w:r>
    </w:p>
    <w:p w14:paraId="11CC1E04" w14:textId="7264BA52" w:rsidR="008A2292" w:rsidRPr="007B111D" w:rsidRDefault="0089267E" w:rsidP="007B111D">
      <w:pPr>
        <w:pStyle w:val="NoSpacing"/>
        <w:numPr>
          <w:ilvl w:val="0"/>
          <w:numId w:val="18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Не пользовались и не собираетесь</w:t>
      </w:r>
      <w:r w:rsidR="008A2292" w:rsidRPr="007B111D">
        <w:rPr>
          <w:rFonts w:cstheme="minorHAnsi"/>
          <w:szCs w:val="22"/>
        </w:rPr>
        <w:t xml:space="preserve">  </w:t>
      </w:r>
    </w:p>
    <w:p w14:paraId="5EA8272A" w14:textId="482E6CC6" w:rsidR="008A2292" w:rsidRPr="007B111D" w:rsidRDefault="00CF3E44" w:rsidP="007B111D">
      <w:pPr>
        <w:pStyle w:val="NoSpacing"/>
        <w:numPr>
          <w:ilvl w:val="0"/>
          <w:numId w:val="20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Затрудняюсь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ответить</w:t>
      </w:r>
      <w:proofErr w:type="spellEnd"/>
    </w:p>
    <w:p w14:paraId="73F35A6F" w14:textId="77777777" w:rsidR="008A2292" w:rsidRPr="007B111D" w:rsidRDefault="008A2292" w:rsidP="007B111D">
      <w:pPr>
        <w:pStyle w:val="NoSpacing"/>
        <w:rPr>
          <w:rFonts w:cstheme="minorHAnsi"/>
          <w:b/>
          <w:bCs/>
          <w:szCs w:val="22"/>
        </w:rPr>
      </w:pPr>
    </w:p>
    <w:p w14:paraId="733CE325" w14:textId="77777777" w:rsidR="002765D5" w:rsidRPr="007B111D" w:rsidRDefault="002765D5" w:rsidP="007B111D">
      <w:pPr>
        <w:rPr>
          <w:rFonts w:asciiTheme="minorHAnsi" w:eastAsiaTheme="majorEastAsia" w:hAnsiTheme="minorHAnsi" w:cstheme="minorHAnsi"/>
          <w:sz w:val="22"/>
          <w:szCs w:val="22"/>
        </w:rPr>
      </w:pPr>
      <w:r w:rsidRPr="007B111D">
        <w:rPr>
          <w:rFonts w:asciiTheme="minorHAnsi" w:hAnsiTheme="minorHAnsi" w:cstheme="minorHAnsi"/>
          <w:sz w:val="22"/>
          <w:szCs w:val="22"/>
        </w:rPr>
        <w:br w:type="page"/>
      </w:r>
    </w:p>
    <w:p w14:paraId="77F3893A" w14:textId="64A767D3" w:rsidR="00476C48" w:rsidRPr="00ED4171" w:rsidRDefault="006468C1" w:rsidP="00ED4171">
      <w:pPr>
        <w:pStyle w:val="Heading1"/>
      </w:pPr>
      <w:bookmarkStart w:id="14" w:name="_JALGRATTA_KASUTAMINE"/>
      <w:bookmarkStart w:id="15" w:name="_Ref205194207"/>
      <w:bookmarkEnd w:id="14"/>
      <w:r w:rsidRPr="00ED4171">
        <w:t>ПОЛЬЗОВАНИЕ ВЕЛОВИПЕДОМ</w:t>
      </w:r>
      <w:bookmarkEnd w:id="15"/>
    </w:p>
    <w:p w14:paraId="2160BAD7" w14:textId="77777777" w:rsidR="007B111D" w:rsidRDefault="007B111D" w:rsidP="007B111D">
      <w:pPr>
        <w:pStyle w:val="Heading2"/>
        <w:spacing w:before="0"/>
        <w:rPr>
          <w:rFonts w:asciiTheme="minorHAnsi" w:hAnsiTheme="minorHAnsi" w:cstheme="minorHAnsi"/>
          <w:sz w:val="22"/>
          <w:szCs w:val="22"/>
          <w:lang w:val="en-US"/>
        </w:rPr>
      </w:pPr>
      <w:bookmarkStart w:id="16" w:name="_Ref205194209"/>
    </w:p>
    <w:p w14:paraId="3DE1E190" w14:textId="16B463AE" w:rsidR="002765D5" w:rsidRPr="00ED4171" w:rsidRDefault="006468C1" w:rsidP="00ED4171">
      <w:pPr>
        <w:pStyle w:val="Heading2"/>
      </w:pPr>
      <w:proofErr w:type="spellStart"/>
      <w:r w:rsidRPr="00ED4171">
        <w:t>Хранение</w:t>
      </w:r>
      <w:bookmarkEnd w:id="16"/>
      <w:proofErr w:type="spellEnd"/>
    </w:p>
    <w:p w14:paraId="0C76C628" w14:textId="77777777" w:rsidR="002765D5" w:rsidRPr="007B111D" w:rsidRDefault="002765D5" w:rsidP="007B111D">
      <w:pPr>
        <w:rPr>
          <w:rFonts w:asciiTheme="minorHAnsi" w:hAnsiTheme="minorHAnsi" w:cstheme="minorHAnsi"/>
          <w:sz w:val="22"/>
          <w:szCs w:val="22"/>
        </w:rPr>
      </w:pPr>
    </w:p>
    <w:p w14:paraId="410C7A16" w14:textId="77777777" w:rsidR="007B111D" w:rsidRDefault="10E288AB" w:rsidP="007B111D">
      <w:pPr>
        <w:pStyle w:val="NoSpacing"/>
        <w:rPr>
          <w:rFonts w:cstheme="minorHAnsi"/>
          <w:szCs w:val="22"/>
        </w:rPr>
      </w:pPr>
      <w:r w:rsidRPr="007B111D">
        <w:rPr>
          <w:rFonts w:cstheme="minorHAnsi"/>
          <w:i/>
          <w:iCs/>
          <w:szCs w:val="22"/>
        </w:rPr>
        <w:t xml:space="preserve">F: </w:t>
      </w:r>
      <w:r w:rsidR="002D0571" w:rsidRPr="007B111D">
        <w:rPr>
          <w:rFonts w:cstheme="minorHAnsi"/>
          <w:i/>
          <w:iCs/>
          <w:szCs w:val="22"/>
        </w:rPr>
        <w:t xml:space="preserve">A2T_4 </w:t>
      </w:r>
      <w:r w:rsidR="009D02C8" w:rsidRPr="007B111D">
        <w:rPr>
          <w:rFonts w:cstheme="minorHAnsi"/>
          <w:i/>
          <w:iCs/>
          <w:szCs w:val="22"/>
        </w:rPr>
        <w:t xml:space="preserve">= 1-4 </w:t>
      </w:r>
      <w:r w:rsidR="002D0571" w:rsidRPr="007B111D">
        <w:rPr>
          <w:rFonts w:cstheme="minorHAnsi"/>
          <w:i/>
          <w:iCs/>
          <w:szCs w:val="22"/>
        </w:rPr>
        <w:t>või A2N</w:t>
      </w:r>
      <w:r w:rsidR="009D02C8" w:rsidRPr="007B111D">
        <w:rPr>
          <w:rFonts w:cstheme="minorHAnsi"/>
          <w:i/>
          <w:iCs/>
          <w:szCs w:val="22"/>
        </w:rPr>
        <w:t>V</w:t>
      </w:r>
      <w:r w:rsidR="002D0571" w:rsidRPr="007B111D">
        <w:rPr>
          <w:rFonts w:cstheme="minorHAnsi"/>
          <w:i/>
          <w:iCs/>
          <w:szCs w:val="22"/>
        </w:rPr>
        <w:t>_4 = 1-</w:t>
      </w:r>
      <w:r w:rsidR="009D02C8" w:rsidRPr="007B111D">
        <w:rPr>
          <w:rFonts w:cstheme="minorHAnsi"/>
          <w:i/>
          <w:iCs/>
          <w:szCs w:val="22"/>
        </w:rPr>
        <w:t>3</w:t>
      </w:r>
      <w:r w:rsidR="002D0571" w:rsidRPr="007B111D">
        <w:rPr>
          <w:rFonts w:cstheme="minorHAnsi"/>
          <w:i/>
          <w:iCs/>
          <w:szCs w:val="22"/>
        </w:rPr>
        <w:t xml:space="preserve"> </w:t>
      </w:r>
      <w:r w:rsidR="522264CE" w:rsidRPr="007B111D">
        <w:rPr>
          <w:rFonts w:cstheme="minorHAnsi"/>
          <w:i/>
          <w:iCs/>
          <w:szCs w:val="22"/>
        </w:rPr>
        <w:t>(</w:t>
      </w:r>
      <w:r w:rsidR="6BFA6D43" w:rsidRPr="007B111D">
        <w:rPr>
          <w:rFonts w:cstheme="minorHAnsi"/>
          <w:i/>
          <w:iCs/>
          <w:szCs w:val="22"/>
        </w:rPr>
        <w:t>on kasutanud</w:t>
      </w:r>
      <w:r w:rsidR="7243DDF2" w:rsidRPr="007B111D">
        <w:rPr>
          <w:rFonts w:cstheme="minorHAnsi"/>
          <w:i/>
          <w:iCs/>
          <w:szCs w:val="22"/>
        </w:rPr>
        <w:t xml:space="preserve"> </w:t>
      </w:r>
      <w:r w:rsidR="6BFA6D43" w:rsidRPr="007B111D">
        <w:rPr>
          <w:rFonts w:cstheme="minorHAnsi"/>
          <w:i/>
          <w:iCs/>
          <w:szCs w:val="22"/>
        </w:rPr>
        <w:t>jalgratast</w:t>
      </w:r>
      <w:r w:rsidR="522264CE" w:rsidRPr="007B111D">
        <w:rPr>
          <w:rFonts w:cstheme="minorHAnsi"/>
          <w:i/>
          <w:iCs/>
          <w:szCs w:val="22"/>
        </w:rPr>
        <w:t>)</w:t>
      </w:r>
    </w:p>
    <w:p w14:paraId="657F0307" w14:textId="12C468A0" w:rsidR="00476C48" w:rsidRPr="007B111D" w:rsidRDefault="6BFA6D43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C</w:t>
      </w:r>
      <w:r w:rsidR="007B111D">
        <w:rPr>
          <w:rFonts w:cstheme="minorHAnsi"/>
          <w:b/>
          <w:bCs/>
          <w:szCs w:val="22"/>
        </w:rPr>
        <w:t xml:space="preserve">1 </w:t>
      </w:r>
      <w:r w:rsidR="007B111D">
        <w:rPr>
          <w:rFonts w:cstheme="minorHAnsi"/>
          <w:szCs w:val="22"/>
        </w:rPr>
        <w:tab/>
      </w:r>
      <w:proofErr w:type="spellStart"/>
      <w:r w:rsidR="006468C1" w:rsidRPr="007B111D">
        <w:rPr>
          <w:rFonts w:cstheme="minorHAnsi"/>
          <w:b/>
          <w:bCs/>
          <w:szCs w:val="22"/>
        </w:rPr>
        <w:t>Где</w:t>
      </w:r>
      <w:proofErr w:type="spellEnd"/>
      <w:r w:rsidR="006468C1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468C1" w:rsidRPr="007B111D">
        <w:rPr>
          <w:rFonts w:cstheme="minorHAnsi"/>
          <w:b/>
          <w:bCs/>
          <w:szCs w:val="22"/>
        </w:rPr>
        <w:t>Вы</w:t>
      </w:r>
      <w:proofErr w:type="spellEnd"/>
      <w:r w:rsidR="006468C1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468C1" w:rsidRPr="007B111D">
        <w:rPr>
          <w:rFonts w:cstheme="minorHAnsi"/>
          <w:b/>
          <w:bCs/>
          <w:szCs w:val="22"/>
        </w:rPr>
        <w:t>обычно</w:t>
      </w:r>
      <w:proofErr w:type="spellEnd"/>
      <w:r w:rsidR="006468C1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468C1" w:rsidRPr="007B111D">
        <w:rPr>
          <w:rFonts w:cstheme="minorHAnsi"/>
          <w:b/>
          <w:bCs/>
          <w:szCs w:val="22"/>
        </w:rPr>
        <w:t>паркуете</w:t>
      </w:r>
      <w:proofErr w:type="spellEnd"/>
      <w:r w:rsidR="006468C1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468C1" w:rsidRPr="007B111D">
        <w:rPr>
          <w:rFonts w:cstheme="minorHAnsi"/>
          <w:b/>
          <w:bCs/>
          <w:szCs w:val="22"/>
        </w:rPr>
        <w:t>или</w:t>
      </w:r>
      <w:proofErr w:type="spellEnd"/>
      <w:r w:rsidR="006468C1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468C1" w:rsidRPr="007B111D">
        <w:rPr>
          <w:rFonts w:cstheme="minorHAnsi"/>
          <w:b/>
          <w:bCs/>
          <w:szCs w:val="22"/>
        </w:rPr>
        <w:t>храните</w:t>
      </w:r>
      <w:proofErr w:type="spellEnd"/>
      <w:r w:rsidR="006468C1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468C1" w:rsidRPr="007B111D">
        <w:rPr>
          <w:rFonts w:cstheme="minorHAnsi"/>
          <w:b/>
          <w:bCs/>
          <w:szCs w:val="22"/>
        </w:rPr>
        <w:t>свой</w:t>
      </w:r>
      <w:proofErr w:type="spellEnd"/>
      <w:r w:rsidR="006468C1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468C1" w:rsidRPr="007B111D">
        <w:rPr>
          <w:rFonts w:cstheme="minorHAnsi"/>
          <w:b/>
          <w:bCs/>
          <w:szCs w:val="22"/>
        </w:rPr>
        <w:t>велосипед</w:t>
      </w:r>
      <w:proofErr w:type="spellEnd"/>
      <w:r w:rsidR="006468C1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468C1" w:rsidRPr="007B111D">
        <w:rPr>
          <w:rFonts w:cstheme="minorHAnsi"/>
          <w:b/>
          <w:bCs/>
          <w:szCs w:val="22"/>
        </w:rPr>
        <w:t>там</w:t>
      </w:r>
      <w:proofErr w:type="spellEnd"/>
      <w:r w:rsidR="006468C1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6468C1" w:rsidRPr="007B111D">
        <w:rPr>
          <w:rFonts w:cstheme="minorHAnsi"/>
          <w:b/>
          <w:bCs/>
          <w:szCs w:val="22"/>
          <w:u w:val="single"/>
        </w:rPr>
        <w:t>где</w:t>
      </w:r>
      <w:proofErr w:type="spellEnd"/>
      <w:r w:rsidR="006468C1" w:rsidRPr="007B111D">
        <w:rPr>
          <w:rFonts w:cstheme="minorHAnsi"/>
          <w:b/>
          <w:bCs/>
          <w:szCs w:val="22"/>
          <w:u w:val="single"/>
        </w:rPr>
        <w:t xml:space="preserve"> </w:t>
      </w:r>
      <w:proofErr w:type="spellStart"/>
      <w:r w:rsidR="006468C1" w:rsidRPr="007B111D">
        <w:rPr>
          <w:rFonts w:cstheme="minorHAnsi"/>
          <w:b/>
          <w:bCs/>
          <w:szCs w:val="22"/>
          <w:u w:val="single"/>
        </w:rPr>
        <w:t>Вы</w:t>
      </w:r>
      <w:proofErr w:type="spellEnd"/>
      <w:r w:rsidR="006468C1" w:rsidRPr="007B111D">
        <w:rPr>
          <w:rFonts w:cstheme="minorHAnsi"/>
          <w:b/>
          <w:bCs/>
          <w:szCs w:val="22"/>
          <w:u w:val="single"/>
        </w:rPr>
        <w:t xml:space="preserve"> </w:t>
      </w:r>
      <w:proofErr w:type="spellStart"/>
      <w:r w:rsidR="006468C1" w:rsidRPr="007B111D">
        <w:rPr>
          <w:rFonts w:cstheme="minorHAnsi"/>
          <w:b/>
          <w:bCs/>
          <w:szCs w:val="22"/>
          <w:u w:val="single"/>
        </w:rPr>
        <w:t>живёте</w:t>
      </w:r>
      <w:proofErr w:type="spellEnd"/>
      <w:r w:rsidR="10E288AB" w:rsidRPr="007B111D">
        <w:rPr>
          <w:rFonts w:cstheme="minorHAnsi"/>
          <w:b/>
          <w:bCs/>
          <w:szCs w:val="22"/>
        </w:rPr>
        <w:t>?</w:t>
      </w:r>
    </w:p>
    <w:p w14:paraId="54A41E0D" w14:textId="0F67FD0D" w:rsidR="00476C48" w:rsidRPr="007B111D" w:rsidRDefault="006468C1" w:rsidP="007B111D">
      <w:pPr>
        <w:pStyle w:val="NoSpacing"/>
        <w:numPr>
          <w:ilvl w:val="0"/>
          <w:numId w:val="18"/>
        </w:numPr>
        <w:rPr>
          <w:rFonts w:cstheme="minorHAnsi"/>
          <w:szCs w:val="22"/>
          <w:lang w:val="ru-RU"/>
        </w:rPr>
      </w:pPr>
      <w:r w:rsidRPr="007B111D">
        <w:rPr>
          <w:rFonts w:cstheme="minorHAnsi"/>
          <w:szCs w:val="22"/>
          <w:lang w:val="ru-RU"/>
        </w:rPr>
        <w:t>Во дворе или на улице</w:t>
      </w:r>
    </w:p>
    <w:p w14:paraId="186D0FEA" w14:textId="706645C9" w:rsidR="00854742" w:rsidRPr="007B111D" w:rsidRDefault="006468C1" w:rsidP="007B111D">
      <w:pPr>
        <w:pStyle w:val="NoSpacing"/>
        <w:numPr>
          <w:ilvl w:val="0"/>
          <w:numId w:val="18"/>
        </w:numPr>
        <w:rPr>
          <w:rFonts w:cstheme="minorHAnsi"/>
          <w:szCs w:val="22"/>
          <w:lang w:val="ru-RU"/>
        </w:rPr>
      </w:pPr>
      <w:r w:rsidRPr="007B111D">
        <w:rPr>
          <w:rFonts w:cstheme="minorHAnsi"/>
          <w:szCs w:val="22"/>
          <w:lang w:val="ru-RU"/>
        </w:rPr>
        <w:t>В помещении для хранения, принадлежащему месту проживания (</w:t>
      </w:r>
      <w:proofErr w:type="spellStart"/>
      <w:r w:rsidRPr="007B111D">
        <w:rPr>
          <w:rFonts w:cstheme="minorHAnsi"/>
          <w:szCs w:val="22"/>
          <w:lang w:val="ru-RU"/>
        </w:rPr>
        <w:t>велодом</w:t>
      </w:r>
      <w:proofErr w:type="spellEnd"/>
      <w:r w:rsidRPr="007B111D">
        <w:rPr>
          <w:rFonts w:cstheme="minorHAnsi"/>
          <w:szCs w:val="22"/>
          <w:lang w:val="ru-RU"/>
        </w:rPr>
        <w:t>, сарай, подвал, гараж и т. д.)</w:t>
      </w:r>
    </w:p>
    <w:p w14:paraId="3721B1E3" w14:textId="3E318EB8" w:rsidR="00476C48" w:rsidRPr="007B111D" w:rsidRDefault="006468C1" w:rsidP="007B111D">
      <w:pPr>
        <w:pStyle w:val="NoSpacing"/>
        <w:numPr>
          <w:ilvl w:val="0"/>
          <w:numId w:val="18"/>
        </w:numPr>
        <w:rPr>
          <w:rFonts w:cstheme="minorHAnsi"/>
          <w:szCs w:val="22"/>
          <w:lang w:val="ru-RU"/>
        </w:rPr>
      </w:pPr>
      <w:r w:rsidRPr="007B111D">
        <w:rPr>
          <w:rFonts w:cstheme="minorHAnsi"/>
          <w:szCs w:val="22"/>
          <w:lang w:val="ru-RU"/>
        </w:rPr>
        <w:t xml:space="preserve">В </w:t>
      </w:r>
      <w:r w:rsidR="008E00CA" w:rsidRPr="007B111D">
        <w:rPr>
          <w:rFonts w:cstheme="minorHAnsi"/>
          <w:szCs w:val="22"/>
          <w:lang w:val="ru-RU"/>
        </w:rPr>
        <w:t>жилом помещении</w:t>
      </w:r>
      <w:r w:rsidR="008E00CA" w:rsidRPr="007B111D">
        <w:rPr>
          <w:rFonts w:cstheme="minorHAnsi"/>
          <w:szCs w:val="22"/>
          <w:lang w:val="en-US"/>
        </w:rPr>
        <w:t>,</w:t>
      </w:r>
      <w:r w:rsidRPr="007B111D">
        <w:rPr>
          <w:rFonts w:cstheme="minorHAnsi"/>
          <w:szCs w:val="22"/>
          <w:lang w:val="ru-RU"/>
        </w:rPr>
        <w:t xml:space="preserve"> на балконе</w:t>
      </w:r>
    </w:p>
    <w:p w14:paraId="023C066C" w14:textId="77777777" w:rsidR="006468C1" w:rsidRPr="007B111D" w:rsidRDefault="006468C1" w:rsidP="007B111D">
      <w:pPr>
        <w:pStyle w:val="NoSpacing"/>
        <w:numPr>
          <w:ilvl w:val="0"/>
          <w:numId w:val="18"/>
        </w:numPr>
        <w:rPr>
          <w:rFonts w:cstheme="minorHAnsi"/>
          <w:szCs w:val="22"/>
          <w:lang w:val="ru-RU"/>
        </w:rPr>
      </w:pPr>
      <w:r w:rsidRPr="007B111D">
        <w:rPr>
          <w:rFonts w:cstheme="minorHAnsi"/>
          <w:szCs w:val="22"/>
          <w:lang w:val="ru-RU"/>
        </w:rPr>
        <w:t>В отдельном месте хранения вне дома</w:t>
      </w:r>
    </w:p>
    <w:p w14:paraId="3AD316B9" w14:textId="587A174B" w:rsidR="006D4E4B" w:rsidRPr="007B111D" w:rsidRDefault="006468C1" w:rsidP="007B111D">
      <w:pPr>
        <w:pStyle w:val="NoSpacing"/>
        <w:numPr>
          <w:ilvl w:val="0"/>
          <w:numId w:val="18"/>
        </w:numPr>
        <w:rPr>
          <w:rFonts w:cstheme="minorHAnsi"/>
          <w:szCs w:val="22"/>
          <w:lang w:val="ru-RU"/>
        </w:rPr>
      </w:pPr>
      <w:r w:rsidRPr="007B111D">
        <w:rPr>
          <w:rFonts w:cstheme="minorHAnsi"/>
          <w:szCs w:val="22"/>
          <w:lang w:val="ru-RU"/>
        </w:rPr>
        <w:t>В другом месте</w:t>
      </w:r>
    </w:p>
    <w:p w14:paraId="100773F1" w14:textId="2083EB7A" w:rsidR="00476C48" w:rsidRPr="007B111D" w:rsidRDefault="00476C48" w:rsidP="007B111D">
      <w:pPr>
        <w:pStyle w:val="NoSpacing"/>
        <w:ind w:left="720"/>
        <w:rPr>
          <w:rFonts w:cstheme="minorHAnsi"/>
          <w:i/>
          <w:szCs w:val="22"/>
        </w:rPr>
      </w:pPr>
    </w:p>
    <w:p w14:paraId="3581B78C" w14:textId="1CF93BC7" w:rsidR="002E6232" w:rsidRPr="007B111D" w:rsidRDefault="00854742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 xml:space="preserve">F: </w:t>
      </w:r>
      <w:r w:rsidR="006D4E4B" w:rsidRPr="007B111D">
        <w:rPr>
          <w:rFonts w:cstheme="minorHAnsi"/>
          <w:i/>
          <w:iCs/>
          <w:szCs w:val="22"/>
        </w:rPr>
        <w:t>T</w:t>
      </w:r>
      <w:r w:rsidR="00A16DF5" w:rsidRPr="007B111D">
        <w:rPr>
          <w:rFonts w:cstheme="minorHAnsi"/>
          <w:i/>
          <w:iCs/>
          <w:szCs w:val="22"/>
        </w:rPr>
        <w:t>6</w:t>
      </w:r>
      <w:r w:rsidR="006D4E4B" w:rsidRPr="007B111D">
        <w:rPr>
          <w:rFonts w:cstheme="minorHAnsi"/>
          <w:i/>
          <w:iCs/>
          <w:szCs w:val="22"/>
        </w:rPr>
        <w:t xml:space="preserve"> = 1-4 (töötab või õpib) &amp; </w:t>
      </w:r>
    </w:p>
    <w:p w14:paraId="320CED3B" w14:textId="77777777" w:rsidR="007B111D" w:rsidRDefault="009D02C8" w:rsidP="007B111D">
      <w:pPr>
        <w:pStyle w:val="NoSpacing"/>
        <w:rPr>
          <w:rFonts w:cstheme="minorHAnsi"/>
          <w:szCs w:val="22"/>
        </w:rPr>
      </w:pPr>
      <w:r w:rsidRPr="007B111D">
        <w:rPr>
          <w:rFonts w:cstheme="minorHAnsi"/>
          <w:i/>
          <w:iCs/>
          <w:szCs w:val="22"/>
        </w:rPr>
        <w:t>F: A2T_4 = 1-4 või A2NV_4 = 1-3 (on kasutanud jalgratast)</w:t>
      </w:r>
    </w:p>
    <w:p w14:paraId="53F915A1" w14:textId="77777777" w:rsidR="007B111D" w:rsidRDefault="007B111D" w:rsidP="007B111D">
      <w:pPr>
        <w:pStyle w:val="NoSpacing"/>
        <w:rPr>
          <w:rFonts w:cstheme="minorHAnsi"/>
          <w:szCs w:val="22"/>
        </w:rPr>
      </w:pPr>
    </w:p>
    <w:p w14:paraId="08F7AA2A" w14:textId="2BFE8856" w:rsidR="00476C48" w:rsidRPr="007B111D" w:rsidRDefault="3BC57B99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C</w:t>
      </w:r>
      <w:r w:rsidR="00A16DF5" w:rsidRPr="007B111D">
        <w:rPr>
          <w:rFonts w:cstheme="minorHAnsi"/>
          <w:b/>
          <w:bCs/>
          <w:szCs w:val="22"/>
        </w:rPr>
        <w:t>2</w:t>
      </w:r>
      <w:r w:rsidR="10E288AB" w:rsidRPr="007B111D">
        <w:rPr>
          <w:rFonts w:cstheme="minorHAnsi"/>
          <w:b/>
          <w:bCs/>
          <w:szCs w:val="22"/>
        </w:rPr>
        <w:t xml:space="preserve">  </w:t>
      </w:r>
      <w:r w:rsidR="007B111D">
        <w:rPr>
          <w:rFonts w:cstheme="minorHAnsi"/>
          <w:szCs w:val="22"/>
        </w:rPr>
        <w:tab/>
      </w:r>
      <w:proofErr w:type="spellStart"/>
      <w:r w:rsidR="00B15799" w:rsidRPr="007B111D">
        <w:rPr>
          <w:rFonts w:cstheme="minorHAnsi"/>
          <w:b/>
          <w:bCs/>
          <w:szCs w:val="22"/>
        </w:rPr>
        <w:t>Где</w:t>
      </w:r>
      <w:proofErr w:type="spellEnd"/>
      <w:r w:rsidR="00B15799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15799" w:rsidRPr="007B111D">
        <w:rPr>
          <w:rFonts w:cstheme="minorHAnsi"/>
          <w:b/>
          <w:bCs/>
          <w:szCs w:val="22"/>
        </w:rPr>
        <w:t>Вы</w:t>
      </w:r>
      <w:proofErr w:type="spellEnd"/>
      <w:r w:rsidR="00B15799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15799" w:rsidRPr="007B111D">
        <w:rPr>
          <w:rFonts w:cstheme="minorHAnsi"/>
          <w:b/>
          <w:bCs/>
          <w:szCs w:val="22"/>
        </w:rPr>
        <w:t>обычно</w:t>
      </w:r>
      <w:proofErr w:type="spellEnd"/>
      <w:r w:rsidR="00B15799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15799" w:rsidRPr="007B111D">
        <w:rPr>
          <w:rFonts w:cstheme="minorHAnsi"/>
          <w:b/>
          <w:bCs/>
          <w:szCs w:val="22"/>
        </w:rPr>
        <w:t>паркуете</w:t>
      </w:r>
      <w:proofErr w:type="spellEnd"/>
      <w:r w:rsidR="00B15799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15799" w:rsidRPr="007B111D">
        <w:rPr>
          <w:rFonts w:cstheme="minorHAnsi"/>
          <w:b/>
          <w:bCs/>
          <w:szCs w:val="22"/>
        </w:rPr>
        <w:t>или</w:t>
      </w:r>
      <w:proofErr w:type="spellEnd"/>
      <w:r w:rsidR="00B15799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15799" w:rsidRPr="007B111D">
        <w:rPr>
          <w:rFonts w:cstheme="minorHAnsi"/>
          <w:b/>
          <w:bCs/>
          <w:szCs w:val="22"/>
        </w:rPr>
        <w:t>храните</w:t>
      </w:r>
      <w:proofErr w:type="spellEnd"/>
      <w:r w:rsidR="00B15799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15799" w:rsidRPr="007B111D">
        <w:rPr>
          <w:rFonts w:cstheme="minorHAnsi"/>
          <w:b/>
          <w:bCs/>
          <w:szCs w:val="22"/>
        </w:rPr>
        <w:t>свой</w:t>
      </w:r>
      <w:proofErr w:type="spellEnd"/>
      <w:r w:rsidR="00B15799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15799" w:rsidRPr="007B111D">
        <w:rPr>
          <w:rFonts w:cstheme="minorHAnsi"/>
          <w:b/>
          <w:bCs/>
          <w:szCs w:val="22"/>
        </w:rPr>
        <w:t>велосипед</w:t>
      </w:r>
      <w:proofErr w:type="spellEnd"/>
      <w:r w:rsidR="00B15799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B15799" w:rsidRPr="007B111D">
        <w:rPr>
          <w:rFonts w:cstheme="minorHAnsi"/>
          <w:b/>
          <w:bCs/>
          <w:szCs w:val="22"/>
        </w:rPr>
        <w:t>там</w:t>
      </w:r>
      <w:proofErr w:type="spellEnd"/>
      <w:r w:rsidR="00B15799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B15799" w:rsidRPr="007B111D">
        <w:rPr>
          <w:rFonts w:cstheme="minorHAnsi"/>
          <w:b/>
          <w:bCs/>
          <w:szCs w:val="22"/>
          <w:u w:val="single"/>
        </w:rPr>
        <w:t>где</w:t>
      </w:r>
      <w:proofErr w:type="spellEnd"/>
      <w:r w:rsidR="00B15799" w:rsidRPr="007B111D">
        <w:rPr>
          <w:rFonts w:cstheme="minorHAnsi"/>
          <w:b/>
          <w:bCs/>
          <w:szCs w:val="22"/>
          <w:u w:val="single"/>
        </w:rPr>
        <w:t xml:space="preserve"> </w:t>
      </w:r>
      <w:proofErr w:type="spellStart"/>
      <w:r w:rsidR="00B15799" w:rsidRPr="007B111D">
        <w:rPr>
          <w:rFonts w:cstheme="minorHAnsi"/>
          <w:b/>
          <w:bCs/>
          <w:szCs w:val="22"/>
          <w:u w:val="single"/>
        </w:rPr>
        <w:t>Вы</w:t>
      </w:r>
      <w:proofErr w:type="spellEnd"/>
      <w:r w:rsidR="00B15799" w:rsidRPr="007B111D">
        <w:rPr>
          <w:rFonts w:cstheme="minorHAnsi"/>
          <w:b/>
          <w:bCs/>
          <w:szCs w:val="22"/>
          <w:u w:val="single"/>
        </w:rPr>
        <w:t xml:space="preserve"> </w:t>
      </w:r>
      <w:r w:rsidR="00B15799" w:rsidRPr="007B111D">
        <w:rPr>
          <w:rFonts w:cstheme="minorHAnsi"/>
          <w:b/>
          <w:bCs/>
          <w:szCs w:val="22"/>
          <w:u w:val="single"/>
          <w:lang w:val="ru-RU"/>
        </w:rPr>
        <w:t>работаете / учитесь</w:t>
      </w:r>
      <w:r w:rsidR="00B15799" w:rsidRPr="007B111D">
        <w:rPr>
          <w:rFonts w:cstheme="minorHAnsi"/>
          <w:b/>
          <w:bCs/>
          <w:szCs w:val="22"/>
        </w:rPr>
        <w:t>?</w:t>
      </w:r>
    </w:p>
    <w:p w14:paraId="2047B6EC" w14:textId="7A74CBB4" w:rsidR="00476C48" w:rsidRPr="007B111D" w:rsidRDefault="00B15799" w:rsidP="007B111D">
      <w:pPr>
        <w:pStyle w:val="NoSpacing"/>
        <w:numPr>
          <w:ilvl w:val="0"/>
          <w:numId w:val="10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Ококло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здания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или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на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находящейся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во</w:t>
      </w:r>
      <w:proofErr w:type="spellEnd"/>
      <w:r w:rsidRPr="007B111D">
        <w:rPr>
          <w:rFonts w:cstheme="minorHAnsi"/>
          <w:szCs w:val="22"/>
        </w:rPr>
        <w:t xml:space="preserve"> </w:t>
      </w:r>
      <w:r w:rsidRPr="007B111D">
        <w:rPr>
          <w:rFonts w:cstheme="minorHAnsi"/>
          <w:szCs w:val="22"/>
          <w:lang w:val="ru-RU"/>
        </w:rPr>
        <w:t>дворе велопарковке</w:t>
      </w:r>
    </w:p>
    <w:p w14:paraId="7A412EE8" w14:textId="0CCCBCEA" w:rsidR="00476C48" w:rsidRPr="007B111D" w:rsidRDefault="00B15799" w:rsidP="007B111D">
      <w:pPr>
        <w:pStyle w:val="NoSpacing"/>
        <w:numPr>
          <w:ilvl w:val="0"/>
          <w:numId w:val="10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</w:rPr>
        <w:t xml:space="preserve">В </w:t>
      </w:r>
      <w:proofErr w:type="spellStart"/>
      <w:r w:rsidRPr="007B111D">
        <w:rPr>
          <w:rFonts w:cstheme="minorHAnsi"/>
          <w:szCs w:val="22"/>
        </w:rPr>
        <w:t>закрытом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помещении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для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хранения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велосипедов</w:t>
      </w:r>
      <w:proofErr w:type="spellEnd"/>
      <w:r w:rsidRPr="007B111D">
        <w:rPr>
          <w:rFonts w:cstheme="minorHAnsi"/>
          <w:szCs w:val="22"/>
        </w:rPr>
        <w:t xml:space="preserve"> </w:t>
      </w:r>
      <w:r w:rsidRPr="007B111D">
        <w:rPr>
          <w:rFonts w:cstheme="minorHAnsi"/>
          <w:szCs w:val="22"/>
          <w:lang w:val="ru-RU"/>
        </w:rPr>
        <w:t>(парковка</w:t>
      </w:r>
      <w:r w:rsidR="1470E239" w:rsidRPr="007B111D">
        <w:rPr>
          <w:rFonts w:cstheme="minorHAnsi"/>
          <w:szCs w:val="22"/>
        </w:rPr>
        <w:t xml:space="preserve">, </w:t>
      </w:r>
      <w:r w:rsidRPr="007B111D">
        <w:rPr>
          <w:rFonts w:cstheme="minorHAnsi"/>
          <w:szCs w:val="22"/>
          <w:lang w:val="ru-RU"/>
        </w:rPr>
        <w:t>помещение для хранения велосипедов, сарай и т.п.</w:t>
      </w:r>
      <w:r w:rsidR="1470E239" w:rsidRPr="007B111D">
        <w:rPr>
          <w:rFonts w:cstheme="minorHAnsi"/>
          <w:szCs w:val="22"/>
        </w:rPr>
        <w:t xml:space="preserve">) </w:t>
      </w:r>
    </w:p>
    <w:p w14:paraId="14E6E574" w14:textId="5882D0C3" w:rsidR="38DEA0DD" w:rsidRPr="007B111D" w:rsidRDefault="0072209B" w:rsidP="007B111D">
      <w:pPr>
        <w:pStyle w:val="NoSpacing"/>
        <w:numPr>
          <w:ilvl w:val="0"/>
          <w:numId w:val="10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Во внутреннем помещении</w:t>
      </w:r>
    </w:p>
    <w:p w14:paraId="5AD0A73B" w14:textId="4A1F0A3A" w:rsidR="38DEA0DD" w:rsidRPr="007B111D" w:rsidRDefault="0072209B" w:rsidP="007B111D">
      <w:pPr>
        <w:pStyle w:val="NoSpacing"/>
        <w:numPr>
          <w:ilvl w:val="0"/>
          <w:numId w:val="10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В другом месте</w:t>
      </w:r>
    </w:p>
    <w:p w14:paraId="464784E3" w14:textId="6AB0AC35" w:rsidR="10E288AB" w:rsidRPr="007B111D" w:rsidRDefault="0072209B" w:rsidP="007B111D">
      <w:pPr>
        <w:pStyle w:val="NoSpacing"/>
        <w:numPr>
          <w:ilvl w:val="0"/>
          <w:numId w:val="10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i/>
          <w:iCs/>
          <w:szCs w:val="22"/>
        </w:rPr>
        <w:t>Не</w:t>
      </w:r>
      <w:proofErr w:type="spellEnd"/>
      <w:r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Pr="007B111D">
        <w:rPr>
          <w:rFonts w:cstheme="minorHAnsi"/>
          <w:i/>
          <w:iCs/>
          <w:szCs w:val="22"/>
        </w:rPr>
        <w:t>ездил</w:t>
      </w:r>
      <w:proofErr w:type="spellEnd"/>
      <w:r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Pr="007B111D">
        <w:rPr>
          <w:rFonts w:cstheme="minorHAnsi"/>
          <w:i/>
          <w:iCs/>
          <w:szCs w:val="22"/>
        </w:rPr>
        <w:t>на</w:t>
      </w:r>
      <w:proofErr w:type="spellEnd"/>
      <w:r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Pr="007B111D">
        <w:rPr>
          <w:rFonts w:cstheme="minorHAnsi"/>
          <w:i/>
          <w:iCs/>
          <w:szCs w:val="22"/>
        </w:rPr>
        <w:t>работу</w:t>
      </w:r>
      <w:proofErr w:type="spellEnd"/>
      <w:r w:rsidRPr="007B111D">
        <w:rPr>
          <w:rFonts w:cstheme="minorHAnsi"/>
          <w:i/>
          <w:iCs/>
          <w:szCs w:val="22"/>
        </w:rPr>
        <w:t xml:space="preserve">/ </w:t>
      </w:r>
      <w:proofErr w:type="spellStart"/>
      <w:r w:rsidRPr="007B111D">
        <w:rPr>
          <w:rFonts w:cstheme="minorHAnsi"/>
          <w:i/>
          <w:iCs/>
          <w:szCs w:val="22"/>
        </w:rPr>
        <w:t>учёбу</w:t>
      </w:r>
      <w:proofErr w:type="spellEnd"/>
      <w:r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Pr="007B111D">
        <w:rPr>
          <w:rFonts w:cstheme="minorHAnsi"/>
          <w:i/>
          <w:iCs/>
          <w:szCs w:val="22"/>
        </w:rPr>
        <w:t>на</w:t>
      </w:r>
      <w:proofErr w:type="spellEnd"/>
      <w:r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Pr="007B111D">
        <w:rPr>
          <w:rFonts w:cstheme="minorHAnsi"/>
          <w:i/>
          <w:iCs/>
          <w:szCs w:val="22"/>
        </w:rPr>
        <w:t>велосипеде</w:t>
      </w:r>
      <w:proofErr w:type="spellEnd"/>
      <w:r w:rsidR="59CEA260" w:rsidRPr="007B111D">
        <w:rPr>
          <w:rFonts w:cstheme="minorHAnsi"/>
          <w:i/>
          <w:iCs/>
          <w:szCs w:val="22"/>
        </w:rPr>
        <w:t xml:space="preserve"> /</w:t>
      </w:r>
      <w:proofErr w:type="spellStart"/>
      <w:r w:rsidR="59CEA260" w:rsidRPr="007B111D">
        <w:rPr>
          <w:rFonts w:cstheme="minorHAnsi"/>
          <w:i/>
          <w:iCs/>
          <w:szCs w:val="22"/>
        </w:rPr>
        <w:t>exclusive</w:t>
      </w:r>
      <w:proofErr w:type="spellEnd"/>
      <w:r w:rsidR="59CEA260" w:rsidRPr="007B111D">
        <w:rPr>
          <w:rFonts w:cstheme="minorHAnsi"/>
          <w:i/>
          <w:iCs/>
          <w:szCs w:val="22"/>
        </w:rPr>
        <w:t>/</w:t>
      </w:r>
    </w:p>
    <w:p w14:paraId="0AABD697" w14:textId="77777777" w:rsidR="00476C48" w:rsidRPr="007B111D" w:rsidRDefault="00476C48" w:rsidP="007B111D">
      <w:pPr>
        <w:pStyle w:val="NoSpacing"/>
        <w:rPr>
          <w:rFonts w:cstheme="minorHAnsi"/>
          <w:szCs w:val="22"/>
        </w:rPr>
      </w:pPr>
    </w:p>
    <w:p w14:paraId="4BA3DA49" w14:textId="0EA19ADB" w:rsidR="002E6232" w:rsidRPr="007B111D" w:rsidRDefault="006D4E4B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>F: T</w:t>
      </w:r>
      <w:r w:rsidR="00A16DF5" w:rsidRPr="007B111D">
        <w:rPr>
          <w:rFonts w:cstheme="minorHAnsi"/>
          <w:i/>
          <w:iCs/>
          <w:szCs w:val="22"/>
        </w:rPr>
        <w:t>6</w:t>
      </w:r>
      <w:r w:rsidRPr="007B111D">
        <w:rPr>
          <w:rFonts w:cstheme="minorHAnsi"/>
          <w:i/>
          <w:iCs/>
          <w:szCs w:val="22"/>
        </w:rPr>
        <w:t xml:space="preserve"> = 1-4 (töötab või õpib) &amp; </w:t>
      </w:r>
    </w:p>
    <w:p w14:paraId="74EC7A0D" w14:textId="77777777" w:rsidR="009D02C8" w:rsidRPr="007B111D" w:rsidRDefault="009D02C8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>F: A2T_4 = 1-4 või A2NV_4 = 1-3 (on kasutanud jalgratast)</w:t>
      </w:r>
    </w:p>
    <w:p w14:paraId="1C13F248" w14:textId="2DAAE280" w:rsidR="00476C48" w:rsidRPr="007B111D" w:rsidRDefault="00CF52FA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C</w:t>
      </w:r>
      <w:r w:rsidR="00A16DF5" w:rsidRPr="007B111D">
        <w:rPr>
          <w:rFonts w:cstheme="minorHAnsi"/>
          <w:b/>
          <w:bCs/>
          <w:szCs w:val="22"/>
        </w:rPr>
        <w:t>3</w:t>
      </w:r>
      <w:r w:rsidR="00476C48" w:rsidRPr="007B111D">
        <w:rPr>
          <w:rFonts w:cstheme="minorHAnsi"/>
          <w:szCs w:val="22"/>
        </w:rPr>
        <w:t xml:space="preserve">  </w:t>
      </w:r>
      <w:r w:rsidR="00476C48" w:rsidRPr="007B111D">
        <w:rPr>
          <w:rFonts w:cstheme="minorHAnsi"/>
          <w:szCs w:val="22"/>
        </w:rPr>
        <w:tab/>
      </w:r>
      <w:proofErr w:type="spellStart"/>
      <w:r w:rsidR="0072209B" w:rsidRPr="007B111D">
        <w:rPr>
          <w:rFonts w:cstheme="minorHAnsi"/>
          <w:b/>
          <w:bCs/>
          <w:szCs w:val="22"/>
        </w:rPr>
        <w:t>Какие</w:t>
      </w:r>
      <w:proofErr w:type="spellEnd"/>
      <w:r w:rsidR="0072209B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72209B" w:rsidRPr="007B111D">
        <w:rPr>
          <w:rFonts w:cstheme="minorHAnsi"/>
          <w:b/>
          <w:bCs/>
          <w:szCs w:val="22"/>
        </w:rPr>
        <w:t>варианты</w:t>
      </w:r>
      <w:proofErr w:type="spellEnd"/>
      <w:r w:rsidR="0072209B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72209B" w:rsidRPr="007B111D">
        <w:rPr>
          <w:rFonts w:cstheme="minorHAnsi"/>
          <w:b/>
          <w:bCs/>
          <w:szCs w:val="22"/>
        </w:rPr>
        <w:t>хранения</w:t>
      </w:r>
      <w:proofErr w:type="spellEnd"/>
      <w:r w:rsidR="0072209B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72209B" w:rsidRPr="007B111D">
        <w:rPr>
          <w:rFonts w:cstheme="minorHAnsi"/>
          <w:b/>
          <w:bCs/>
          <w:szCs w:val="22"/>
        </w:rPr>
        <w:t>велосипедов</w:t>
      </w:r>
      <w:proofErr w:type="spellEnd"/>
      <w:r w:rsidR="0072209B" w:rsidRPr="007B111D">
        <w:rPr>
          <w:rFonts w:cstheme="minorHAnsi"/>
          <w:b/>
          <w:bCs/>
          <w:szCs w:val="22"/>
        </w:rPr>
        <w:t xml:space="preserve"> у </w:t>
      </w:r>
      <w:proofErr w:type="spellStart"/>
      <w:r w:rsidR="0072209B" w:rsidRPr="007B111D">
        <w:rPr>
          <w:rFonts w:cstheme="minorHAnsi"/>
          <w:b/>
          <w:bCs/>
          <w:szCs w:val="22"/>
        </w:rPr>
        <w:t>Вас</w:t>
      </w:r>
      <w:proofErr w:type="spellEnd"/>
      <w:r w:rsidR="0072209B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72209B" w:rsidRPr="007B111D">
        <w:rPr>
          <w:rFonts w:cstheme="minorHAnsi"/>
          <w:b/>
          <w:bCs/>
          <w:szCs w:val="22"/>
        </w:rPr>
        <w:t>есть</w:t>
      </w:r>
      <w:proofErr w:type="spellEnd"/>
      <w:r w:rsidR="0072209B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72209B" w:rsidRPr="007B111D">
        <w:rPr>
          <w:rFonts w:cstheme="minorHAnsi"/>
          <w:b/>
          <w:bCs/>
          <w:szCs w:val="22"/>
        </w:rPr>
        <w:t>на</w:t>
      </w:r>
      <w:proofErr w:type="spellEnd"/>
      <w:r w:rsidR="0072209B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72209B" w:rsidRPr="007B111D">
        <w:rPr>
          <w:rFonts w:cstheme="minorHAnsi"/>
          <w:b/>
          <w:bCs/>
          <w:szCs w:val="22"/>
        </w:rPr>
        <w:t>работе</w:t>
      </w:r>
      <w:proofErr w:type="spellEnd"/>
      <w:r w:rsidR="0072209B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72209B" w:rsidRPr="007B111D">
        <w:rPr>
          <w:rFonts w:cstheme="minorHAnsi"/>
          <w:b/>
          <w:bCs/>
          <w:szCs w:val="22"/>
        </w:rPr>
        <w:t>или</w:t>
      </w:r>
      <w:proofErr w:type="spellEnd"/>
      <w:r w:rsidR="0072209B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72209B" w:rsidRPr="007B111D">
        <w:rPr>
          <w:rFonts w:cstheme="minorHAnsi"/>
          <w:b/>
          <w:bCs/>
          <w:szCs w:val="22"/>
        </w:rPr>
        <w:t>школе</w:t>
      </w:r>
      <w:proofErr w:type="spellEnd"/>
      <w:r w:rsidR="0072209B" w:rsidRPr="007B111D">
        <w:rPr>
          <w:rFonts w:cstheme="minorHAnsi"/>
          <w:b/>
          <w:bCs/>
          <w:szCs w:val="22"/>
          <w:lang w:val="ru-RU"/>
        </w:rPr>
        <w:t xml:space="preserve"> (учебном заведении)</w:t>
      </w:r>
      <w:r w:rsidR="0072209B" w:rsidRPr="007B111D">
        <w:rPr>
          <w:rFonts w:cstheme="minorHAnsi"/>
          <w:b/>
          <w:bCs/>
          <w:szCs w:val="22"/>
        </w:rPr>
        <w:t>?</w:t>
      </w:r>
    </w:p>
    <w:p w14:paraId="44426ED3" w14:textId="15A77034" w:rsidR="00476C48" w:rsidRPr="007B111D" w:rsidRDefault="0072209B" w:rsidP="007B111D">
      <w:pPr>
        <w:pStyle w:val="NoSpacing"/>
        <w:numPr>
          <w:ilvl w:val="0"/>
          <w:numId w:val="43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Столб</w:t>
      </w:r>
      <w:proofErr w:type="spellEnd"/>
      <w:r w:rsidR="00476C48" w:rsidRPr="007B111D">
        <w:rPr>
          <w:rFonts w:cstheme="minorHAnsi"/>
          <w:szCs w:val="22"/>
        </w:rPr>
        <w:t xml:space="preserve"> (</w:t>
      </w:r>
      <w:proofErr w:type="spellStart"/>
      <w:r w:rsidRPr="007B111D">
        <w:rPr>
          <w:rFonts w:cstheme="minorHAnsi"/>
          <w:szCs w:val="22"/>
        </w:rPr>
        <w:t>фонарный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столб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или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другой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уличный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элемент</w:t>
      </w:r>
      <w:proofErr w:type="spellEnd"/>
      <w:r w:rsidRPr="007B111D">
        <w:rPr>
          <w:rFonts w:cstheme="minorHAnsi"/>
          <w:szCs w:val="22"/>
        </w:rPr>
        <w:t xml:space="preserve">, </w:t>
      </w:r>
      <w:proofErr w:type="spellStart"/>
      <w:r w:rsidRPr="007B111D">
        <w:rPr>
          <w:rFonts w:cstheme="minorHAnsi"/>
          <w:szCs w:val="22"/>
        </w:rPr>
        <w:t>используемый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для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запирания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велосипеда</w:t>
      </w:r>
      <w:proofErr w:type="spellEnd"/>
      <w:r w:rsidRPr="007B111D">
        <w:rPr>
          <w:rFonts w:cstheme="minorHAnsi"/>
          <w:szCs w:val="22"/>
        </w:rPr>
        <w:t xml:space="preserve">, </w:t>
      </w:r>
      <w:proofErr w:type="spellStart"/>
      <w:r w:rsidRPr="007B111D">
        <w:rPr>
          <w:rFonts w:cstheme="minorHAnsi"/>
          <w:szCs w:val="22"/>
        </w:rPr>
        <w:t>который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не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предназначен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для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этого</w:t>
      </w:r>
      <w:proofErr w:type="spellEnd"/>
      <w:r w:rsidR="00476C48" w:rsidRPr="007B111D">
        <w:rPr>
          <w:rFonts w:cstheme="minorHAnsi"/>
          <w:szCs w:val="22"/>
        </w:rPr>
        <w:t>)</w:t>
      </w:r>
    </w:p>
    <w:p w14:paraId="26DF30C7" w14:textId="2C87F9B7" w:rsidR="0072209B" w:rsidRPr="007B111D" w:rsidRDefault="0072209B" w:rsidP="007B111D">
      <w:pPr>
        <w:pStyle w:val="NoSpacing"/>
        <w:numPr>
          <w:ilvl w:val="0"/>
          <w:numId w:val="43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Велопарковка</w:t>
      </w:r>
      <w:proofErr w:type="spellEnd"/>
      <w:r w:rsidRPr="007B111D">
        <w:rPr>
          <w:rFonts w:cstheme="minorHAnsi"/>
          <w:szCs w:val="22"/>
        </w:rPr>
        <w:t xml:space="preserve"> (</w:t>
      </w:r>
      <w:proofErr w:type="spellStart"/>
      <w:r w:rsidRPr="007B111D">
        <w:rPr>
          <w:rFonts w:cstheme="minorHAnsi"/>
          <w:szCs w:val="22"/>
        </w:rPr>
        <w:t>велдорама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или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другой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объект</w:t>
      </w:r>
      <w:proofErr w:type="spellEnd"/>
      <w:r w:rsidRPr="007B111D">
        <w:rPr>
          <w:rFonts w:cstheme="minorHAnsi"/>
          <w:szCs w:val="22"/>
        </w:rPr>
        <w:t xml:space="preserve">, </w:t>
      </w:r>
      <w:proofErr w:type="spellStart"/>
      <w:r w:rsidRPr="007B111D">
        <w:rPr>
          <w:rFonts w:cstheme="minorHAnsi"/>
          <w:szCs w:val="22"/>
        </w:rPr>
        <w:t>предназначенный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для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крепления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велосипеда</w:t>
      </w:r>
      <w:proofErr w:type="spellEnd"/>
      <w:r w:rsidRPr="007B111D">
        <w:rPr>
          <w:rFonts w:cstheme="minorHAnsi"/>
          <w:szCs w:val="22"/>
        </w:rPr>
        <w:t>)</w:t>
      </w:r>
    </w:p>
    <w:p w14:paraId="1BD694AA" w14:textId="536FD53A" w:rsidR="10E288AB" w:rsidRPr="007B111D" w:rsidRDefault="0072209B" w:rsidP="007B111D">
      <w:pPr>
        <w:pStyle w:val="NoSpacing"/>
        <w:numPr>
          <w:ilvl w:val="0"/>
          <w:numId w:val="43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Закрытое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помещение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для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хранения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велосипедов</w:t>
      </w:r>
      <w:proofErr w:type="spellEnd"/>
      <w:r w:rsidR="10E288AB" w:rsidRPr="007B111D">
        <w:rPr>
          <w:rFonts w:cstheme="minorHAnsi"/>
          <w:szCs w:val="22"/>
        </w:rPr>
        <w:t xml:space="preserve"> </w:t>
      </w:r>
    </w:p>
    <w:p w14:paraId="76BF6CA8" w14:textId="5FEAB8EF" w:rsidR="644B3B60" w:rsidRPr="007B111D" w:rsidRDefault="0072209B" w:rsidP="007B111D">
      <w:pPr>
        <w:pStyle w:val="NoSpacing"/>
        <w:numPr>
          <w:ilvl w:val="0"/>
          <w:numId w:val="43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Внутреннее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помещение</w:t>
      </w:r>
      <w:proofErr w:type="spellEnd"/>
    </w:p>
    <w:p w14:paraId="00828392" w14:textId="2C6F2A4B" w:rsidR="39230B83" w:rsidRPr="007B111D" w:rsidRDefault="0072209B" w:rsidP="007B111D">
      <w:pPr>
        <w:pStyle w:val="NoSpacing"/>
        <w:numPr>
          <w:ilvl w:val="0"/>
          <w:numId w:val="43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Другой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вариант</w:t>
      </w:r>
      <w:proofErr w:type="spellEnd"/>
    </w:p>
    <w:p w14:paraId="51541C07" w14:textId="77777777" w:rsidR="0072209B" w:rsidRPr="007B111D" w:rsidRDefault="0072209B" w:rsidP="007B111D">
      <w:pPr>
        <w:pStyle w:val="NoSpacing"/>
        <w:numPr>
          <w:ilvl w:val="0"/>
          <w:numId w:val="43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Закрытое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помещение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для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хранения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велосипедов</w:t>
      </w:r>
      <w:proofErr w:type="spellEnd"/>
    </w:p>
    <w:p w14:paraId="19C26B75" w14:textId="7EFD4FEB" w:rsidR="10E288AB" w:rsidRPr="007B111D" w:rsidRDefault="0072209B" w:rsidP="007B111D">
      <w:pPr>
        <w:pStyle w:val="NoSpacing"/>
        <w:numPr>
          <w:ilvl w:val="0"/>
          <w:numId w:val="43"/>
        </w:numPr>
        <w:rPr>
          <w:rFonts w:cstheme="minorHAnsi"/>
          <w:i/>
          <w:iCs/>
          <w:szCs w:val="22"/>
        </w:rPr>
      </w:pPr>
      <w:proofErr w:type="spellStart"/>
      <w:r w:rsidRPr="007B111D">
        <w:rPr>
          <w:rFonts w:cstheme="minorHAnsi"/>
          <w:szCs w:val="22"/>
        </w:rPr>
        <w:t>Нет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подходящей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возможности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для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хранения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велосипеда</w:t>
      </w:r>
      <w:proofErr w:type="spellEnd"/>
      <w:r w:rsidR="39230B83" w:rsidRPr="007B111D">
        <w:rPr>
          <w:rFonts w:cstheme="minorHAnsi"/>
          <w:szCs w:val="22"/>
        </w:rPr>
        <w:t xml:space="preserve"> </w:t>
      </w:r>
      <w:r w:rsidR="39230B83" w:rsidRPr="007B111D">
        <w:rPr>
          <w:rFonts w:cstheme="minorHAnsi"/>
          <w:i/>
          <w:iCs/>
          <w:szCs w:val="22"/>
        </w:rPr>
        <w:t>/</w:t>
      </w:r>
      <w:proofErr w:type="spellStart"/>
      <w:r w:rsidR="39230B83" w:rsidRPr="007B111D">
        <w:rPr>
          <w:rFonts w:cstheme="minorHAnsi"/>
          <w:i/>
          <w:iCs/>
          <w:szCs w:val="22"/>
        </w:rPr>
        <w:t>exclusive</w:t>
      </w:r>
      <w:proofErr w:type="spellEnd"/>
      <w:r w:rsidR="39230B83" w:rsidRPr="007B111D">
        <w:rPr>
          <w:rFonts w:cstheme="minorHAnsi"/>
          <w:i/>
          <w:iCs/>
          <w:szCs w:val="22"/>
        </w:rPr>
        <w:t>/</w:t>
      </w:r>
    </w:p>
    <w:p w14:paraId="6D637B2F" w14:textId="1F7E051C" w:rsidR="78078AD1" w:rsidRPr="007B111D" w:rsidRDefault="00CF3E44" w:rsidP="007B111D">
      <w:pPr>
        <w:pStyle w:val="NoSpacing"/>
        <w:numPr>
          <w:ilvl w:val="0"/>
          <w:numId w:val="44"/>
        </w:numPr>
        <w:rPr>
          <w:rFonts w:cstheme="minorHAnsi"/>
          <w:i/>
          <w:iCs/>
          <w:szCs w:val="22"/>
        </w:rPr>
      </w:pPr>
      <w:proofErr w:type="spellStart"/>
      <w:r w:rsidRPr="007B111D">
        <w:rPr>
          <w:rFonts w:cstheme="minorHAnsi"/>
          <w:i/>
          <w:iCs/>
          <w:szCs w:val="22"/>
        </w:rPr>
        <w:t>Затрудняюсь</w:t>
      </w:r>
      <w:proofErr w:type="spellEnd"/>
      <w:r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Pr="007B111D">
        <w:rPr>
          <w:rFonts w:cstheme="minorHAnsi"/>
          <w:i/>
          <w:iCs/>
          <w:szCs w:val="22"/>
        </w:rPr>
        <w:t>ответить</w:t>
      </w:r>
      <w:proofErr w:type="spellEnd"/>
      <w:r w:rsidR="7786C028" w:rsidRPr="007B111D">
        <w:rPr>
          <w:rFonts w:cstheme="minorHAnsi"/>
          <w:i/>
          <w:iCs/>
          <w:szCs w:val="22"/>
        </w:rPr>
        <w:t xml:space="preserve"> /</w:t>
      </w:r>
      <w:proofErr w:type="spellStart"/>
      <w:r w:rsidR="7786C028" w:rsidRPr="007B111D">
        <w:rPr>
          <w:rFonts w:cstheme="minorHAnsi"/>
          <w:i/>
          <w:iCs/>
          <w:szCs w:val="22"/>
        </w:rPr>
        <w:t>exclusive</w:t>
      </w:r>
      <w:proofErr w:type="spellEnd"/>
      <w:r w:rsidR="7786C028" w:rsidRPr="007B111D">
        <w:rPr>
          <w:rFonts w:cstheme="minorHAnsi"/>
          <w:i/>
          <w:iCs/>
          <w:szCs w:val="22"/>
        </w:rPr>
        <w:t>/</w:t>
      </w:r>
    </w:p>
    <w:p w14:paraId="1EE6D5D6" w14:textId="77777777" w:rsidR="002765D5" w:rsidRPr="007B111D" w:rsidRDefault="002765D5" w:rsidP="007B111D">
      <w:pPr>
        <w:pStyle w:val="NoSpacing"/>
        <w:rPr>
          <w:rFonts w:cstheme="minorHAnsi"/>
          <w:i/>
          <w:iCs/>
          <w:szCs w:val="22"/>
        </w:rPr>
      </w:pPr>
    </w:p>
    <w:p w14:paraId="4EE31843" w14:textId="77777777" w:rsidR="0072209B" w:rsidRPr="00ED4171" w:rsidRDefault="0072209B" w:rsidP="00ED4171">
      <w:pPr>
        <w:pStyle w:val="Heading2"/>
      </w:pPr>
      <w:proofErr w:type="spellStart"/>
      <w:r w:rsidRPr="00ED4171">
        <w:t>Совместимость</w:t>
      </w:r>
      <w:proofErr w:type="spellEnd"/>
      <w:r w:rsidRPr="00ED4171">
        <w:t xml:space="preserve"> </w:t>
      </w:r>
      <w:proofErr w:type="spellStart"/>
      <w:r w:rsidRPr="00ED4171">
        <w:t>велосипеда</w:t>
      </w:r>
      <w:proofErr w:type="spellEnd"/>
      <w:r w:rsidRPr="00ED4171">
        <w:t xml:space="preserve"> с </w:t>
      </w:r>
      <w:proofErr w:type="spellStart"/>
      <w:r w:rsidRPr="00ED4171">
        <w:t>общественным</w:t>
      </w:r>
      <w:proofErr w:type="spellEnd"/>
      <w:r w:rsidRPr="00ED4171">
        <w:t xml:space="preserve"> </w:t>
      </w:r>
      <w:proofErr w:type="spellStart"/>
      <w:r w:rsidRPr="00ED4171">
        <w:t>транспортом</w:t>
      </w:r>
      <w:proofErr w:type="spellEnd"/>
    </w:p>
    <w:p w14:paraId="7926A40B" w14:textId="77777777" w:rsidR="0072209B" w:rsidRPr="007B111D" w:rsidRDefault="0072209B" w:rsidP="007B111D">
      <w:pPr>
        <w:pStyle w:val="Heading2"/>
        <w:spacing w:before="0"/>
        <w:rPr>
          <w:rFonts w:asciiTheme="minorHAnsi" w:hAnsiTheme="minorHAnsi" w:cstheme="minorHAnsi"/>
          <w:vanish/>
          <w:sz w:val="22"/>
          <w:szCs w:val="22"/>
          <w:lang w:val="en-US"/>
        </w:rPr>
      </w:pPr>
      <w:r w:rsidRPr="007B111D">
        <w:rPr>
          <w:rFonts w:asciiTheme="minorHAnsi" w:hAnsiTheme="minorHAnsi" w:cstheme="minorHAnsi"/>
          <w:vanish/>
          <w:sz w:val="22"/>
          <w:szCs w:val="22"/>
          <w:lang w:val="en-US"/>
        </w:rPr>
        <w:t>Top of Form</w:t>
      </w:r>
    </w:p>
    <w:p w14:paraId="11FFB2DE" w14:textId="77777777" w:rsidR="002765D5" w:rsidRPr="007B111D" w:rsidRDefault="002765D5" w:rsidP="007B111D">
      <w:pPr>
        <w:pStyle w:val="NoSpacing"/>
        <w:rPr>
          <w:rFonts w:cstheme="minorHAnsi"/>
          <w:i/>
          <w:iCs/>
          <w:szCs w:val="22"/>
        </w:rPr>
      </w:pPr>
    </w:p>
    <w:p w14:paraId="3947FC27" w14:textId="23D8B8AF" w:rsidR="00605A8A" w:rsidRPr="007B111D" w:rsidRDefault="12D7037E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 xml:space="preserve">F: T1 = 15-aastased või vanemad </w:t>
      </w:r>
      <w:r w:rsidR="4BB43B51" w:rsidRPr="007B111D">
        <w:rPr>
          <w:rFonts w:cstheme="minorHAnsi"/>
          <w:i/>
          <w:iCs/>
          <w:szCs w:val="22"/>
        </w:rPr>
        <w:t xml:space="preserve"> &amp;</w:t>
      </w:r>
    </w:p>
    <w:p w14:paraId="7127C2CC" w14:textId="1045557D" w:rsidR="0038470B" w:rsidRPr="007B111D" w:rsidRDefault="009D02C8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>F: A2T_4 = 1-4 või A2NV_4 = 1-3 (on kasutanud jalgratast)</w:t>
      </w:r>
    </w:p>
    <w:p w14:paraId="5FEDC31F" w14:textId="2EA14A56" w:rsidR="0038470B" w:rsidRPr="007B111D" w:rsidRDefault="33EDCEE2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C</w:t>
      </w:r>
      <w:r w:rsidR="00A16DF5" w:rsidRPr="007B111D">
        <w:rPr>
          <w:rFonts w:cstheme="minorHAnsi"/>
          <w:b/>
          <w:bCs/>
          <w:szCs w:val="22"/>
        </w:rPr>
        <w:t>4</w:t>
      </w:r>
      <w:r w:rsidR="677E034E" w:rsidRPr="007B111D">
        <w:rPr>
          <w:rFonts w:cstheme="minorHAnsi"/>
          <w:b/>
          <w:bCs/>
          <w:szCs w:val="22"/>
        </w:rPr>
        <w:t xml:space="preserve"> (K29)</w:t>
      </w:r>
      <w:r w:rsidR="3BC57B99" w:rsidRPr="007B111D">
        <w:rPr>
          <w:rFonts w:cstheme="minorHAnsi"/>
          <w:szCs w:val="22"/>
        </w:rPr>
        <w:tab/>
      </w:r>
      <w:proofErr w:type="spellStart"/>
      <w:r w:rsidR="001C17C7" w:rsidRPr="007B111D">
        <w:rPr>
          <w:rFonts w:cstheme="minorHAnsi"/>
          <w:b/>
          <w:bCs/>
          <w:szCs w:val="22"/>
        </w:rPr>
        <w:t>Есть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C17C7" w:rsidRPr="007B111D">
        <w:rPr>
          <w:rFonts w:cstheme="minorHAnsi"/>
          <w:b/>
          <w:bCs/>
          <w:szCs w:val="22"/>
        </w:rPr>
        <w:t>ли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C17C7" w:rsidRPr="007B111D">
        <w:rPr>
          <w:rFonts w:cstheme="minorHAnsi"/>
          <w:b/>
          <w:bCs/>
          <w:szCs w:val="22"/>
        </w:rPr>
        <w:t>возможность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C17C7" w:rsidRPr="007B111D">
        <w:rPr>
          <w:rFonts w:cstheme="minorHAnsi"/>
          <w:b/>
          <w:bCs/>
          <w:szCs w:val="22"/>
        </w:rPr>
        <w:t>совместить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C17C7" w:rsidRPr="007B111D">
        <w:rPr>
          <w:rFonts w:cstheme="minorHAnsi"/>
          <w:b/>
          <w:bCs/>
          <w:szCs w:val="22"/>
        </w:rPr>
        <w:t>использование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C17C7" w:rsidRPr="007B111D">
        <w:rPr>
          <w:rFonts w:cstheme="minorHAnsi"/>
          <w:b/>
          <w:bCs/>
          <w:szCs w:val="22"/>
        </w:rPr>
        <w:t>велосипеда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с </w:t>
      </w:r>
      <w:proofErr w:type="spellStart"/>
      <w:r w:rsidR="001C17C7" w:rsidRPr="007B111D">
        <w:rPr>
          <w:rFonts w:cstheme="minorHAnsi"/>
          <w:b/>
          <w:bCs/>
          <w:szCs w:val="22"/>
        </w:rPr>
        <w:t>общественным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C17C7" w:rsidRPr="007B111D">
        <w:rPr>
          <w:rFonts w:cstheme="minorHAnsi"/>
          <w:b/>
          <w:bCs/>
          <w:szCs w:val="22"/>
        </w:rPr>
        <w:t>транспортом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C17C7" w:rsidRPr="007B111D">
        <w:rPr>
          <w:rFonts w:cstheme="minorHAnsi"/>
          <w:b/>
          <w:bCs/>
          <w:szCs w:val="22"/>
        </w:rPr>
        <w:t>на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C17C7" w:rsidRPr="007B111D">
        <w:rPr>
          <w:rFonts w:cstheme="minorHAnsi"/>
          <w:b/>
          <w:bCs/>
          <w:szCs w:val="22"/>
        </w:rPr>
        <w:t>Ваших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C17C7" w:rsidRPr="007B111D">
        <w:rPr>
          <w:rFonts w:cstheme="minorHAnsi"/>
          <w:b/>
          <w:bCs/>
          <w:szCs w:val="22"/>
        </w:rPr>
        <w:t>обычных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C17C7" w:rsidRPr="007B111D">
        <w:rPr>
          <w:rFonts w:cstheme="minorHAnsi"/>
          <w:b/>
          <w:bCs/>
          <w:szCs w:val="22"/>
        </w:rPr>
        <w:t>маршрутах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— </w:t>
      </w:r>
      <w:proofErr w:type="spellStart"/>
      <w:r w:rsidR="001C17C7" w:rsidRPr="007B111D">
        <w:rPr>
          <w:rFonts w:cstheme="minorHAnsi"/>
          <w:b/>
          <w:bCs/>
          <w:szCs w:val="22"/>
        </w:rPr>
        <w:t>взять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C17C7" w:rsidRPr="007B111D">
        <w:rPr>
          <w:rFonts w:cstheme="minorHAnsi"/>
          <w:b/>
          <w:bCs/>
          <w:szCs w:val="22"/>
        </w:rPr>
        <w:t>велосипед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с </w:t>
      </w:r>
      <w:proofErr w:type="spellStart"/>
      <w:r w:rsidR="001C17C7" w:rsidRPr="007B111D">
        <w:rPr>
          <w:rFonts w:cstheme="minorHAnsi"/>
          <w:b/>
          <w:bCs/>
          <w:szCs w:val="22"/>
        </w:rPr>
        <w:t>собой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1C17C7" w:rsidRPr="007B111D">
        <w:rPr>
          <w:rFonts w:cstheme="minorHAnsi"/>
          <w:b/>
          <w:bCs/>
          <w:szCs w:val="22"/>
        </w:rPr>
        <w:t>автобус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C17C7" w:rsidRPr="007B111D">
        <w:rPr>
          <w:rFonts w:cstheme="minorHAnsi"/>
          <w:b/>
          <w:bCs/>
          <w:szCs w:val="22"/>
        </w:rPr>
        <w:t>уездных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C17C7" w:rsidRPr="007B111D">
        <w:rPr>
          <w:rFonts w:cstheme="minorHAnsi"/>
          <w:b/>
          <w:bCs/>
          <w:szCs w:val="22"/>
        </w:rPr>
        <w:t>или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C17C7" w:rsidRPr="007B111D">
        <w:rPr>
          <w:rFonts w:cstheme="minorHAnsi"/>
          <w:b/>
          <w:bCs/>
          <w:szCs w:val="22"/>
        </w:rPr>
        <w:t>дальних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C17C7" w:rsidRPr="007B111D">
        <w:rPr>
          <w:rFonts w:cstheme="minorHAnsi"/>
          <w:b/>
          <w:bCs/>
          <w:szCs w:val="22"/>
        </w:rPr>
        <w:t>линий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C17C7" w:rsidRPr="007B111D">
        <w:rPr>
          <w:rFonts w:cstheme="minorHAnsi"/>
          <w:b/>
          <w:bCs/>
          <w:szCs w:val="22"/>
        </w:rPr>
        <w:t>или</w:t>
      </w:r>
      <w:proofErr w:type="spellEnd"/>
      <w:r w:rsidR="001C17C7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1C17C7" w:rsidRPr="007B111D">
        <w:rPr>
          <w:rFonts w:cstheme="minorHAnsi"/>
          <w:b/>
          <w:bCs/>
          <w:szCs w:val="22"/>
        </w:rPr>
        <w:t>поезд</w:t>
      </w:r>
      <w:proofErr w:type="spellEnd"/>
      <w:r w:rsidR="001C17C7" w:rsidRPr="007B111D">
        <w:rPr>
          <w:rFonts w:cstheme="minorHAnsi"/>
          <w:b/>
          <w:bCs/>
          <w:szCs w:val="22"/>
        </w:rPr>
        <w:t>?</w:t>
      </w:r>
    </w:p>
    <w:p w14:paraId="3F63641D" w14:textId="44DA5870" w:rsidR="0038470B" w:rsidRPr="007B111D" w:rsidRDefault="001C17C7" w:rsidP="007B111D">
      <w:pPr>
        <w:pStyle w:val="NoSpacing"/>
        <w:numPr>
          <w:ilvl w:val="0"/>
          <w:numId w:val="23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 xml:space="preserve">Да </w:t>
      </w:r>
    </w:p>
    <w:p w14:paraId="63047CEE" w14:textId="79F42EFD" w:rsidR="0038470B" w:rsidRPr="007B111D" w:rsidRDefault="001C17C7" w:rsidP="007B111D">
      <w:pPr>
        <w:pStyle w:val="NoSpacing"/>
        <w:numPr>
          <w:ilvl w:val="0"/>
          <w:numId w:val="23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 xml:space="preserve">Нет </w:t>
      </w:r>
    </w:p>
    <w:p w14:paraId="3E39B2D8" w14:textId="7273A051" w:rsidR="0038470B" w:rsidRPr="007B111D" w:rsidRDefault="00CF3E44" w:rsidP="007B111D">
      <w:pPr>
        <w:pStyle w:val="NoSpacing"/>
        <w:numPr>
          <w:ilvl w:val="0"/>
          <w:numId w:val="24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Затрудняюсь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ответить</w:t>
      </w:r>
      <w:proofErr w:type="spellEnd"/>
    </w:p>
    <w:p w14:paraId="468ED006" w14:textId="77777777" w:rsidR="0038470B" w:rsidRPr="007B111D" w:rsidRDefault="0038470B" w:rsidP="007B111D">
      <w:pPr>
        <w:pStyle w:val="NoSpacing"/>
        <w:rPr>
          <w:rFonts w:cstheme="minorHAnsi"/>
          <w:b/>
          <w:bCs/>
          <w:szCs w:val="22"/>
        </w:rPr>
      </w:pPr>
    </w:p>
    <w:p w14:paraId="3A57F62A" w14:textId="10D49144" w:rsidR="0038470B" w:rsidRPr="00ED4171" w:rsidRDefault="007B111D" w:rsidP="00ED4171">
      <w:pPr>
        <w:spacing w:line="259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cstheme="minorHAnsi"/>
          <w:i/>
          <w:iCs/>
          <w:szCs w:val="22"/>
        </w:rPr>
        <w:br w:type="page"/>
      </w:r>
      <w:r w:rsidR="74DD59E3" w:rsidRPr="00ED4171">
        <w:rPr>
          <w:rFonts w:asciiTheme="minorHAnsi" w:hAnsiTheme="minorHAnsi" w:cstheme="minorHAnsi"/>
          <w:i/>
          <w:iCs/>
          <w:sz w:val="22"/>
          <w:szCs w:val="22"/>
        </w:rPr>
        <w:t xml:space="preserve">F: T1 = 15-aastased või vanemad </w:t>
      </w:r>
      <w:r w:rsidR="4BB43B51" w:rsidRPr="00ED4171">
        <w:rPr>
          <w:rFonts w:asciiTheme="minorHAnsi" w:hAnsiTheme="minorHAnsi" w:cstheme="minorHAnsi"/>
          <w:i/>
          <w:iCs/>
          <w:sz w:val="22"/>
          <w:szCs w:val="22"/>
        </w:rPr>
        <w:t>&amp;</w:t>
      </w:r>
    </w:p>
    <w:p w14:paraId="5681BC00" w14:textId="77777777" w:rsidR="009D02C8" w:rsidRPr="007B111D" w:rsidRDefault="009D02C8" w:rsidP="00ED4171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>F: A2T_4 = 1-4 või A2NV_4 = 1-3 (on kasutanud jalgratast)</w:t>
      </w:r>
    </w:p>
    <w:p w14:paraId="6E25EDBE" w14:textId="13EE1F9A" w:rsidR="0038470B" w:rsidRPr="007B111D" w:rsidRDefault="4BB43B51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C</w:t>
      </w:r>
      <w:r w:rsidR="00A16DF5" w:rsidRPr="007B111D">
        <w:rPr>
          <w:rFonts w:cstheme="minorHAnsi"/>
          <w:b/>
          <w:bCs/>
          <w:szCs w:val="22"/>
        </w:rPr>
        <w:t>5</w:t>
      </w:r>
      <w:r w:rsidR="522264CE" w:rsidRPr="007B111D">
        <w:rPr>
          <w:rFonts w:cstheme="minorHAnsi"/>
          <w:b/>
          <w:bCs/>
          <w:szCs w:val="22"/>
        </w:rPr>
        <w:t xml:space="preserve"> (K29A)  </w:t>
      </w:r>
      <w:r w:rsidR="00605A8A" w:rsidRPr="007B111D">
        <w:rPr>
          <w:rFonts w:cstheme="minorHAnsi"/>
          <w:szCs w:val="22"/>
        </w:rPr>
        <w:tab/>
      </w:r>
      <w:proofErr w:type="spellStart"/>
      <w:r w:rsidR="00143928" w:rsidRPr="007B111D">
        <w:rPr>
          <w:rFonts w:cstheme="minorHAnsi"/>
          <w:b/>
          <w:bCs/>
          <w:szCs w:val="22"/>
        </w:rPr>
        <w:t>Использовали</w:t>
      </w:r>
      <w:proofErr w:type="spellEnd"/>
      <w:r w:rsidR="00143928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43928" w:rsidRPr="007B111D">
        <w:rPr>
          <w:rFonts w:cstheme="minorHAnsi"/>
          <w:b/>
          <w:bCs/>
          <w:szCs w:val="22"/>
        </w:rPr>
        <w:t>ли</w:t>
      </w:r>
      <w:proofErr w:type="spellEnd"/>
      <w:r w:rsidR="00143928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43928" w:rsidRPr="007B111D">
        <w:rPr>
          <w:rFonts w:cstheme="minorHAnsi"/>
          <w:b/>
          <w:bCs/>
          <w:szCs w:val="22"/>
        </w:rPr>
        <w:t>Вы</w:t>
      </w:r>
      <w:proofErr w:type="spellEnd"/>
      <w:r w:rsidR="00143928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143928" w:rsidRPr="007B111D">
        <w:rPr>
          <w:rFonts w:cstheme="minorHAnsi"/>
          <w:b/>
          <w:bCs/>
          <w:szCs w:val="22"/>
        </w:rPr>
        <w:t>течение</w:t>
      </w:r>
      <w:proofErr w:type="spellEnd"/>
      <w:r w:rsidR="00143928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43928" w:rsidRPr="007B111D">
        <w:rPr>
          <w:rFonts w:cstheme="minorHAnsi"/>
          <w:b/>
          <w:bCs/>
          <w:szCs w:val="22"/>
        </w:rPr>
        <w:t>последних</w:t>
      </w:r>
      <w:proofErr w:type="spellEnd"/>
      <w:r w:rsidR="00143928" w:rsidRPr="007B111D">
        <w:rPr>
          <w:rFonts w:cstheme="minorHAnsi"/>
          <w:b/>
          <w:bCs/>
          <w:szCs w:val="22"/>
        </w:rPr>
        <w:t xml:space="preserve"> 12 </w:t>
      </w:r>
      <w:proofErr w:type="spellStart"/>
      <w:r w:rsidR="00143928" w:rsidRPr="007B111D">
        <w:rPr>
          <w:rFonts w:cstheme="minorHAnsi"/>
          <w:b/>
          <w:bCs/>
          <w:szCs w:val="22"/>
        </w:rPr>
        <w:t>месяцев</w:t>
      </w:r>
      <w:proofErr w:type="spellEnd"/>
      <w:r w:rsidR="00143928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43928" w:rsidRPr="007B111D">
        <w:rPr>
          <w:rFonts w:cstheme="minorHAnsi"/>
          <w:b/>
          <w:bCs/>
          <w:szCs w:val="22"/>
        </w:rPr>
        <w:t>велосипед</w:t>
      </w:r>
      <w:proofErr w:type="spellEnd"/>
      <w:r w:rsidR="00143928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143928" w:rsidRPr="007B111D">
        <w:rPr>
          <w:rFonts w:cstheme="minorHAnsi"/>
          <w:b/>
          <w:bCs/>
          <w:szCs w:val="22"/>
        </w:rPr>
        <w:t>сочетании</w:t>
      </w:r>
      <w:proofErr w:type="spellEnd"/>
      <w:r w:rsidR="00143928" w:rsidRPr="007B111D">
        <w:rPr>
          <w:rFonts w:cstheme="minorHAnsi"/>
          <w:b/>
          <w:bCs/>
          <w:szCs w:val="22"/>
        </w:rPr>
        <w:t xml:space="preserve"> с </w:t>
      </w:r>
      <w:proofErr w:type="spellStart"/>
      <w:r w:rsidR="00143928" w:rsidRPr="007B111D">
        <w:rPr>
          <w:rFonts w:cstheme="minorHAnsi"/>
          <w:b/>
          <w:bCs/>
          <w:szCs w:val="22"/>
        </w:rPr>
        <w:t>общественным</w:t>
      </w:r>
      <w:proofErr w:type="spellEnd"/>
      <w:r w:rsidR="00143928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43928" w:rsidRPr="007B111D">
        <w:rPr>
          <w:rFonts w:cstheme="minorHAnsi"/>
          <w:b/>
          <w:bCs/>
          <w:szCs w:val="22"/>
        </w:rPr>
        <w:t>транспортом</w:t>
      </w:r>
      <w:proofErr w:type="spellEnd"/>
      <w:r w:rsidR="00143928" w:rsidRPr="007B111D">
        <w:rPr>
          <w:rFonts w:cstheme="minorHAnsi"/>
          <w:b/>
          <w:bCs/>
          <w:szCs w:val="22"/>
        </w:rPr>
        <w:t xml:space="preserve"> — </w:t>
      </w:r>
      <w:proofErr w:type="spellStart"/>
      <w:r w:rsidR="00143928" w:rsidRPr="007B111D">
        <w:rPr>
          <w:rFonts w:cstheme="minorHAnsi"/>
          <w:b/>
          <w:bCs/>
          <w:szCs w:val="22"/>
        </w:rPr>
        <w:t>брали</w:t>
      </w:r>
      <w:proofErr w:type="spellEnd"/>
      <w:r w:rsidR="00143928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43928" w:rsidRPr="007B111D">
        <w:rPr>
          <w:rFonts w:cstheme="minorHAnsi"/>
          <w:b/>
          <w:bCs/>
          <w:szCs w:val="22"/>
        </w:rPr>
        <w:t>ли</w:t>
      </w:r>
      <w:proofErr w:type="spellEnd"/>
      <w:r w:rsidR="00143928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43928" w:rsidRPr="007B111D">
        <w:rPr>
          <w:rFonts w:cstheme="minorHAnsi"/>
          <w:b/>
          <w:bCs/>
          <w:szCs w:val="22"/>
        </w:rPr>
        <w:t>Вы</w:t>
      </w:r>
      <w:proofErr w:type="spellEnd"/>
      <w:r w:rsidR="00143928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43928" w:rsidRPr="007B111D">
        <w:rPr>
          <w:rFonts w:cstheme="minorHAnsi"/>
          <w:b/>
          <w:bCs/>
          <w:szCs w:val="22"/>
        </w:rPr>
        <w:t>велосипед</w:t>
      </w:r>
      <w:proofErr w:type="spellEnd"/>
      <w:r w:rsidR="00143928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143928" w:rsidRPr="007B111D">
        <w:rPr>
          <w:rFonts w:cstheme="minorHAnsi"/>
          <w:b/>
          <w:bCs/>
          <w:szCs w:val="22"/>
        </w:rPr>
        <w:t>автобус</w:t>
      </w:r>
      <w:proofErr w:type="spellEnd"/>
      <w:r w:rsidR="00143928" w:rsidRPr="007B111D">
        <w:rPr>
          <w:rFonts w:cstheme="minorHAnsi"/>
          <w:b/>
          <w:bCs/>
          <w:szCs w:val="22"/>
          <w:lang w:val="ru-RU"/>
        </w:rPr>
        <w:t xml:space="preserve"> уездных </w:t>
      </w:r>
      <w:proofErr w:type="spellStart"/>
      <w:r w:rsidR="00143928" w:rsidRPr="007B111D">
        <w:rPr>
          <w:rFonts w:cstheme="minorHAnsi"/>
          <w:b/>
          <w:bCs/>
          <w:szCs w:val="22"/>
        </w:rPr>
        <w:t>или</w:t>
      </w:r>
      <w:proofErr w:type="spellEnd"/>
      <w:r w:rsidR="00143928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43928" w:rsidRPr="007B111D">
        <w:rPr>
          <w:rFonts w:cstheme="minorHAnsi"/>
          <w:b/>
          <w:bCs/>
          <w:szCs w:val="22"/>
        </w:rPr>
        <w:t>дальних</w:t>
      </w:r>
      <w:proofErr w:type="spellEnd"/>
      <w:r w:rsidR="00143928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43928" w:rsidRPr="007B111D">
        <w:rPr>
          <w:rFonts w:cstheme="minorHAnsi"/>
          <w:b/>
          <w:bCs/>
          <w:szCs w:val="22"/>
        </w:rPr>
        <w:t>линий</w:t>
      </w:r>
      <w:proofErr w:type="spellEnd"/>
      <w:r w:rsidR="00143928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43928" w:rsidRPr="007B111D">
        <w:rPr>
          <w:rFonts w:cstheme="minorHAnsi"/>
          <w:b/>
          <w:bCs/>
          <w:szCs w:val="22"/>
        </w:rPr>
        <w:t>или</w:t>
      </w:r>
      <w:proofErr w:type="spellEnd"/>
      <w:r w:rsidR="00143928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143928" w:rsidRPr="007B111D">
        <w:rPr>
          <w:rFonts w:cstheme="minorHAnsi"/>
          <w:b/>
          <w:bCs/>
          <w:szCs w:val="22"/>
        </w:rPr>
        <w:t>поезд</w:t>
      </w:r>
      <w:proofErr w:type="spellEnd"/>
      <w:r w:rsidR="00143928" w:rsidRPr="007B111D">
        <w:rPr>
          <w:rFonts w:cstheme="minorHAnsi"/>
          <w:b/>
          <w:bCs/>
          <w:szCs w:val="22"/>
        </w:rPr>
        <w:t>?</w:t>
      </w:r>
    </w:p>
    <w:p w14:paraId="401E7408" w14:textId="02E119DE" w:rsidR="0038470B" w:rsidRPr="007B111D" w:rsidRDefault="00143928" w:rsidP="007B111D">
      <w:pPr>
        <w:pStyle w:val="NoSpacing"/>
        <w:numPr>
          <w:ilvl w:val="0"/>
          <w:numId w:val="25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Да, часто</w:t>
      </w:r>
      <w:r w:rsidR="0038470B" w:rsidRPr="007B111D">
        <w:rPr>
          <w:rFonts w:cstheme="minorHAnsi"/>
          <w:szCs w:val="22"/>
        </w:rPr>
        <w:t xml:space="preserve"> </w:t>
      </w:r>
    </w:p>
    <w:p w14:paraId="6B5637F0" w14:textId="6015ECC0" w:rsidR="0038470B" w:rsidRPr="007B111D" w:rsidRDefault="00143928" w:rsidP="007B111D">
      <w:pPr>
        <w:pStyle w:val="NoSpacing"/>
        <w:numPr>
          <w:ilvl w:val="0"/>
          <w:numId w:val="25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Да, время от времени</w:t>
      </w:r>
      <w:r w:rsidR="0038470B" w:rsidRPr="007B111D">
        <w:rPr>
          <w:rFonts w:cstheme="minorHAnsi"/>
          <w:szCs w:val="22"/>
        </w:rPr>
        <w:t xml:space="preserve">  </w:t>
      </w:r>
    </w:p>
    <w:p w14:paraId="65ACD4A4" w14:textId="313C34A3" w:rsidR="0038470B" w:rsidRPr="007B111D" w:rsidRDefault="00143928" w:rsidP="007B111D">
      <w:pPr>
        <w:pStyle w:val="NoSpacing"/>
        <w:numPr>
          <w:ilvl w:val="0"/>
          <w:numId w:val="25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Не делали так, но можно</w:t>
      </w:r>
      <w:r w:rsidR="0038470B" w:rsidRPr="007B111D">
        <w:rPr>
          <w:rFonts w:cstheme="minorHAnsi"/>
          <w:szCs w:val="22"/>
        </w:rPr>
        <w:t xml:space="preserve"> </w:t>
      </w:r>
    </w:p>
    <w:p w14:paraId="32668B7E" w14:textId="674B9A29" w:rsidR="0038470B" w:rsidRPr="007B111D" w:rsidRDefault="00143928" w:rsidP="007B111D">
      <w:pPr>
        <w:pStyle w:val="NoSpacing"/>
        <w:numPr>
          <w:ilvl w:val="0"/>
          <w:numId w:val="25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Не делали так и не собираетесь</w:t>
      </w:r>
    </w:p>
    <w:p w14:paraId="23023A8A" w14:textId="464AA14A" w:rsidR="0038470B" w:rsidRPr="007B111D" w:rsidRDefault="00CF3E44" w:rsidP="007B111D">
      <w:pPr>
        <w:pStyle w:val="NoSpacing"/>
        <w:numPr>
          <w:ilvl w:val="0"/>
          <w:numId w:val="26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Затрудняюсь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ответить</w:t>
      </w:r>
      <w:proofErr w:type="spellEnd"/>
    </w:p>
    <w:p w14:paraId="5C511A14" w14:textId="77777777" w:rsidR="007B111D" w:rsidRDefault="007B111D" w:rsidP="007B111D">
      <w:pPr>
        <w:pStyle w:val="Heading1"/>
        <w:spacing w:before="0" w:after="0"/>
        <w:rPr>
          <w:rFonts w:asciiTheme="minorHAnsi" w:hAnsiTheme="minorHAnsi" w:cstheme="minorHAnsi"/>
          <w:sz w:val="22"/>
          <w:szCs w:val="22"/>
          <w:lang w:val="en-US"/>
        </w:rPr>
      </w:pPr>
      <w:bookmarkStart w:id="17" w:name="_ÜHISTRANSPORDI_KASUTAMINE"/>
      <w:bookmarkStart w:id="18" w:name="_Ref205194212"/>
      <w:bookmarkEnd w:id="17"/>
    </w:p>
    <w:p w14:paraId="608B9607" w14:textId="0389E634" w:rsidR="0024213A" w:rsidRPr="00ED4171" w:rsidRDefault="00143928" w:rsidP="00ED4171">
      <w:pPr>
        <w:pStyle w:val="Heading1"/>
      </w:pPr>
      <w:r w:rsidRPr="00ED4171">
        <w:t>ИСПОЛЬЗОВАНИЕ ОБЩЕСТВЕННОГО ТРАНСПОРТА</w:t>
      </w:r>
      <w:bookmarkEnd w:id="18"/>
    </w:p>
    <w:p w14:paraId="0C105AAC" w14:textId="77777777" w:rsidR="007B111D" w:rsidRDefault="007B111D" w:rsidP="007B111D">
      <w:pPr>
        <w:pStyle w:val="Heading2"/>
        <w:spacing w:before="0"/>
        <w:rPr>
          <w:rFonts w:asciiTheme="minorHAnsi" w:hAnsiTheme="minorHAnsi" w:cstheme="minorHAnsi"/>
          <w:sz w:val="22"/>
          <w:szCs w:val="22"/>
          <w:lang w:val="en-US"/>
        </w:rPr>
      </w:pPr>
      <w:bookmarkStart w:id="19" w:name="_Ref205194213"/>
    </w:p>
    <w:p w14:paraId="55BEFA5B" w14:textId="2E624C28" w:rsidR="00460FF5" w:rsidRPr="00ED4171" w:rsidRDefault="00143928" w:rsidP="00ED4171">
      <w:pPr>
        <w:pStyle w:val="Heading2"/>
      </w:pPr>
      <w:proofErr w:type="spellStart"/>
      <w:r w:rsidRPr="00ED4171">
        <w:t>Расходы</w:t>
      </w:r>
      <w:proofErr w:type="spellEnd"/>
      <w:r w:rsidRPr="00ED4171">
        <w:t xml:space="preserve"> </w:t>
      </w:r>
      <w:proofErr w:type="spellStart"/>
      <w:r w:rsidRPr="00ED4171">
        <w:t>на</w:t>
      </w:r>
      <w:proofErr w:type="spellEnd"/>
      <w:r w:rsidRPr="00ED4171">
        <w:t xml:space="preserve"> </w:t>
      </w:r>
      <w:proofErr w:type="spellStart"/>
      <w:r w:rsidRPr="00ED4171">
        <w:t>общественный</w:t>
      </w:r>
      <w:proofErr w:type="spellEnd"/>
      <w:r w:rsidRPr="00ED4171">
        <w:t xml:space="preserve"> </w:t>
      </w:r>
      <w:proofErr w:type="spellStart"/>
      <w:r w:rsidRPr="00ED4171">
        <w:t>транспорт</w:t>
      </w:r>
      <w:bookmarkEnd w:id="19"/>
      <w:proofErr w:type="spellEnd"/>
    </w:p>
    <w:p w14:paraId="1A974C5A" w14:textId="77777777" w:rsidR="00460FF5" w:rsidRPr="007B111D" w:rsidRDefault="00460FF5" w:rsidP="007B111D">
      <w:pPr>
        <w:pStyle w:val="NoSpacing"/>
        <w:rPr>
          <w:rFonts w:cstheme="minorHAnsi"/>
          <w:b/>
          <w:bCs/>
          <w:szCs w:val="22"/>
        </w:rPr>
      </w:pPr>
    </w:p>
    <w:p w14:paraId="3958E3A0" w14:textId="12A02613" w:rsidR="00460FF5" w:rsidRPr="007B111D" w:rsidRDefault="48684BFC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D</w:t>
      </w:r>
      <w:r w:rsidR="00A16DF5" w:rsidRPr="007B111D">
        <w:rPr>
          <w:rFonts w:cstheme="minorHAnsi"/>
          <w:b/>
          <w:bCs/>
          <w:szCs w:val="22"/>
        </w:rPr>
        <w:t>1</w:t>
      </w:r>
      <w:r w:rsidR="00DF3CE7" w:rsidRPr="007B111D">
        <w:rPr>
          <w:rFonts w:cstheme="minorHAnsi"/>
          <w:b/>
          <w:bCs/>
          <w:szCs w:val="22"/>
        </w:rPr>
        <w:t xml:space="preserve"> </w:t>
      </w:r>
      <w:r w:rsidR="420CFE92" w:rsidRPr="007B111D">
        <w:rPr>
          <w:rFonts w:cstheme="minorHAnsi"/>
          <w:b/>
          <w:bCs/>
          <w:szCs w:val="22"/>
        </w:rPr>
        <w:t xml:space="preserve">(KL9A) </w:t>
      </w:r>
      <w:r w:rsidR="00D36502" w:rsidRPr="007B111D">
        <w:rPr>
          <w:rFonts w:cstheme="minorHAnsi"/>
          <w:szCs w:val="22"/>
        </w:rPr>
        <w:tab/>
      </w:r>
      <w:proofErr w:type="spellStart"/>
      <w:r w:rsidR="00232F7E" w:rsidRPr="007B111D">
        <w:rPr>
          <w:rFonts w:cstheme="minorHAnsi"/>
          <w:b/>
          <w:szCs w:val="22"/>
        </w:rPr>
        <w:t>Сколько</w:t>
      </w:r>
      <w:proofErr w:type="spellEnd"/>
      <w:r w:rsidR="00232F7E" w:rsidRPr="007B111D">
        <w:rPr>
          <w:rFonts w:cstheme="minorHAnsi"/>
          <w:b/>
          <w:szCs w:val="22"/>
        </w:rPr>
        <w:t xml:space="preserve"> </w:t>
      </w:r>
      <w:proofErr w:type="spellStart"/>
      <w:r w:rsidR="00232F7E" w:rsidRPr="007B111D">
        <w:rPr>
          <w:rFonts w:cstheme="minorHAnsi"/>
          <w:b/>
          <w:szCs w:val="22"/>
        </w:rPr>
        <w:t>евро</w:t>
      </w:r>
      <w:proofErr w:type="spellEnd"/>
      <w:r w:rsidR="00232F7E" w:rsidRPr="007B111D">
        <w:rPr>
          <w:rFonts w:cstheme="minorHAnsi"/>
          <w:b/>
          <w:szCs w:val="22"/>
        </w:rPr>
        <w:t xml:space="preserve"> в </w:t>
      </w:r>
      <w:proofErr w:type="spellStart"/>
      <w:r w:rsidR="00232F7E" w:rsidRPr="007B111D">
        <w:rPr>
          <w:rFonts w:cstheme="minorHAnsi"/>
          <w:b/>
          <w:szCs w:val="22"/>
        </w:rPr>
        <w:t>среднем</w:t>
      </w:r>
      <w:proofErr w:type="spellEnd"/>
      <w:r w:rsidR="00232F7E" w:rsidRPr="007B111D">
        <w:rPr>
          <w:rFonts w:cstheme="minorHAnsi"/>
          <w:b/>
          <w:szCs w:val="22"/>
        </w:rPr>
        <w:t xml:space="preserve"> </w:t>
      </w:r>
      <w:proofErr w:type="spellStart"/>
      <w:r w:rsidR="00232F7E" w:rsidRPr="007B111D">
        <w:rPr>
          <w:rFonts w:cstheme="minorHAnsi"/>
          <w:b/>
          <w:szCs w:val="22"/>
          <w:u w:val="single"/>
        </w:rPr>
        <w:t>Вы</w:t>
      </w:r>
      <w:proofErr w:type="spellEnd"/>
      <w:r w:rsidR="00232F7E" w:rsidRPr="007B111D">
        <w:rPr>
          <w:rFonts w:cstheme="minorHAnsi"/>
          <w:b/>
          <w:szCs w:val="22"/>
          <w:u w:val="single"/>
        </w:rPr>
        <w:t xml:space="preserve"> </w:t>
      </w:r>
      <w:r w:rsidR="00232F7E" w:rsidRPr="007B111D">
        <w:rPr>
          <w:rFonts w:cstheme="minorHAnsi"/>
          <w:b/>
          <w:szCs w:val="22"/>
          <w:u w:val="single"/>
          <w:lang w:val="ru-RU"/>
        </w:rPr>
        <w:t>лично</w:t>
      </w:r>
      <w:r w:rsidR="00232F7E" w:rsidRPr="007B111D">
        <w:rPr>
          <w:rFonts w:cstheme="minorHAnsi"/>
          <w:b/>
          <w:szCs w:val="22"/>
          <w:lang w:val="ru-RU"/>
        </w:rPr>
        <w:t xml:space="preserve"> </w:t>
      </w:r>
      <w:proofErr w:type="spellStart"/>
      <w:r w:rsidR="00232F7E" w:rsidRPr="007B111D">
        <w:rPr>
          <w:rFonts w:cstheme="minorHAnsi"/>
          <w:b/>
          <w:szCs w:val="22"/>
        </w:rPr>
        <w:t>тратите</w:t>
      </w:r>
      <w:proofErr w:type="spellEnd"/>
      <w:r w:rsidR="00232F7E" w:rsidRPr="007B111D">
        <w:rPr>
          <w:rFonts w:cstheme="minorHAnsi"/>
          <w:b/>
          <w:szCs w:val="22"/>
        </w:rPr>
        <w:t xml:space="preserve"> в </w:t>
      </w:r>
      <w:proofErr w:type="spellStart"/>
      <w:r w:rsidR="00232F7E" w:rsidRPr="007B111D">
        <w:rPr>
          <w:rFonts w:cstheme="minorHAnsi"/>
          <w:b/>
          <w:szCs w:val="22"/>
        </w:rPr>
        <w:t>месяц</w:t>
      </w:r>
      <w:proofErr w:type="spellEnd"/>
      <w:r w:rsidR="00232F7E" w:rsidRPr="007B111D">
        <w:rPr>
          <w:rFonts w:cstheme="minorHAnsi"/>
          <w:b/>
          <w:szCs w:val="22"/>
        </w:rPr>
        <w:t xml:space="preserve"> </w:t>
      </w:r>
      <w:proofErr w:type="spellStart"/>
      <w:r w:rsidR="00232F7E" w:rsidRPr="007B111D">
        <w:rPr>
          <w:rFonts w:cstheme="minorHAnsi"/>
          <w:b/>
          <w:szCs w:val="22"/>
        </w:rPr>
        <w:t>на</w:t>
      </w:r>
      <w:proofErr w:type="spellEnd"/>
      <w:r w:rsidR="00232F7E" w:rsidRPr="007B111D">
        <w:rPr>
          <w:rFonts w:cstheme="minorHAnsi"/>
          <w:b/>
          <w:szCs w:val="22"/>
        </w:rPr>
        <w:t xml:space="preserve"> </w:t>
      </w:r>
      <w:proofErr w:type="spellStart"/>
      <w:r w:rsidR="00232F7E" w:rsidRPr="007B111D">
        <w:rPr>
          <w:rFonts w:cstheme="minorHAnsi"/>
          <w:b/>
          <w:szCs w:val="22"/>
        </w:rPr>
        <w:t>местный</w:t>
      </w:r>
      <w:proofErr w:type="spellEnd"/>
      <w:r w:rsidR="00232F7E" w:rsidRPr="007B111D">
        <w:rPr>
          <w:rFonts w:cstheme="minorHAnsi"/>
          <w:b/>
          <w:szCs w:val="22"/>
        </w:rPr>
        <w:t xml:space="preserve"> </w:t>
      </w:r>
      <w:proofErr w:type="spellStart"/>
      <w:r w:rsidR="00232F7E" w:rsidRPr="007B111D">
        <w:rPr>
          <w:rFonts w:cstheme="minorHAnsi"/>
          <w:b/>
          <w:szCs w:val="22"/>
        </w:rPr>
        <w:t>или</w:t>
      </w:r>
      <w:proofErr w:type="spellEnd"/>
      <w:r w:rsidR="00232F7E" w:rsidRPr="007B111D">
        <w:rPr>
          <w:rFonts w:cstheme="minorHAnsi"/>
          <w:b/>
          <w:szCs w:val="22"/>
        </w:rPr>
        <w:t xml:space="preserve"> </w:t>
      </w:r>
      <w:proofErr w:type="spellStart"/>
      <w:r w:rsidR="00232F7E" w:rsidRPr="007B111D">
        <w:rPr>
          <w:rFonts w:cstheme="minorHAnsi"/>
          <w:b/>
          <w:szCs w:val="22"/>
        </w:rPr>
        <w:t>внутриэстонский</w:t>
      </w:r>
      <w:proofErr w:type="spellEnd"/>
      <w:r w:rsidR="00232F7E" w:rsidRPr="007B111D">
        <w:rPr>
          <w:rFonts w:cstheme="minorHAnsi"/>
          <w:b/>
          <w:szCs w:val="22"/>
        </w:rPr>
        <w:t xml:space="preserve"> </w:t>
      </w:r>
      <w:proofErr w:type="spellStart"/>
      <w:r w:rsidR="00232F7E" w:rsidRPr="007B111D">
        <w:rPr>
          <w:rFonts w:cstheme="minorHAnsi"/>
          <w:b/>
          <w:szCs w:val="22"/>
        </w:rPr>
        <w:t>общественный</w:t>
      </w:r>
      <w:proofErr w:type="spellEnd"/>
      <w:r w:rsidR="00232F7E" w:rsidRPr="007B111D">
        <w:rPr>
          <w:rFonts w:cstheme="minorHAnsi"/>
          <w:b/>
          <w:szCs w:val="22"/>
        </w:rPr>
        <w:t xml:space="preserve"> </w:t>
      </w:r>
      <w:proofErr w:type="spellStart"/>
      <w:r w:rsidR="00232F7E" w:rsidRPr="007B111D">
        <w:rPr>
          <w:rFonts w:cstheme="minorHAnsi"/>
          <w:b/>
          <w:szCs w:val="22"/>
        </w:rPr>
        <w:t>транспорт</w:t>
      </w:r>
      <w:proofErr w:type="spellEnd"/>
      <w:r w:rsidR="00232F7E" w:rsidRPr="007B111D">
        <w:rPr>
          <w:rFonts w:cstheme="minorHAnsi"/>
          <w:b/>
          <w:szCs w:val="22"/>
        </w:rPr>
        <w:t>?</w:t>
      </w:r>
    </w:p>
    <w:p w14:paraId="37679EE1" w14:textId="5F7763CF" w:rsidR="188A88BE" w:rsidRPr="007B111D" w:rsidRDefault="00232F7E" w:rsidP="007B111D">
      <w:pPr>
        <w:pStyle w:val="NoSpacing"/>
        <w:numPr>
          <w:ilvl w:val="0"/>
          <w:numId w:val="3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Не трачу вообще</w:t>
      </w:r>
      <w:r w:rsidR="188A88BE" w:rsidRPr="007B111D">
        <w:rPr>
          <w:rFonts w:cstheme="minorHAnsi"/>
          <w:szCs w:val="22"/>
        </w:rPr>
        <w:t xml:space="preserve"> (0 </w:t>
      </w:r>
      <w:r w:rsidRPr="007B111D">
        <w:rPr>
          <w:rFonts w:cstheme="minorHAnsi"/>
          <w:szCs w:val="22"/>
          <w:lang w:val="ru-RU"/>
        </w:rPr>
        <w:t>евро</w:t>
      </w:r>
      <w:r w:rsidR="188A88BE" w:rsidRPr="007B111D">
        <w:rPr>
          <w:rFonts w:cstheme="minorHAnsi"/>
          <w:szCs w:val="22"/>
        </w:rPr>
        <w:t>)</w:t>
      </w:r>
    </w:p>
    <w:p w14:paraId="7F8A4D58" w14:textId="62B97BB2" w:rsidR="1256EAB4" w:rsidRPr="007B111D" w:rsidRDefault="1256EAB4" w:rsidP="007B111D">
      <w:pPr>
        <w:pStyle w:val="NoSpacing"/>
        <w:numPr>
          <w:ilvl w:val="0"/>
          <w:numId w:val="3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</w:rPr>
        <w:t xml:space="preserve">1-9 </w:t>
      </w:r>
      <w:r w:rsidR="00232F7E" w:rsidRPr="007B111D">
        <w:rPr>
          <w:rFonts w:cstheme="minorHAnsi"/>
          <w:szCs w:val="22"/>
          <w:lang w:val="ru-RU"/>
        </w:rPr>
        <w:t>евро</w:t>
      </w:r>
    </w:p>
    <w:p w14:paraId="7FF17F60" w14:textId="3FE1CB29" w:rsidR="1256EAB4" w:rsidRPr="007B111D" w:rsidRDefault="1256EAB4" w:rsidP="007B111D">
      <w:pPr>
        <w:pStyle w:val="NoSpacing"/>
        <w:numPr>
          <w:ilvl w:val="0"/>
          <w:numId w:val="3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</w:rPr>
        <w:t xml:space="preserve">10-19 </w:t>
      </w:r>
      <w:r w:rsidR="00232F7E" w:rsidRPr="007B111D">
        <w:rPr>
          <w:rFonts w:cstheme="minorHAnsi"/>
          <w:szCs w:val="22"/>
          <w:lang w:val="ru-RU"/>
        </w:rPr>
        <w:t>евро</w:t>
      </w:r>
      <w:r w:rsidR="00232F7E" w:rsidRPr="007B111D">
        <w:rPr>
          <w:rFonts w:cstheme="minorHAnsi"/>
          <w:szCs w:val="22"/>
        </w:rPr>
        <w:t xml:space="preserve"> </w:t>
      </w:r>
    </w:p>
    <w:p w14:paraId="781447EA" w14:textId="5B57759D" w:rsidR="1256EAB4" w:rsidRPr="007B111D" w:rsidRDefault="1256EAB4" w:rsidP="007B111D">
      <w:pPr>
        <w:pStyle w:val="NoSpacing"/>
        <w:numPr>
          <w:ilvl w:val="0"/>
          <w:numId w:val="3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</w:rPr>
        <w:t xml:space="preserve">20-39 </w:t>
      </w:r>
      <w:r w:rsidR="00232F7E" w:rsidRPr="007B111D">
        <w:rPr>
          <w:rFonts w:cstheme="minorHAnsi"/>
          <w:szCs w:val="22"/>
          <w:lang w:val="ru-RU"/>
        </w:rPr>
        <w:t>евро</w:t>
      </w:r>
      <w:r w:rsidR="00232F7E" w:rsidRPr="007B111D">
        <w:rPr>
          <w:rFonts w:cstheme="minorHAnsi"/>
          <w:szCs w:val="22"/>
        </w:rPr>
        <w:t xml:space="preserve"> </w:t>
      </w:r>
    </w:p>
    <w:p w14:paraId="2DB1A67C" w14:textId="05E4E7C8" w:rsidR="1256EAB4" w:rsidRPr="007B111D" w:rsidRDefault="00232F7E" w:rsidP="007B111D">
      <w:pPr>
        <w:pStyle w:val="NoSpacing"/>
        <w:numPr>
          <w:ilvl w:val="0"/>
          <w:numId w:val="3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Более</w:t>
      </w:r>
      <w:r w:rsidR="1256EAB4" w:rsidRPr="007B111D">
        <w:rPr>
          <w:rFonts w:cstheme="minorHAnsi"/>
          <w:szCs w:val="22"/>
        </w:rPr>
        <w:t xml:space="preserve"> 40 </w:t>
      </w:r>
      <w:r w:rsidRPr="007B111D">
        <w:rPr>
          <w:rFonts w:cstheme="minorHAnsi"/>
          <w:szCs w:val="22"/>
          <w:lang w:val="ru-RU"/>
        </w:rPr>
        <w:t>евро</w:t>
      </w:r>
      <w:r w:rsidRPr="007B111D">
        <w:rPr>
          <w:rFonts w:cstheme="minorHAnsi"/>
          <w:szCs w:val="22"/>
        </w:rPr>
        <w:t xml:space="preserve"> </w:t>
      </w:r>
    </w:p>
    <w:p w14:paraId="209FF356" w14:textId="69CD79EB" w:rsidR="1F51A4CD" w:rsidRPr="007B111D" w:rsidRDefault="00CF3E44" w:rsidP="007B111D">
      <w:pPr>
        <w:pStyle w:val="NoSpacing"/>
        <w:numPr>
          <w:ilvl w:val="0"/>
          <w:numId w:val="3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Затрудняюсь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ответить</w:t>
      </w:r>
      <w:proofErr w:type="spellEnd"/>
    </w:p>
    <w:p w14:paraId="37DEB702" w14:textId="7850C0D4" w:rsidR="546EEE59" w:rsidRPr="007B111D" w:rsidRDefault="546EEE59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</w:p>
    <w:p w14:paraId="11329C60" w14:textId="17717657" w:rsidR="00BC55E1" w:rsidRPr="007B111D" w:rsidRDefault="00BC55E1" w:rsidP="007B111D">
      <w:pPr>
        <w:pStyle w:val="NoSpacing"/>
        <w:ind w:left="1440" w:hanging="1440"/>
        <w:rPr>
          <w:rFonts w:cstheme="minorHAnsi"/>
          <w:szCs w:val="22"/>
        </w:rPr>
      </w:pPr>
      <w:r w:rsidRPr="007B111D">
        <w:rPr>
          <w:rFonts w:cstheme="minorHAnsi"/>
          <w:i/>
          <w:iCs/>
          <w:szCs w:val="22"/>
        </w:rPr>
        <w:t>Analüüsis lisada F: Leibkonnaliikmete arv (T14) &gt; 0</w:t>
      </w:r>
      <w:r w:rsidRPr="007B111D">
        <w:rPr>
          <w:rFonts w:cstheme="minorHAnsi"/>
          <w:szCs w:val="22"/>
        </w:rPr>
        <w:t> </w:t>
      </w:r>
    </w:p>
    <w:p w14:paraId="56499797" w14:textId="24535F6B" w:rsidR="38AF4ABF" w:rsidRPr="007B111D" w:rsidRDefault="38AF4ABF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D</w:t>
      </w:r>
      <w:r w:rsidR="00A16DF5" w:rsidRPr="007B111D">
        <w:rPr>
          <w:rFonts w:cstheme="minorHAnsi"/>
          <w:b/>
          <w:bCs/>
          <w:szCs w:val="22"/>
        </w:rPr>
        <w:t>2</w:t>
      </w:r>
      <w:r w:rsidRPr="007B111D">
        <w:rPr>
          <w:rFonts w:cstheme="minorHAnsi"/>
          <w:b/>
          <w:bCs/>
          <w:szCs w:val="22"/>
        </w:rPr>
        <w:t xml:space="preserve"> (KL9A2)</w:t>
      </w:r>
      <w:r w:rsidR="00A16DF5" w:rsidRPr="007B111D">
        <w:rPr>
          <w:rFonts w:cstheme="minorHAnsi"/>
          <w:b/>
          <w:bCs/>
          <w:szCs w:val="22"/>
        </w:rPr>
        <w:tab/>
      </w:r>
      <w:proofErr w:type="spellStart"/>
      <w:r w:rsidR="00232F7E" w:rsidRPr="007B111D">
        <w:rPr>
          <w:rFonts w:cstheme="minorHAnsi"/>
          <w:b/>
          <w:bCs/>
          <w:szCs w:val="22"/>
        </w:rPr>
        <w:t>Сколько</w:t>
      </w:r>
      <w:proofErr w:type="spellEnd"/>
      <w:r w:rsidR="00232F7E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232F7E" w:rsidRPr="007B111D">
        <w:rPr>
          <w:rFonts w:cstheme="minorHAnsi"/>
          <w:b/>
          <w:bCs/>
          <w:szCs w:val="22"/>
        </w:rPr>
        <w:t>евро</w:t>
      </w:r>
      <w:proofErr w:type="spellEnd"/>
      <w:r w:rsidR="00232F7E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232F7E" w:rsidRPr="007B111D">
        <w:rPr>
          <w:rFonts w:cstheme="minorHAnsi"/>
          <w:b/>
          <w:bCs/>
          <w:szCs w:val="22"/>
        </w:rPr>
        <w:t>среднем</w:t>
      </w:r>
      <w:proofErr w:type="spellEnd"/>
      <w:r w:rsidR="00232F7E" w:rsidRPr="007B111D">
        <w:rPr>
          <w:rFonts w:cstheme="minorHAnsi"/>
          <w:b/>
          <w:bCs/>
          <w:szCs w:val="22"/>
        </w:rPr>
        <w:t xml:space="preserve"> </w:t>
      </w:r>
      <w:r w:rsidR="00232F7E" w:rsidRPr="007B111D">
        <w:rPr>
          <w:rFonts w:cstheme="minorHAnsi"/>
          <w:b/>
          <w:bCs/>
          <w:szCs w:val="22"/>
          <w:u w:val="single"/>
        </w:rPr>
        <w:t>В</w:t>
      </w:r>
      <w:proofErr w:type="spellStart"/>
      <w:r w:rsidR="00232F7E" w:rsidRPr="007B111D">
        <w:rPr>
          <w:rFonts w:cstheme="minorHAnsi"/>
          <w:b/>
          <w:bCs/>
          <w:szCs w:val="22"/>
          <w:u w:val="single"/>
          <w:lang w:val="ru-RU"/>
        </w:rPr>
        <w:t>аше</w:t>
      </w:r>
      <w:proofErr w:type="spellEnd"/>
      <w:r w:rsidR="00232F7E" w:rsidRPr="007B111D">
        <w:rPr>
          <w:rFonts w:cstheme="minorHAnsi"/>
          <w:b/>
          <w:bCs/>
          <w:szCs w:val="22"/>
          <w:u w:val="single"/>
          <w:lang w:val="ru-RU"/>
        </w:rPr>
        <w:t xml:space="preserve"> домохозяйство</w:t>
      </w:r>
      <w:r w:rsidR="00232F7E" w:rsidRPr="007B111D">
        <w:rPr>
          <w:rFonts w:cstheme="minorHAnsi"/>
          <w:b/>
          <w:bCs/>
          <w:szCs w:val="22"/>
          <w:lang w:val="ru-RU"/>
        </w:rPr>
        <w:t xml:space="preserve"> </w:t>
      </w:r>
      <w:proofErr w:type="spellStart"/>
      <w:r w:rsidR="00232F7E" w:rsidRPr="007B111D">
        <w:rPr>
          <w:rFonts w:cstheme="minorHAnsi"/>
          <w:b/>
          <w:bCs/>
          <w:szCs w:val="22"/>
        </w:rPr>
        <w:t>тратит</w:t>
      </w:r>
      <w:proofErr w:type="spellEnd"/>
      <w:r w:rsidR="00232F7E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232F7E" w:rsidRPr="007B111D">
        <w:rPr>
          <w:rFonts w:cstheme="minorHAnsi"/>
          <w:b/>
          <w:bCs/>
          <w:szCs w:val="22"/>
        </w:rPr>
        <w:t>месяц</w:t>
      </w:r>
      <w:proofErr w:type="spellEnd"/>
      <w:r w:rsidR="00232F7E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232F7E" w:rsidRPr="007B111D">
        <w:rPr>
          <w:rFonts w:cstheme="minorHAnsi"/>
          <w:b/>
          <w:bCs/>
          <w:szCs w:val="22"/>
        </w:rPr>
        <w:t>на</w:t>
      </w:r>
      <w:proofErr w:type="spellEnd"/>
      <w:r w:rsidR="00232F7E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232F7E" w:rsidRPr="007B111D">
        <w:rPr>
          <w:rFonts w:cstheme="minorHAnsi"/>
          <w:b/>
          <w:bCs/>
          <w:szCs w:val="22"/>
        </w:rPr>
        <w:t>местный</w:t>
      </w:r>
      <w:proofErr w:type="spellEnd"/>
      <w:r w:rsidR="00232F7E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232F7E" w:rsidRPr="007B111D">
        <w:rPr>
          <w:rFonts w:cstheme="minorHAnsi"/>
          <w:b/>
          <w:bCs/>
          <w:szCs w:val="22"/>
        </w:rPr>
        <w:t>или</w:t>
      </w:r>
      <w:proofErr w:type="spellEnd"/>
      <w:r w:rsidR="00232F7E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232F7E" w:rsidRPr="007B111D">
        <w:rPr>
          <w:rFonts w:cstheme="minorHAnsi"/>
          <w:b/>
          <w:bCs/>
          <w:szCs w:val="22"/>
        </w:rPr>
        <w:t>внутриэстонский</w:t>
      </w:r>
      <w:proofErr w:type="spellEnd"/>
      <w:r w:rsidR="00232F7E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232F7E" w:rsidRPr="007B111D">
        <w:rPr>
          <w:rFonts w:cstheme="minorHAnsi"/>
          <w:b/>
          <w:bCs/>
          <w:szCs w:val="22"/>
        </w:rPr>
        <w:t>общественный</w:t>
      </w:r>
      <w:proofErr w:type="spellEnd"/>
      <w:r w:rsidR="00232F7E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232F7E" w:rsidRPr="007B111D">
        <w:rPr>
          <w:rFonts w:cstheme="minorHAnsi"/>
          <w:b/>
          <w:bCs/>
          <w:szCs w:val="22"/>
        </w:rPr>
        <w:t>транспорт</w:t>
      </w:r>
      <w:proofErr w:type="spellEnd"/>
      <w:r w:rsidR="00232F7E" w:rsidRPr="007B111D">
        <w:rPr>
          <w:rFonts w:cstheme="minorHAnsi"/>
          <w:b/>
          <w:bCs/>
          <w:szCs w:val="22"/>
        </w:rPr>
        <w:t>?</w:t>
      </w:r>
    </w:p>
    <w:p w14:paraId="70694A5F" w14:textId="61AC50A3" w:rsidR="00232F7E" w:rsidRPr="007B111D" w:rsidRDefault="00232F7E" w:rsidP="007B111D">
      <w:pPr>
        <w:pStyle w:val="NoSpacing"/>
        <w:numPr>
          <w:ilvl w:val="0"/>
          <w:numId w:val="33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Не тратит вообще</w:t>
      </w:r>
      <w:r w:rsidRPr="007B111D">
        <w:rPr>
          <w:rFonts w:cstheme="minorHAnsi"/>
          <w:szCs w:val="22"/>
        </w:rPr>
        <w:t xml:space="preserve"> (0 </w:t>
      </w:r>
      <w:r w:rsidRPr="007B111D">
        <w:rPr>
          <w:rFonts w:cstheme="minorHAnsi"/>
          <w:szCs w:val="22"/>
          <w:lang w:val="ru-RU"/>
        </w:rPr>
        <w:t>евро</w:t>
      </w:r>
      <w:r w:rsidRPr="007B111D">
        <w:rPr>
          <w:rFonts w:cstheme="minorHAnsi"/>
          <w:szCs w:val="22"/>
        </w:rPr>
        <w:t>)</w:t>
      </w:r>
    </w:p>
    <w:p w14:paraId="12570E3C" w14:textId="77777777" w:rsidR="00232F7E" w:rsidRPr="007B111D" w:rsidRDefault="00232F7E" w:rsidP="007B111D">
      <w:pPr>
        <w:pStyle w:val="NoSpacing"/>
        <w:numPr>
          <w:ilvl w:val="0"/>
          <w:numId w:val="33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</w:rPr>
        <w:t xml:space="preserve">1-9 </w:t>
      </w:r>
      <w:r w:rsidRPr="007B111D">
        <w:rPr>
          <w:rFonts w:cstheme="minorHAnsi"/>
          <w:szCs w:val="22"/>
          <w:lang w:val="ru-RU"/>
        </w:rPr>
        <w:t>евро</w:t>
      </w:r>
    </w:p>
    <w:p w14:paraId="30C9C0AE" w14:textId="77777777" w:rsidR="00232F7E" w:rsidRPr="007B111D" w:rsidRDefault="00232F7E" w:rsidP="007B111D">
      <w:pPr>
        <w:pStyle w:val="NoSpacing"/>
        <w:numPr>
          <w:ilvl w:val="0"/>
          <w:numId w:val="33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</w:rPr>
        <w:t xml:space="preserve">10-19 </w:t>
      </w:r>
      <w:r w:rsidRPr="007B111D">
        <w:rPr>
          <w:rFonts w:cstheme="minorHAnsi"/>
          <w:szCs w:val="22"/>
          <w:lang w:val="ru-RU"/>
        </w:rPr>
        <w:t>евро</w:t>
      </w:r>
      <w:r w:rsidRPr="007B111D">
        <w:rPr>
          <w:rFonts w:cstheme="minorHAnsi"/>
          <w:szCs w:val="22"/>
        </w:rPr>
        <w:t xml:space="preserve"> </w:t>
      </w:r>
    </w:p>
    <w:p w14:paraId="46F1A57B" w14:textId="77777777" w:rsidR="00232F7E" w:rsidRPr="007B111D" w:rsidRDefault="00232F7E" w:rsidP="007B111D">
      <w:pPr>
        <w:pStyle w:val="NoSpacing"/>
        <w:numPr>
          <w:ilvl w:val="0"/>
          <w:numId w:val="33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</w:rPr>
        <w:t xml:space="preserve">20-39 </w:t>
      </w:r>
      <w:r w:rsidRPr="007B111D">
        <w:rPr>
          <w:rFonts w:cstheme="minorHAnsi"/>
          <w:szCs w:val="22"/>
          <w:lang w:val="ru-RU"/>
        </w:rPr>
        <w:t>евро</w:t>
      </w:r>
      <w:r w:rsidRPr="007B111D">
        <w:rPr>
          <w:rFonts w:cstheme="minorHAnsi"/>
          <w:szCs w:val="22"/>
        </w:rPr>
        <w:t xml:space="preserve"> </w:t>
      </w:r>
    </w:p>
    <w:p w14:paraId="3F664A75" w14:textId="77777777" w:rsidR="00232F7E" w:rsidRPr="007B111D" w:rsidRDefault="00232F7E" w:rsidP="007B111D">
      <w:pPr>
        <w:pStyle w:val="NoSpacing"/>
        <w:numPr>
          <w:ilvl w:val="0"/>
          <w:numId w:val="33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Более</w:t>
      </w:r>
      <w:r w:rsidRPr="007B111D">
        <w:rPr>
          <w:rFonts w:cstheme="minorHAnsi"/>
          <w:szCs w:val="22"/>
        </w:rPr>
        <w:t xml:space="preserve"> 40 </w:t>
      </w:r>
      <w:r w:rsidRPr="007B111D">
        <w:rPr>
          <w:rFonts w:cstheme="minorHAnsi"/>
          <w:szCs w:val="22"/>
          <w:lang w:val="ru-RU"/>
        </w:rPr>
        <w:t>евро</w:t>
      </w:r>
      <w:r w:rsidRPr="007B111D">
        <w:rPr>
          <w:rFonts w:cstheme="minorHAnsi"/>
          <w:szCs w:val="22"/>
        </w:rPr>
        <w:t xml:space="preserve"> </w:t>
      </w:r>
    </w:p>
    <w:p w14:paraId="5BCEC8B4" w14:textId="2DD907D4" w:rsidR="38AF4ABF" w:rsidRPr="007B111D" w:rsidRDefault="00CF3E44" w:rsidP="007B111D">
      <w:pPr>
        <w:pStyle w:val="NoSpacing"/>
        <w:numPr>
          <w:ilvl w:val="0"/>
          <w:numId w:val="33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Затрудняюсь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ответить</w:t>
      </w:r>
      <w:proofErr w:type="spellEnd"/>
    </w:p>
    <w:p w14:paraId="4287C87F" w14:textId="14BFE0E9" w:rsidR="546EEE59" w:rsidRPr="007B111D" w:rsidRDefault="546EEE59" w:rsidP="007B111D">
      <w:pPr>
        <w:pStyle w:val="NoSpacing"/>
        <w:rPr>
          <w:rFonts w:cstheme="minorHAnsi"/>
          <w:b/>
          <w:bCs/>
          <w:szCs w:val="22"/>
        </w:rPr>
      </w:pPr>
    </w:p>
    <w:p w14:paraId="2B528EE9" w14:textId="47C95530" w:rsidR="002C63F4" w:rsidRPr="007B111D" w:rsidRDefault="48684BFC" w:rsidP="007B111D">
      <w:pPr>
        <w:pStyle w:val="NoSpacing"/>
        <w:ind w:left="1440" w:hanging="1440"/>
        <w:rPr>
          <w:rFonts w:cstheme="minorHAnsi"/>
          <w:i/>
          <w:iCs/>
          <w:szCs w:val="22"/>
        </w:rPr>
      </w:pPr>
      <w:r w:rsidRPr="007B111D">
        <w:rPr>
          <w:rFonts w:cstheme="minorHAnsi"/>
          <w:b/>
          <w:bCs/>
          <w:szCs w:val="22"/>
        </w:rPr>
        <w:t>D</w:t>
      </w:r>
      <w:r w:rsidR="00A16DF5" w:rsidRPr="007B111D">
        <w:rPr>
          <w:rFonts w:cstheme="minorHAnsi"/>
          <w:b/>
          <w:bCs/>
          <w:szCs w:val="22"/>
        </w:rPr>
        <w:t>3</w:t>
      </w:r>
      <w:r w:rsidR="1AACEDCF" w:rsidRPr="007B111D">
        <w:rPr>
          <w:rFonts w:cstheme="minorHAnsi"/>
          <w:b/>
          <w:bCs/>
          <w:szCs w:val="22"/>
        </w:rPr>
        <w:t xml:space="preserve"> (</w:t>
      </w:r>
      <w:r w:rsidR="4EA211AC" w:rsidRPr="007B111D">
        <w:rPr>
          <w:rFonts w:cstheme="minorHAnsi"/>
          <w:b/>
          <w:bCs/>
          <w:szCs w:val="22"/>
        </w:rPr>
        <w:t>K2</w:t>
      </w:r>
      <w:r w:rsidR="5058A5AF" w:rsidRPr="007B111D">
        <w:rPr>
          <w:rFonts w:cstheme="minorHAnsi"/>
          <w:b/>
          <w:bCs/>
          <w:szCs w:val="22"/>
        </w:rPr>
        <w:t>0</w:t>
      </w:r>
      <w:r w:rsidR="1AACEDCF" w:rsidRPr="007B111D">
        <w:rPr>
          <w:rFonts w:cstheme="minorHAnsi"/>
          <w:b/>
          <w:bCs/>
          <w:szCs w:val="22"/>
        </w:rPr>
        <w:t>)</w:t>
      </w:r>
      <w:r w:rsidR="00D36502" w:rsidRPr="007B111D">
        <w:rPr>
          <w:rFonts w:cstheme="minorHAnsi"/>
          <w:szCs w:val="22"/>
        </w:rPr>
        <w:tab/>
      </w:r>
      <w:r w:rsidR="001346F7" w:rsidRPr="007B111D">
        <w:rPr>
          <w:rFonts w:cstheme="minorHAnsi"/>
          <w:b/>
          <w:bCs/>
          <w:szCs w:val="22"/>
          <w:lang w:val="ru-RU"/>
        </w:rPr>
        <w:t>Есть ли у Вас</w:t>
      </w:r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на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своих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обычных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маршрутах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</w:t>
      </w:r>
      <w:r w:rsidR="001346F7" w:rsidRPr="007B111D">
        <w:rPr>
          <w:rFonts w:cstheme="minorHAnsi"/>
          <w:b/>
          <w:bCs/>
          <w:szCs w:val="22"/>
          <w:lang w:val="ru-RU"/>
        </w:rPr>
        <w:t>проездной билет</w:t>
      </w:r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или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право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на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скидку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при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использовании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общественного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транспорта</w:t>
      </w:r>
      <w:proofErr w:type="spellEnd"/>
      <w:r w:rsidR="001346F7" w:rsidRPr="007B111D">
        <w:rPr>
          <w:rFonts w:cstheme="minorHAnsi"/>
          <w:b/>
          <w:bCs/>
          <w:szCs w:val="22"/>
        </w:rPr>
        <w:t>?</w:t>
      </w:r>
    </w:p>
    <w:p w14:paraId="3B7E54C1" w14:textId="59E118C5" w:rsidR="0024213A" w:rsidRPr="007B111D" w:rsidRDefault="001346F7" w:rsidP="007B111D">
      <w:pPr>
        <w:pStyle w:val="NoSpacing"/>
        <w:ind w:left="1440" w:hanging="1440"/>
        <w:rPr>
          <w:rFonts w:cstheme="minorHAnsi"/>
          <w:i/>
          <w:iCs/>
          <w:szCs w:val="22"/>
        </w:rPr>
      </w:pPr>
      <w:r w:rsidRPr="007B111D">
        <w:rPr>
          <w:rFonts w:cstheme="minorHAnsi"/>
          <w:szCs w:val="22"/>
          <w:lang w:val="ru-RU"/>
        </w:rPr>
        <w:t>МОЖЕТ БЫТЬ НЕСКОЛЬКО ОТВЕТОВ</w:t>
      </w:r>
      <w:r w:rsidR="00DE038B" w:rsidRPr="007B111D">
        <w:rPr>
          <w:rFonts w:cstheme="minorHAnsi"/>
          <w:szCs w:val="22"/>
        </w:rPr>
        <w:tab/>
      </w:r>
    </w:p>
    <w:p w14:paraId="78863977" w14:textId="54960E94" w:rsidR="0024213A" w:rsidRPr="007B111D" w:rsidRDefault="001346F7" w:rsidP="007B111D">
      <w:pPr>
        <w:pStyle w:val="NoSpacing"/>
        <w:numPr>
          <w:ilvl w:val="0"/>
          <w:numId w:val="16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Есть проездной билет</w:t>
      </w:r>
      <w:r w:rsidR="0024213A" w:rsidRPr="007B111D">
        <w:rPr>
          <w:rFonts w:cstheme="minorHAnsi"/>
          <w:szCs w:val="22"/>
        </w:rPr>
        <w:t xml:space="preserve">  </w:t>
      </w:r>
    </w:p>
    <w:p w14:paraId="505783C3" w14:textId="4E45C6E8" w:rsidR="0024213A" w:rsidRPr="007B111D" w:rsidRDefault="001346F7" w:rsidP="007B111D">
      <w:pPr>
        <w:pStyle w:val="NoSpacing"/>
        <w:numPr>
          <w:ilvl w:val="0"/>
          <w:numId w:val="16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Есть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право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на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скидку</w:t>
      </w:r>
      <w:proofErr w:type="spellEnd"/>
      <w:r w:rsidR="0024213A" w:rsidRPr="007B111D">
        <w:rPr>
          <w:rFonts w:cstheme="minorHAnsi"/>
          <w:szCs w:val="22"/>
        </w:rPr>
        <w:t xml:space="preserve"> </w:t>
      </w:r>
      <w:r w:rsidR="00737AA0" w:rsidRPr="007B111D">
        <w:rPr>
          <w:rFonts w:cstheme="minorHAnsi"/>
          <w:szCs w:val="22"/>
        </w:rPr>
        <w:t>(</w:t>
      </w:r>
      <w:r w:rsidRPr="007B111D">
        <w:rPr>
          <w:rFonts w:cstheme="minorHAnsi"/>
          <w:szCs w:val="22"/>
          <w:lang w:val="ru-RU"/>
        </w:rPr>
        <w:t>например, учащийся, пенсионер и т.п.</w:t>
      </w:r>
      <w:r w:rsidR="00737AA0" w:rsidRPr="007B111D">
        <w:rPr>
          <w:rFonts w:cstheme="minorHAnsi"/>
          <w:szCs w:val="22"/>
        </w:rPr>
        <w:t>)</w:t>
      </w:r>
    </w:p>
    <w:p w14:paraId="4866C1A8" w14:textId="503CABDE" w:rsidR="0024213A" w:rsidRPr="007B111D" w:rsidRDefault="001346F7" w:rsidP="007B111D">
      <w:pPr>
        <w:pStyle w:val="NoSpacing"/>
        <w:numPr>
          <w:ilvl w:val="0"/>
          <w:numId w:val="16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Общественный транспорт бесплатный</w:t>
      </w:r>
      <w:r w:rsidR="0024213A" w:rsidRPr="007B111D">
        <w:rPr>
          <w:rFonts w:cstheme="minorHAnsi"/>
          <w:szCs w:val="22"/>
        </w:rPr>
        <w:t xml:space="preserve">  </w:t>
      </w:r>
    </w:p>
    <w:p w14:paraId="29202080" w14:textId="5CEB6DF0" w:rsidR="0024213A" w:rsidRPr="007B111D" w:rsidRDefault="001346F7" w:rsidP="007B111D">
      <w:pPr>
        <w:pStyle w:val="NoSpacing"/>
        <w:numPr>
          <w:ilvl w:val="0"/>
          <w:numId w:val="16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Нет ничего из этого</w:t>
      </w:r>
      <w:r w:rsidR="00D9695F" w:rsidRPr="007B111D">
        <w:rPr>
          <w:rFonts w:cstheme="minorHAnsi"/>
          <w:szCs w:val="22"/>
        </w:rPr>
        <w:t xml:space="preserve"> </w:t>
      </w:r>
      <w:r w:rsidR="00D9695F" w:rsidRPr="007B111D">
        <w:rPr>
          <w:rFonts w:cstheme="minorHAnsi"/>
          <w:i/>
          <w:iCs/>
          <w:szCs w:val="22"/>
        </w:rPr>
        <w:t>/</w:t>
      </w:r>
      <w:proofErr w:type="spellStart"/>
      <w:r w:rsidR="00D9695F" w:rsidRPr="007B111D">
        <w:rPr>
          <w:rFonts w:cstheme="minorHAnsi"/>
          <w:i/>
          <w:iCs/>
          <w:szCs w:val="22"/>
        </w:rPr>
        <w:t>exclusive</w:t>
      </w:r>
      <w:proofErr w:type="spellEnd"/>
      <w:r w:rsidR="00D9695F" w:rsidRPr="007B111D">
        <w:rPr>
          <w:rFonts w:cstheme="minorHAnsi"/>
          <w:i/>
          <w:iCs/>
          <w:szCs w:val="22"/>
        </w:rPr>
        <w:t>/</w:t>
      </w:r>
    </w:p>
    <w:p w14:paraId="4E99B69B" w14:textId="77777777" w:rsidR="0078196F" w:rsidRPr="007B111D" w:rsidRDefault="0078196F" w:rsidP="007B111D">
      <w:pPr>
        <w:pStyle w:val="NoSpacing"/>
        <w:rPr>
          <w:rFonts w:cstheme="minorHAnsi"/>
          <w:b/>
          <w:bCs/>
          <w:szCs w:val="22"/>
        </w:rPr>
      </w:pPr>
    </w:p>
    <w:p w14:paraId="0549532D" w14:textId="607743E8" w:rsidR="00460FF5" w:rsidRPr="00ED4171" w:rsidRDefault="007B111D" w:rsidP="00ED4171">
      <w:pPr>
        <w:pStyle w:val="Heading2"/>
      </w:pPr>
      <w:bookmarkStart w:id="20" w:name="_Ref205194215"/>
      <w:r>
        <w:rPr>
          <w:lang w:val="ru-RU"/>
        </w:rPr>
        <w:br w:type="column"/>
      </w:r>
      <w:proofErr w:type="spellStart"/>
      <w:r w:rsidR="001346F7" w:rsidRPr="00ED4171">
        <w:t>Остановка</w:t>
      </w:r>
      <w:bookmarkEnd w:id="20"/>
      <w:proofErr w:type="spellEnd"/>
    </w:p>
    <w:p w14:paraId="549BD00B" w14:textId="77777777" w:rsidR="007B111D" w:rsidRDefault="007B111D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</w:p>
    <w:p w14:paraId="2D712828" w14:textId="5A74F9B1" w:rsidR="00460FF5" w:rsidRPr="007B111D" w:rsidRDefault="55746D68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D</w:t>
      </w:r>
      <w:r w:rsidR="00A16DF5" w:rsidRPr="007B111D">
        <w:rPr>
          <w:rFonts w:cstheme="minorHAnsi"/>
          <w:b/>
          <w:bCs/>
          <w:szCs w:val="22"/>
        </w:rPr>
        <w:t>4</w:t>
      </w:r>
      <w:r w:rsidRPr="007B111D">
        <w:rPr>
          <w:rFonts w:cstheme="minorHAnsi"/>
          <w:b/>
          <w:bCs/>
          <w:szCs w:val="22"/>
        </w:rPr>
        <w:t xml:space="preserve"> (K19A) </w:t>
      </w:r>
      <w:r w:rsidR="477D5C1F" w:rsidRPr="007B111D">
        <w:rPr>
          <w:rFonts w:cstheme="minorHAnsi"/>
          <w:b/>
          <w:bCs/>
          <w:szCs w:val="22"/>
        </w:rPr>
        <w:t xml:space="preserve"> </w:t>
      </w:r>
      <w:r w:rsidR="00AC339A" w:rsidRPr="007B111D">
        <w:rPr>
          <w:rFonts w:cstheme="minorHAnsi"/>
          <w:szCs w:val="22"/>
        </w:rPr>
        <w:tab/>
      </w:r>
      <w:proofErr w:type="spellStart"/>
      <w:r w:rsidR="001346F7" w:rsidRPr="007B111D">
        <w:rPr>
          <w:rFonts w:cstheme="minorHAnsi"/>
          <w:b/>
          <w:bCs/>
          <w:szCs w:val="22"/>
        </w:rPr>
        <w:t>Думая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о </w:t>
      </w:r>
      <w:proofErr w:type="spellStart"/>
      <w:r w:rsidR="001346F7" w:rsidRPr="007B111D">
        <w:rPr>
          <w:rFonts w:cstheme="minorHAnsi"/>
          <w:b/>
          <w:bCs/>
          <w:szCs w:val="22"/>
        </w:rPr>
        <w:t>ближайшей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к </w:t>
      </w:r>
      <w:proofErr w:type="spellStart"/>
      <w:r w:rsidR="001346F7" w:rsidRPr="007B111D">
        <w:rPr>
          <w:rFonts w:cstheme="minorHAnsi"/>
          <w:b/>
          <w:bCs/>
          <w:szCs w:val="22"/>
        </w:rPr>
        <w:t>Вашему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месту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жительства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или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о</w:t>
      </w:r>
      <w:r w:rsidR="001346F7" w:rsidRPr="007B111D">
        <w:rPr>
          <w:rFonts w:cstheme="minorHAnsi"/>
          <w:b/>
          <w:bCs/>
          <w:szCs w:val="22"/>
          <w:lang w:val="ru-RU"/>
        </w:rPr>
        <w:t>б основной для Вас</w:t>
      </w:r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остановке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общественного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транспорта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1346F7" w:rsidRPr="007B111D">
        <w:rPr>
          <w:rFonts w:cstheme="minorHAnsi"/>
          <w:b/>
          <w:bCs/>
          <w:szCs w:val="22"/>
        </w:rPr>
        <w:t>как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Вы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обычно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добираетесь</w:t>
      </w:r>
      <w:proofErr w:type="spellEnd"/>
      <w:r w:rsidR="001346F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1346F7" w:rsidRPr="007B111D">
        <w:rPr>
          <w:rFonts w:cstheme="minorHAnsi"/>
          <w:b/>
          <w:bCs/>
          <w:szCs w:val="22"/>
        </w:rPr>
        <w:t>туда</w:t>
      </w:r>
      <w:proofErr w:type="spellEnd"/>
      <w:r w:rsidR="001346F7" w:rsidRPr="007B111D">
        <w:rPr>
          <w:rFonts w:cstheme="minorHAnsi"/>
          <w:b/>
          <w:bCs/>
          <w:szCs w:val="22"/>
        </w:rPr>
        <w:t>?</w:t>
      </w:r>
    </w:p>
    <w:p w14:paraId="691E585A" w14:textId="3F4BBE78" w:rsidR="00460FF5" w:rsidRPr="007B111D" w:rsidRDefault="001346F7" w:rsidP="007B111D">
      <w:pPr>
        <w:pStyle w:val="NoSpacing"/>
        <w:numPr>
          <w:ilvl w:val="0"/>
          <w:numId w:val="15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Пешком</w:t>
      </w:r>
    </w:p>
    <w:p w14:paraId="4C305C05" w14:textId="6C52ED6E" w:rsidR="00460FF5" w:rsidRPr="007B111D" w:rsidRDefault="001346F7" w:rsidP="007B111D">
      <w:pPr>
        <w:pStyle w:val="NoSpacing"/>
        <w:numPr>
          <w:ilvl w:val="0"/>
          <w:numId w:val="15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На автомобиле</w:t>
      </w:r>
    </w:p>
    <w:p w14:paraId="76471829" w14:textId="224AE053" w:rsidR="00460FF5" w:rsidRPr="007B111D" w:rsidRDefault="001346F7" w:rsidP="007B111D">
      <w:pPr>
        <w:pStyle w:val="NoSpacing"/>
        <w:numPr>
          <w:ilvl w:val="0"/>
          <w:numId w:val="15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На велосипеде</w:t>
      </w:r>
      <w:r w:rsidR="0038034D" w:rsidRPr="007B111D">
        <w:rPr>
          <w:rFonts w:cstheme="minorHAnsi"/>
          <w:szCs w:val="22"/>
        </w:rPr>
        <w:t xml:space="preserve"> </w:t>
      </w:r>
      <w:r w:rsidR="00460FF5" w:rsidRPr="007B111D">
        <w:rPr>
          <w:rFonts w:cstheme="minorHAnsi"/>
          <w:szCs w:val="22"/>
        </w:rPr>
        <w:t>/</w:t>
      </w:r>
      <w:r w:rsidR="0038034D" w:rsidRPr="007B111D">
        <w:rPr>
          <w:rFonts w:cstheme="minorHAnsi"/>
          <w:szCs w:val="22"/>
        </w:rPr>
        <w:t xml:space="preserve"> </w:t>
      </w:r>
      <w:r w:rsidRPr="007B111D">
        <w:rPr>
          <w:rFonts w:cstheme="minorHAnsi"/>
          <w:szCs w:val="22"/>
          <w:lang w:val="ru-RU"/>
        </w:rPr>
        <w:t>самокате</w:t>
      </w:r>
    </w:p>
    <w:p w14:paraId="2076CFC3" w14:textId="77777777" w:rsidR="00460FF5" w:rsidRPr="007B111D" w:rsidRDefault="00460FF5" w:rsidP="007B111D">
      <w:pPr>
        <w:pStyle w:val="NoSpacing"/>
        <w:rPr>
          <w:rFonts w:cstheme="minorHAnsi"/>
          <w:szCs w:val="22"/>
          <w:lang w:eastAsia="en-US"/>
        </w:rPr>
      </w:pPr>
    </w:p>
    <w:p w14:paraId="34BD6162" w14:textId="6A733E8A" w:rsidR="001346F7" w:rsidRPr="007B111D" w:rsidRDefault="48684BFC" w:rsidP="007B111D">
      <w:pPr>
        <w:rPr>
          <w:rFonts w:asciiTheme="minorHAnsi" w:hAnsiTheme="minorHAnsi" w:cstheme="minorHAnsi"/>
          <w:b/>
          <w:bCs/>
          <w:sz w:val="22"/>
          <w:szCs w:val="22"/>
          <w:lang w:val="ru-RU"/>
        </w:rPr>
      </w:pPr>
      <w:r w:rsidRPr="007B111D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A16DF5" w:rsidRPr="007B111D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420CFE92" w:rsidRPr="007B111D">
        <w:rPr>
          <w:rFonts w:asciiTheme="minorHAnsi" w:hAnsiTheme="minorHAnsi" w:cstheme="minorHAnsi"/>
          <w:b/>
          <w:bCs/>
          <w:sz w:val="22"/>
          <w:szCs w:val="22"/>
        </w:rPr>
        <w:t xml:space="preserve"> (K19B )</w:t>
      </w:r>
      <w:r w:rsidRPr="007B111D">
        <w:rPr>
          <w:rFonts w:asciiTheme="minorHAnsi" w:hAnsiTheme="minorHAnsi" w:cstheme="minorHAnsi"/>
          <w:sz w:val="22"/>
          <w:szCs w:val="22"/>
        </w:rPr>
        <w:tab/>
      </w:r>
      <w:r w:rsidR="001346F7" w:rsidRPr="007B111D">
        <w:rPr>
          <w:rFonts w:asciiTheme="minorHAnsi" w:hAnsiTheme="minorHAnsi" w:cstheme="minorHAnsi"/>
          <w:b/>
          <w:bCs/>
          <w:sz w:val="22"/>
          <w:szCs w:val="22"/>
          <w:lang w:val="ru-RU"/>
        </w:rPr>
        <w:t>Сколько времени примерно у Вас уходит, чтобы добраться до этой остановки?</w:t>
      </w:r>
    </w:p>
    <w:p w14:paraId="604DCAC9" w14:textId="77777777" w:rsidR="001346F7" w:rsidRPr="007B111D" w:rsidRDefault="001346F7" w:rsidP="007B111D">
      <w:pPr>
        <w:rPr>
          <w:rFonts w:asciiTheme="minorHAnsi" w:hAnsiTheme="minorHAnsi" w:cstheme="minorHAnsi"/>
          <w:b/>
          <w:bCs/>
          <w:vanish/>
          <w:sz w:val="22"/>
          <w:szCs w:val="22"/>
          <w:lang w:val="ru-RU"/>
        </w:rPr>
      </w:pPr>
      <w:r w:rsidRPr="007B111D">
        <w:rPr>
          <w:rFonts w:asciiTheme="minorHAnsi" w:hAnsiTheme="minorHAnsi" w:cstheme="minorHAnsi"/>
          <w:b/>
          <w:bCs/>
          <w:vanish/>
          <w:sz w:val="22"/>
          <w:szCs w:val="22"/>
          <w:lang w:val="en-US"/>
        </w:rPr>
        <w:t>Top</w:t>
      </w:r>
      <w:r w:rsidRPr="007B111D">
        <w:rPr>
          <w:rFonts w:asciiTheme="minorHAnsi" w:hAnsiTheme="minorHAnsi" w:cstheme="minorHAnsi"/>
          <w:b/>
          <w:bCs/>
          <w:vanish/>
          <w:sz w:val="22"/>
          <w:szCs w:val="22"/>
          <w:lang w:val="ru-RU"/>
        </w:rPr>
        <w:t xml:space="preserve"> </w:t>
      </w:r>
      <w:r w:rsidRPr="007B111D">
        <w:rPr>
          <w:rFonts w:asciiTheme="minorHAnsi" w:hAnsiTheme="minorHAnsi" w:cstheme="minorHAnsi"/>
          <w:b/>
          <w:bCs/>
          <w:vanish/>
          <w:sz w:val="22"/>
          <w:szCs w:val="22"/>
          <w:lang w:val="en-US"/>
        </w:rPr>
        <w:t>of</w:t>
      </w:r>
      <w:r w:rsidRPr="007B111D">
        <w:rPr>
          <w:rFonts w:asciiTheme="minorHAnsi" w:hAnsiTheme="minorHAnsi" w:cstheme="minorHAnsi"/>
          <w:b/>
          <w:bCs/>
          <w:vanish/>
          <w:sz w:val="22"/>
          <w:szCs w:val="22"/>
          <w:lang w:val="ru-RU"/>
        </w:rPr>
        <w:t xml:space="preserve"> </w:t>
      </w:r>
      <w:r w:rsidRPr="007B111D">
        <w:rPr>
          <w:rFonts w:asciiTheme="minorHAnsi" w:hAnsiTheme="minorHAnsi" w:cstheme="minorHAnsi"/>
          <w:b/>
          <w:bCs/>
          <w:vanish/>
          <w:sz w:val="22"/>
          <w:szCs w:val="22"/>
          <w:lang w:val="en-US"/>
        </w:rPr>
        <w:t>Form</w:t>
      </w:r>
    </w:p>
    <w:p w14:paraId="6A036B1E" w14:textId="3D4ADBBD" w:rsidR="5536999D" w:rsidRPr="007B111D" w:rsidRDefault="001346F7" w:rsidP="007B111D">
      <w:pPr>
        <w:pStyle w:val="NoSpacing"/>
        <w:numPr>
          <w:ilvl w:val="0"/>
          <w:numId w:val="2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Не более</w:t>
      </w:r>
      <w:r w:rsidR="5536999D" w:rsidRPr="007B111D">
        <w:rPr>
          <w:rFonts w:cstheme="minorHAnsi"/>
          <w:szCs w:val="22"/>
        </w:rPr>
        <w:t xml:space="preserve"> 5 </w:t>
      </w:r>
      <w:r w:rsidRPr="007B111D">
        <w:rPr>
          <w:rFonts w:cstheme="minorHAnsi"/>
          <w:szCs w:val="22"/>
          <w:lang w:val="ru-RU"/>
        </w:rPr>
        <w:t>минут</w:t>
      </w:r>
    </w:p>
    <w:p w14:paraId="3B82E2B4" w14:textId="7F52BE78" w:rsidR="5536999D" w:rsidRPr="007B111D" w:rsidRDefault="5536999D" w:rsidP="007B111D">
      <w:pPr>
        <w:pStyle w:val="NoSpacing"/>
        <w:numPr>
          <w:ilvl w:val="0"/>
          <w:numId w:val="2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</w:rPr>
        <w:t xml:space="preserve">6-10 </w:t>
      </w:r>
      <w:r w:rsidR="001346F7" w:rsidRPr="007B111D">
        <w:rPr>
          <w:rFonts w:cstheme="minorHAnsi"/>
          <w:szCs w:val="22"/>
          <w:lang w:val="ru-RU"/>
        </w:rPr>
        <w:t>минут</w:t>
      </w:r>
    </w:p>
    <w:p w14:paraId="51A400CB" w14:textId="4C0869CF" w:rsidR="5536999D" w:rsidRPr="007B111D" w:rsidRDefault="5536999D" w:rsidP="007B111D">
      <w:pPr>
        <w:pStyle w:val="NoSpacing"/>
        <w:numPr>
          <w:ilvl w:val="0"/>
          <w:numId w:val="2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</w:rPr>
        <w:t xml:space="preserve">11-20 </w:t>
      </w:r>
      <w:r w:rsidR="001346F7" w:rsidRPr="007B111D">
        <w:rPr>
          <w:rFonts w:cstheme="minorHAnsi"/>
          <w:szCs w:val="22"/>
          <w:lang w:val="ru-RU"/>
        </w:rPr>
        <w:t>минут</w:t>
      </w:r>
    </w:p>
    <w:p w14:paraId="3C9BA9AE" w14:textId="7FF1DD30" w:rsidR="546EEE59" w:rsidRPr="007B111D" w:rsidRDefault="001346F7" w:rsidP="007B111D">
      <w:pPr>
        <w:pStyle w:val="NoSpacing"/>
        <w:numPr>
          <w:ilvl w:val="0"/>
          <w:numId w:val="2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 xml:space="preserve">Более </w:t>
      </w:r>
      <w:r w:rsidR="5536999D" w:rsidRPr="007B111D">
        <w:rPr>
          <w:rFonts w:cstheme="minorHAnsi"/>
          <w:szCs w:val="22"/>
        </w:rPr>
        <w:t xml:space="preserve">20 </w:t>
      </w:r>
      <w:r w:rsidRPr="007B111D">
        <w:rPr>
          <w:rFonts w:cstheme="minorHAnsi"/>
          <w:szCs w:val="22"/>
          <w:lang w:val="ru-RU"/>
        </w:rPr>
        <w:t>минут</w:t>
      </w:r>
      <w:r w:rsidR="546EEE59" w:rsidRPr="007B111D">
        <w:rPr>
          <w:rFonts w:cstheme="minorHAnsi"/>
          <w:szCs w:val="22"/>
        </w:rPr>
        <w:br w:type="page"/>
      </w:r>
    </w:p>
    <w:p w14:paraId="174642B7" w14:textId="3E7C4523" w:rsidR="00DE4937" w:rsidRPr="00ED4171" w:rsidRDefault="00870D13" w:rsidP="00ED4171">
      <w:pPr>
        <w:pStyle w:val="Heading2"/>
      </w:pPr>
      <w:proofErr w:type="spellStart"/>
      <w:r w:rsidRPr="00ED4171">
        <w:t>Удовлетворенность</w:t>
      </w:r>
      <w:proofErr w:type="spellEnd"/>
      <w:r w:rsidRPr="00ED4171">
        <w:t xml:space="preserve"> и </w:t>
      </w:r>
      <w:proofErr w:type="spellStart"/>
      <w:r w:rsidRPr="00ED4171">
        <w:t>проблемы</w:t>
      </w:r>
      <w:proofErr w:type="spellEnd"/>
    </w:p>
    <w:p w14:paraId="3EBE2AD2" w14:textId="77777777" w:rsidR="00DE4937" w:rsidRPr="007B111D" w:rsidRDefault="00DE4937" w:rsidP="007B111D">
      <w:pPr>
        <w:rPr>
          <w:rFonts w:asciiTheme="minorHAnsi" w:hAnsiTheme="minorHAnsi" w:cstheme="minorHAnsi"/>
          <w:sz w:val="22"/>
          <w:szCs w:val="22"/>
        </w:rPr>
      </w:pPr>
    </w:p>
    <w:p w14:paraId="735EDA41" w14:textId="279EFAA5" w:rsidR="20CBD220" w:rsidRPr="007B111D" w:rsidRDefault="20CBD220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>F: T1 = 15-aastased või vanemad</w:t>
      </w:r>
    </w:p>
    <w:p w14:paraId="19638A29" w14:textId="6D5C8DBE" w:rsidR="0024213A" w:rsidRPr="007B111D" w:rsidRDefault="6965634F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D</w:t>
      </w:r>
      <w:r w:rsidR="00A16DF5" w:rsidRPr="007B111D">
        <w:rPr>
          <w:rFonts w:cstheme="minorHAnsi"/>
          <w:b/>
          <w:bCs/>
          <w:szCs w:val="22"/>
        </w:rPr>
        <w:t>6</w:t>
      </w:r>
      <w:r w:rsidR="04F0AA6B" w:rsidRPr="007B111D">
        <w:rPr>
          <w:rFonts w:cstheme="minorHAnsi"/>
          <w:b/>
          <w:bCs/>
          <w:szCs w:val="22"/>
        </w:rPr>
        <w:t xml:space="preserve"> (</w:t>
      </w:r>
      <w:r w:rsidR="7420FBE4" w:rsidRPr="007B111D">
        <w:rPr>
          <w:rFonts w:cstheme="minorHAnsi"/>
          <w:b/>
          <w:bCs/>
          <w:szCs w:val="22"/>
        </w:rPr>
        <w:t>K22</w:t>
      </w:r>
      <w:r w:rsidR="04F0AA6B" w:rsidRPr="007B111D">
        <w:rPr>
          <w:rFonts w:cstheme="minorHAnsi"/>
          <w:b/>
          <w:bCs/>
          <w:szCs w:val="22"/>
        </w:rPr>
        <w:t>)</w:t>
      </w:r>
      <w:r w:rsidR="7420FBE4" w:rsidRPr="007B111D">
        <w:rPr>
          <w:rFonts w:cstheme="minorHAnsi"/>
          <w:b/>
          <w:bCs/>
          <w:szCs w:val="22"/>
        </w:rPr>
        <w:t xml:space="preserve">  </w:t>
      </w:r>
      <w:r w:rsidR="48684BFC" w:rsidRPr="007B111D">
        <w:rPr>
          <w:rFonts w:cstheme="minorHAnsi"/>
          <w:szCs w:val="22"/>
        </w:rPr>
        <w:tab/>
      </w:r>
      <w:proofErr w:type="spellStart"/>
      <w:r w:rsidR="00870D13" w:rsidRPr="007B111D">
        <w:rPr>
          <w:rFonts w:cstheme="minorHAnsi"/>
          <w:b/>
          <w:bCs/>
          <w:szCs w:val="22"/>
        </w:rPr>
        <w:t>Насколько</w:t>
      </w:r>
      <w:proofErr w:type="spellEnd"/>
      <w:r w:rsidR="00870D1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870D13" w:rsidRPr="007B111D">
        <w:rPr>
          <w:rFonts w:cstheme="minorHAnsi"/>
          <w:b/>
          <w:bCs/>
          <w:szCs w:val="22"/>
        </w:rPr>
        <w:t>Вы</w:t>
      </w:r>
      <w:proofErr w:type="spellEnd"/>
      <w:r w:rsidR="00870D1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870D13" w:rsidRPr="007B111D">
        <w:rPr>
          <w:rFonts w:cstheme="minorHAnsi"/>
          <w:b/>
          <w:bCs/>
          <w:szCs w:val="22"/>
        </w:rPr>
        <w:t>удовлетворены</w:t>
      </w:r>
      <w:proofErr w:type="spellEnd"/>
      <w:r w:rsidR="00870D1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870D13" w:rsidRPr="007B111D">
        <w:rPr>
          <w:rFonts w:cstheme="minorHAnsi"/>
          <w:b/>
          <w:bCs/>
          <w:szCs w:val="22"/>
        </w:rPr>
        <w:t>общественным</w:t>
      </w:r>
      <w:proofErr w:type="spellEnd"/>
      <w:r w:rsidR="00870D1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870D13" w:rsidRPr="007B111D">
        <w:rPr>
          <w:rFonts w:cstheme="minorHAnsi"/>
          <w:b/>
          <w:bCs/>
          <w:szCs w:val="22"/>
        </w:rPr>
        <w:t>транспортом</w:t>
      </w:r>
      <w:proofErr w:type="spellEnd"/>
      <w:r w:rsidR="00870D13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870D13" w:rsidRPr="007B111D">
        <w:rPr>
          <w:rFonts w:cstheme="minorHAnsi"/>
          <w:b/>
          <w:bCs/>
          <w:szCs w:val="22"/>
        </w:rPr>
        <w:t>Вашем</w:t>
      </w:r>
      <w:proofErr w:type="spellEnd"/>
      <w:r w:rsidR="00870D1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870D13" w:rsidRPr="007B111D">
        <w:rPr>
          <w:rFonts w:cstheme="minorHAnsi"/>
          <w:b/>
          <w:bCs/>
          <w:szCs w:val="22"/>
        </w:rPr>
        <w:t>районе</w:t>
      </w:r>
      <w:proofErr w:type="spellEnd"/>
      <w:r w:rsidR="00870D13" w:rsidRPr="007B111D">
        <w:rPr>
          <w:rFonts w:cstheme="minorHAnsi"/>
          <w:b/>
          <w:bCs/>
          <w:szCs w:val="22"/>
        </w:rPr>
        <w:t>?</w:t>
      </w:r>
    </w:p>
    <w:p w14:paraId="288ABEF4" w14:textId="77777777" w:rsidR="00870D13" w:rsidRPr="007B111D" w:rsidRDefault="00870D13" w:rsidP="007B111D">
      <w:pPr>
        <w:pStyle w:val="NoSpacing"/>
        <w:numPr>
          <w:ilvl w:val="0"/>
          <w:numId w:val="17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Очень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удовлетворены</w:t>
      </w:r>
      <w:proofErr w:type="spellEnd"/>
    </w:p>
    <w:p w14:paraId="6DCC6E3B" w14:textId="77777777" w:rsidR="00870D13" w:rsidRPr="007B111D" w:rsidRDefault="00870D13" w:rsidP="007B111D">
      <w:pPr>
        <w:pStyle w:val="NoSpacing"/>
        <w:numPr>
          <w:ilvl w:val="0"/>
          <w:numId w:val="17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</w:rPr>
        <w:t xml:space="preserve">В </w:t>
      </w:r>
      <w:proofErr w:type="spellStart"/>
      <w:r w:rsidRPr="007B111D">
        <w:rPr>
          <w:rFonts w:cstheme="minorHAnsi"/>
          <w:szCs w:val="22"/>
        </w:rPr>
        <w:t>целом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удовлетворены</w:t>
      </w:r>
      <w:proofErr w:type="spellEnd"/>
    </w:p>
    <w:p w14:paraId="56ADB43C" w14:textId="77777777" w:rsidR="00870D13" w:rsidRPr="007B111D" w:rsidRDefault="00870D13" w:rsidP="007B111D">
      <w:pPr>
        <w:pStyle w:val="NoSpacing"/>
        <w:numPr>
          <w:ilvl w:val="0"/>
          <w:numId w:val="17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Ни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удовлетворены</w:t>
      </w:r>
      <w:proofErr w:type="spellEnd"/>
      <w:r w:rsidRPr="007B111D">
        <w:rPr>
          <w:rFonts w:cstheme="minorHAnsi"/>
          <w:szCs w:val="22"/>
        </w:rPr>
        <w:t xml:space="preserve">, </w:t>
      </w:r>
      <w:proofErr w:type="spellStart"/>
      <w:r w:rsidRPr="007B111D">
        <w:rPr>
          <w:rFonts w:cstheme="minorHAnsi"/>
          <w:szCs w:val="22"/>
        </w:rPr>
        <w:t>ни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неудовлетворены</w:t>
      </w:r>
      <w:proofErr w:type="spellEnd"/>
      <w:r w:rsidRPr="007B111D">
        <w:rPr>
          <w:rFonts w:cstheme="minorHAnsi"/>
          <w:szCs w:val="22"/>
        </w:rPr>
        <w:t xml:space="preserve">, </w:t>
      </w:r>
      <w:proofErr w:type="spellStart"/>
      <w:r w:rsidRPr="007B111D">
        <w:rPr>
          <w:rFonts w:cstheme="minorHAnsi"/>
          <w:szCs w:val="22"/>
        </w:rPr>
        <w:t>как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когда</w:t>
      </w:r>
      <w:proofErr w:type="spellEnd"/>
    </w:p>
    <w:p w14:paraId="60E843BA" w14:textId="77777777" w:rsidR="00870D13" w:rsidRPr="007B111D" w:rsidRDefault="00870D13" w:rsidP="007B111D">
      <w:pPr>
        <w:pStyle w:val="NoSpacing"/>
        <w:numPr>
          <w:ilvl w:val="0"/>
          <w:numId w:val="17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Не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очень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удовлетворены</w:t>
      </w:r>
      <w:proofErr w:type="spellEnd"/>
    </w:p>
    <w:p w14:paraId="6404DF3B" w14:textId="508DA92C" w:rsidR="0024213A" w:rsidRPr="007B111D" w:rsidRDefault="00870D13" w:rsidP="007B111D">
      <w:pPr>
        <w:pStyle w:val="NoSpacing"/>
        <w:numPr>
          <w:ilvl w:val="0"/>
          <w:numId w:val="17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Совсем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не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удовлетворены</w:t>
      </w:r>
      <w:proofErr w:type="spellEnd"/>
    </w:p>
    <w:p w14:paraId="048DEA37" w14:textId="09E78513" w:rsidR="00DE038B" w:rsidRPr="007B111D" w:rsidRDefault="00CF3E44" w:rsidP="007B111D">
      <w:pPr>
        <w:pStyle w:val="NoSpacing"/>
        <w:numPr>
          <w:ilvl w:val="0"/>
          <w:numId w:val="31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Затрудняюсь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ответить</w:t>
      </w:r>
      <w:proofErr w:type="spellEnd"/>
    </w:p>
    <w:p w14:paraId="6523D4A6" w14:textId="77777777" w:rsidR="00DE038B" w:rsidRPr="007B111D" w:rsidRDefault="00DE038B" w:rsidP="007B111D">
      <w:pPr>
        <w:pStyle w:val="NoSpacing"/>
        <w:rPr>
          <w:rFonts w:cstheme="minorHAnsi"/>
          <w:szCs w:val="22"/>
        </w:rPr>
      </w:pPr>
    </w:p>
    <w:p w14:paraId="61AE1341" w14:textId="279EFAA5" w:rsidR="3E0D8994" w:rsidRPr="007B111D" w:rsidRDefault="3E0D8994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>F: T1 = 15-aastased või vanemad</w:t>
      </w:r>
    </w:p>
    <w:p w14:paraId="343122A2" w14:textId="50A9C7EA" w:rsidR="00DE038B" w:rsidRPr="007B111D" w:rsidRDefault="6965634F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D</w:t>
      </w:r>
      <w:r w:rsidR="00A16DF5" w:rsidRPr="007B111D">
        <w:rPr>
          <w:rFonts w:cstheme="minorHAnsi"/>
          <w:b/>
          <w:bCs/>
          <w:szCs w:val="22"/>
        </w:rPr>
        <w:t>7</w:t>
      </w:r>
      <w:r w:rsidR="04F0AA6B" w:rsidRPr="007B111D">
        <w:rPr>
          <w:rFonts w:cstheme="minorHAnsi"/>
          <w:b/>
          <w:bCs/>
          <w:szCs w:val="22"/>
        </w:rPr>
        <w:t xml:space="preserve"> (</w:t>
      </w:r>
      <w:r w:rsidR="2B65CD4D" w:rsidRPr="007B111D">
        <w:rPr>
          <w:rFonts w:cstheme="minorHAnsi"/>
          <w:b/>
          <w:bCs/>
          <w:szCs w:val="22"/>
        </w:rPr>
        <w:t>K23</w:t>
      </w:r>
      <w:r w:rsidR="04F0AA6B" w:rsidRPr="007B111D">
        <w:rPr>
          <w:rFonts w:cstheme="minorHAnsi"/>
          <w:b/>
          <w:bCs/>
          <w:szCs w:val="22"/>
        </w:rPr>
        <w:t>)</w:t>
      </w:r>
      <w:r w:rsidR="48684BFC" w:rsidRPr="007B111D">
        <w:rPr>
          <w:rFonts w:cstheme="minorHAnsi"/>
          <w:szCs w:val="22"/>
        </w:rPr>
        <w:tab/>
      </w:r>
      <w:proofErr w:type="spellStart"/>
      <w:r w:rsidR="00870D13" w:rsidRPr="007B111D">
        <w:rPr>
          <w:rFonts w:cstheme="minorHAnsi"/>
          <w:b/>
          <w:bCs/>
          <w:szCs w:val="22"/>
        </w:rPr>
        <w:t>Подумайте</w:t>
      </w:r>
      <w:proofErr w:type="spellEnd"/>
      <w:r w:rsidR="00870D13" w:rsidRPr="007B111D">
        <w:rPr>
          <w:rFonts w:cstheme="minorHAnsi"/>
          <w:b/>
          <w:bCs/>
          <w:szCs w:val="22"/>
        </w:rPr>
        <w:t xml:space="preserve"> о </w:t>
      </w:r>
      <w:proofErr w:type="spellStart"/>
      <w:r w:rsidR="00870D13" w:rsidRPr="007B111D">
        <w:rPr>
          <w:rFonts w:cstheme="minorHAnsi"/>
          <w:b/>
          <w:bCs/>
          <w:szCs w:val="22"/>
        </w:rPr>
        <w:t>качестве</w:t>
      </w:r>
      <w:proofErr w:type="spellEnd"/>
      <w:r w:rsidR="00870D1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870D13" w:rsidRPr="007B111D">
        <w:rPr>
          <w:rFonts w:cstheme="minorHAnsi"/>
          <w:b/>
          <w:bCs/>
          <w:szCs w:val="22"/>
        </w:rPr>
        <w:t>общественного</w:t>
      </w:r>
      <w:proofErr w:type="spellEnd"/>
      <w:r w:rsidR="00870D1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870D13" w:rsidRPr="007B111D">
        <w:rPr>
          <w:rFonts w:cstheme="minorHAnsi"/>
          <w:b/>
          <w:bCs/>
          <w:szCs w:val="22"/>
        </w:rPr>
        <w:t>транспорта</w:t>
      </w:r>
      <w:proofErr w:type="spellEnd"/>
      <w:r w:rsidR="00870D13" w:rsidRPr="007B111D">
        <w:rPr>
          <w:rFonts w:cstheme="minorHAnsi"/>
          <w:b/>
          <w:bCs/>
          <w:szCs w:val="22"/>
        </w:rPr>
        <w:t xml:space="preserve"> в </w:t>
      </w:r>
      <w:r w:rsidR="00870D13" w:rsidRPr="007B111D">
        <w:rPr>
          <w:rFonts w:cstheme="minorHAnsi"/>
          <w:b/>
          <w:bCs/>
          <w:szCs w:val="22"/>
          <w:lang w:val="ru-RU"/>
        </w:rPr>
        <w:t>В</w:t>
      </w:r>
      <w:proofErr w:type="spellStart"/>
      <w:r w:rsidR="00870D13" w:rsidRPr="007B111D">
        <w:rPr>
          <w:rFonts w:cstheme="minorHAnsi"/>
          <w:b/>
          <w:bCs/>
          <w:szCs w:val="22"/>
        </w:rPr>
        <w:t>ашем</w:t>
      </w:r>
      <w:proofErr w:type="spellEnd"/>
      <w:r w:rsidR="00870D1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870D13" w:rsidRPr="007B111D">
        <w:rPr>
          <w:rFonts w:cstheme="minorHAnsi"/>
          <w:b/>
          <w:bCs/>
          <w:szCs w:val="22"/>
        </w:rPr>
        <w:t>районе</w:t>
      </w:r>
      <w:proofErr w:type="spellEnd"/>
      <w:r w:rsidR="00870D13" w:rsidRPr="007B111D">
        <w:rPr>
          <w:rFonts w:cstheme="minorHAnsi"/>
          <w:b/>
          <w:bCs/>
          <w:szCs w:val="22"/>
        </w:rPr>
        <w:t xml:space="preserve">. </w:t>
      </w:r>
      <w:proofErr w:type="spellStart"/>
      <w:r w:rsidR="00870D13" w:rsidRPr="007B111D">
        <w:rPr>
          <w:rFonts w:cstheme="minorHAnsi"/>
          <w:b/>
          <w:bCs/>
          <w:szCs w:val="22"/>
        </w:rPr>
        <w:t>Насколько</w:t>
      </w:r>
      <w:proofErr w:type="spellEnd"/>
      <w:r w:rsidR="00870D13" w:rsidRPr="007B111D">
        <w:rPr>
          <w:rFonts w:cstheme="minorHAnsi"/>
          <w:b/>
          <w:bCs/>
          <w:szCs w:val="22"/>
        </w:rPr>
        <w:t xml:space="preserve"> </w:t>
      </w:r>
      <w:r w:rsidR="00870D13" w:rsidRPr="007B111D">
        <w:rPr>
          <w:rFonts w:cstheme="minorHAnsi"/>
          <w:b/>
          <w:bCs/>
          <w:szCs w:val="22"/>
          <w:lang w:val="ru-RU"/>
        </w:rPr>
        <w:t>В</w:t>
      </w:r>
      <w:r w:rsidR="00870D13" w:rsidRPr="007B111D">
        <w:rPr>
          <w:rFonts w:cstheme="minorHAnsi"/>
          <w:b/>
          <w:bCs/>
          <w:szCs w:val="22"/>
        </w:rPr>
        <w:t xml:space="preserve">ы </w:t>
      </w:r>
      <w:proofErr w:type="spellStart"/>
      <w:r w:rsidR="00870D13" w:rsidRPr="007B111D">
        <w:rPr>
          <w:rFonts w:cstheme="minorHAnsi"/>
          <w:b/>
          <w:bCs/>
          <w:szCs w:val="22"/>
        </w:rPr>
        <w:t>согласны</w:t>
      </w:r>
      <w:proofErr w:type="spellEnd"/>
      <w:r w:rsidR="00870D13" w:rsidRPr="007B111D">
        <w:rPr>
          <w:rFonts w:cstheme="minorHAnsi"/>
          <w:b/>
          <w:bCs/>
          <w:szCs w:val="22"/>
        </w:rPr>
        <w:t xml:space="preserve"> с </w:t>
      </w:r>
      <w:proofErr w:type="spellStart"/>
      <w:r w:rsidR="00870D13" w:rsidRPr="007B111D">
        <w:rPr>
          <w:rFonts w:cstheme="minorHAnsi"/>
          <w:b/>
          <w:bCs/>
          <w:szCs w:val="22"/>
        </w:rPr>
        <w:t>следующими</w:t>
      </w:r>
      <w:proofErr w:type="spellEnd"/>
      <w:r w:rsidR="00870D13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870D13" w:rsidRPr="007B111D">
        <w:rPr>
          <w:rFonts w:cstheme="minorHAnsi"/>
          <w:b/>
          <w:bCs/>
          <w:szCs w:val="22"/>
        </w:rPr>
        <w:t>утверждениями</w:t>
      </w:r>
      <w:proofErr w:type="spellEnd"/>
      <w:r w:rsidR="00870D13" w:rsidRPr="007B111D">
        <w:rPr>
          <w:rFonts w:cstheme="minorHAnsi"/>
          <w:b/>
          <w:bCs/>
          <w:szCs w:val="22"/>
        </w:rPr>
        <w:t>?</w:t>
      </w:r>
    </w:p>
    <w:p w14:paraId="2B9AD444" w14:textId="77777777" w:rsidR="0024213A" w:rsidRPr="007B111D" w:rsidRDefault="0024213A" w:rsidP="007B111D">
      <w:pPr>
        <w:pStyle w:val="NoSpacing"/>
        <w:rPr>
          <w:rFonts w:cstheme="minorHAnsi"/>
          <w:szCs w:val="22"/>
        </w:rPr>
      </w:pPr>
    </w:p>
    <w:tbl>
      <w:tblPr>
        <w:tblW w:w="9365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4907"/>
        <w:gridCol w:w="1002"/>
        <w:gridCol w:w="1002"/>
        <w:gridCol w:w="1002"/>
        <w:gridCol w:w="1003"/>
      </w:tblGrid>
      <w:tr w:rsidR="00212882" w:rsidRPr="007B111D" w14:paraId="04D1FD7D" w14:textId="77777777" w:rsidTr="00540492">
        <w:trPr>
          <w:trHeight w:val="51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4B16" w14:textId="77777777" w:rsidR="00DE038B" w:rsidRPr="007B111D" w:rsidRDefault="00DE038B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C1399" w14:textId="31C3D273" w:rsidR="00DE038B" w:rsidRPr="007B111D" w:rsidRDefault="00DE038B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8C786" w14:textId="1A008548" w:rsidR="00DE038B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Не согласны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B2B96" w14:textId="2A97870B" w:rsidR="00DE038B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Частично согласны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3CD0C" w14:textId="12777CF1" w:rsidR="00DE038B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 xml:space="preserve">Согласны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DF7A4" w14:textId="7AF1EA45" w:rsidR="00DE038B" w:rsidRPr="007B111D" w:rsidRDefault="00CF3E44" w:rsidP="007B111D">
            <w:pPr>
              <w:pStyle w:val="NoSpacing"/>
              <w:rPr>
                <w:rFonts w:cstheme="minorHAnsi"/>
                <w:szCs w:val="22"/>
              </w:rPr>
            </w:pPr>
            <w:bookmarkStart w:id="21" w:name="_Hlk79759827"/>
            <w:proofErr w:type="spellStart"/>
            <w:r w:rsidRPr="007B111D">
              <w:rPr>
                <w:rFonts w:cstheme="minorHAnsi"/>
                <w:szCs w:val="22"/>
              </w:rPr>
              <w:t>Затрудняюсь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ответить</w:t>
            </w:r>
            <w:proofErr w:type="spellEnd"/>
            <w:r w:rsidR="00540492" w:rsidRPr="007B111D">
              <w:rPr>
                <w:rFonts w:cstheme="minorHAnsi"/>
                <w:szCs w:val="22"/>
              </w:rPr>
              <w:t xml:space="preserve">, </w:t>
            </w:r>
            <w:r w:rsidR="00870D13" w:rsidRPr="007B111D">
              <w:rPr>
                <w:rFonts w:cstheme="minorHAnsi"/>
                <w:szCs w:val="22"/>
                <w:lang w:val="ru-RU"/>
              </w:rPr>
              <w:t>не в курсе</w:t>
            </w:r>
            <w:bookmarkEnd w:id="21"/>
          </w:p>
        </w:tc>
      </w:tr>
      <w:tr w:rsidR="00870D13" w:rsidRPr="007B111D" w14:paraId="2B54D231" w14:textId="77777777" w:rsidTr="00111CD9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EFE4" w14:textId="6E1A4A52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64CA7" w14:textId="2876AE15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Маршруты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подходят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для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регулярных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рейсов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74489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D1982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84C9F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032AC" w14:textId="30EE668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870D13" w:rsidRPr="007B111D" w14:paraId="0EBE6AB8" w14:textId="77777777" w:rsidTr="00111CD9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6D96" w14:textId="317A8385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10763E" w14:textId="0273508B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Расписание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подходит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51D90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BECA9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2F6F3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587CF3" w14:textId="6566A1E9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870D13" w:rsidRPr="007B111D" w14:paraId="72DDB201" w14:textId="77777777" w:rsidTr="00111CD9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145B" w14:textId="44145A96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10D2A9" w14:textId="2BE4E116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Информация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о </w:t>
            </w:r>
            <w:proofErr w:type="spellStart"/>
            <w:r w:rsidRPr="007B111D">
              <w:rPr>
                <w:rFonts w:cstheme="minorHAnsi"/>
                <w:szCs w:val="22"/>
              </w:rPr>
              <w:t>времени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отправления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доступна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E719D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9742B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A712F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94F091" w14:textId="1755DD71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870D13" w:rsidRPr="007B111D" w14:paraId="2155EA5B" w14:textId="77777777" w:rsidTr="00111CD9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2210" w14:textId="5BE3FB1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02CD92" w14:textId="22321B65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Транспорт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отправляется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вовремя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52199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6AFF7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97836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559585" w14:textId="541CF2DE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870D13" w:rsidRPr="007B111D" w14:paraId="71079FD3" w14:textId="77777777" w:rsidTr="00111CD9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8929" w14:textId="54248FF3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5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0C7321" w14:textId="133A08C9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Стоимость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поездки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доступна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9C389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F0CB3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71621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F8C76D" w14:textId="759E1F0A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870D13" w:rsidRPr="007B111D" w14:paraId="154F4180" w14:textId="77777777" w:rsidTr="00111CD9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43E5" w14:textId="19B33B04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6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B4BD3" w14:textId="3FCACF5B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Общественный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транспорт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движется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достаточно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быстро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8C654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D54D6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C8B28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F34949" w14:textId="4E19AE28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870D13" w:rsidRPr="007B111D" w14:paraId="3820158C" w14:textId="77777777" w:rsidTr="00111CD9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4909" w14:textId="0BEBC4D9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7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908606" w14:textId="265104B1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 xml:space="preserve">В </w:t>
            </w:r>
            <w:proofErr w:type="spellStart"/>
            <w:r w:rsidRPr="007B111D">
              <w:rPr>
                <w:rFonts w:cstheme="minorHAnsi"/>
                <w:szCs w:val="22"/>
              </w:rPr>
              <w:t>транспорте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комфортно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находиться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24255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7B2E3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6799E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B4835B" w14:textId="4A3B012F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870D13" w:rsidRPr="007B111D" w14:paraId="69693D0C" w14:textId="77777777" w:rsidTr="00111CD9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B9B5" w14:textId="6EEB7BBE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8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E76D62" w14:textId="2EF45FFF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Транспорт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чистый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и в </w:t>
            </w:r>
            <w:proofErr w:type="spellStart"/>
            <w:r w:rsidRPr="007B111D">
              <w:rPr>
                <w:rFonts w:cstheme="minorHAnsi"/>
                <w:szCs w:val="22"/>
              </w:rPr>
              <w:t>порядке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C140D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A338D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89996" w14:textId="7777777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C908F4" w14:textId="54A93AF2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870D13" w:rsidRPr="007B111D" w14:paraId="782F3B02" w14:textId="77777777" w:rsidTr="00111CD9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296C" w14:textId="5AF709BB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573D07" w14:textId="39A045E8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 xml:space="preserve">В </w:t>
            </w:r>
            <w:proofErr w:type="spellStart"/>
            <w:r w:rsidRPr="007B111D">
              <w:rPr>
                <w:rFonts w:cstheme="minorHAnsi"/>
                <w:szCs w:val="22"/>
              </w:rPr>
              <w:t>транспорте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безопасно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находиться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D06EB" w14:textId="7345D1BC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F22E4" w14:textId="5CA56FF7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A3D2C" w14:textId="2F136328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49B199" w14:textId="7B472BB4" w:rsidR="00870D13" w:rsidRPr="007B111D" w:rsidRDefault="00870D13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</w:tbl>
    <w:p w14:paraId="57F9A13E" w14:textId="77777777" w:rsidR="00460FF5" w:rsidRPr="007B111D" w:rsidRDefault="00460FF5" w:rsidP="007B111D">
      <w:pPr>
        <w:pStyle w:val="NoSpacing"/>
        <w:rPr>
          <w:rFonts w:cstheme="minorHAnsi"/>
          <w:b/>
          <w:bCs/>
          <w:szCs w:val="22"/>
        </w:rPr>
      </w:pPr>
    </w:p>
    <w:p w14:paraId="59F44BFF" w14:textId="279EFAA5" w:rsidR="710029AF" w:rsidRPr="007B111D" w:rsidRDefault="710029AF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>F: T1 = 15-aastased või vanemad</w:t>
      </w:r>
    </w:p>
    <w:p w14:paraId="6C73F5BA" w14:textId="7AB8ACA3" w:rsidR="002C63F4" w:rsidRPr="007B111D" w:rsidRDefault="48684BFC" w:rsidP="007B111D">
      <w:pPr>
        <w:pStyle w:val="NoSpacing"/>
        <w:ind w:left="1440" w:hanging="1440"/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D</w:t>
      </w:r>
      <w:r w:rsidR="00A16DF5" w:rsidRPr="007B111D">
        <w:rPr>
          <w:rFonts w:cstheme="minorHAnsi"/>
          <w:b/>
          <w:bCs/>
          <w:szCs w:val="22"/>
        </w:rPr>
        <w:t>8</w:t>
      </w:r>
      <w:r w:rsidR="7439AB0E" w:rsidRPr="007B111D">
        <w:rPr>
          <w:rFonts w:cstheme="minorHAnsi"/>
          <w:b/>
          <w:bCs/>
          <w:szCs w:val="22"/>
        </w:rPr>
        <w:t xml:space="preserve"> (K25)  </w:t>
      </w:r>
      <w:r w:rsidR="00D36502" w:rsidRPr="007B111D">
        <w:rPr>
          <w:rFonts w:cstheme="minorHAnsi"/>
          <w:szCs w:val="22"/>
        </w:rPr>
        <w:tab/>
      </w:r>
      <w:proofErr w:type="spellStart"/>
      <w:r w:rsidR="00C3519A" w:rsidRPr="007B111D">
        <w:rPr>
          <w:rFonts w:cstheme="minorHAnsi"/>
          <w:b/>
          <w:bCs/>
          <w:szCs w:val="22"/>
        </w:rPr>
        <w:t>Какие</w:t>
      </w:r>
      <w:proofErr w:type="spellEnd"/>
      <w:r w:rsidR="00C3519A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3519A" w:rsidRPr="007B111D">
        <w:rPr>
          <w:rFonts w:cstheme="minorHAnsi"/>
          <w:b/>
          <w:bCs/>
          <w:szCs w:val="22"/>
        </w:rPr>
        <w:t>из</w:t>
      </w:r>
      <w:proofErr w:type="spellEnd"/>
      <w:r w:rsidR="00C3519A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3519A" w:rsidRPr="007B111D">
        <w:rPr>
          <w:rFonts w:cstheme="minorHAnsi"/>
          <w:b/>
          <w:bCs/>
          <w:szCs w:val="22"/>
        </w:rPr>
        <w:t>следующих</w:t>
      </w:r>
      <w:proofErr w:type="spellEnd"/>
      <w:r w:rsidR="00C3519A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C3519A" w:rsidRPr="007B111D">
        <w:rPr>
          <w:rFonts w:cstheme="minorHAnsi"/>
          <w:b/>
          <w:bCs/>
          <w:szCs w:val="22"/>
        </w:rPr>
        <w:t>по</w:t>
      </w:r>
      <w:proofErr w:type="spellEnd"/>
      <w:r w:rsidR="00C3519A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3519A" w:rsidRPr="007B111D">
        <w:rPr>
          <w:rFonts w:cstheme="minorHAnsi"/>
          <w:b/>
          <w:bCs/>
          <w:szCs w:val="22"/>
        </w:rPr>
        <w:t>Вашему</w:t>
      </w:r>
      <w:proofErr w:type="spellEnd"/>
      <w:r w:rsidR="00C3519A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3519A" w:rsidRPr="007B111D">
        <w:rPr>
          <w:rFonts w:cstheme="minorHAnsi"/>
          <w:b/>
          <w:bCs/>
          <w:szCs w:val="22"/>
        </w:rPr>
        <w:t>мнению</w:t>
      </w:r>
      <w:proofErr w:type="spellEnd"/>
      <w:r w:rsidR="00C3519A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C3519A" w:rsidRPr="007B111D">
        <w:rPr>
          <w:rFonts w:cstheme="minorHAnsi"/>
          <w:b/>
          <w:bCs/>
          <w:szCs w:val="22"/>
        </w:rPr>
        <w:t>являются</w:t>
      </w:r>
      <w:proofErr w:type="spellEnd"/>
      <w:r w:rsidR="00C3519A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3519A" w:rsidRPr="007B111D">
        <w:rPr>
          <w:rFonts w:cstheme="minorHAnsi"/>
          <w:b/>
          <w:bCs/>
          <w:szCs w:val="22"/>
        </w:rPr>
        <w:t>основными</w:t>
      </w:r>
      <w:proofErr w:type="spellEnd"/>
      <w:r w:rsidR="00C3519A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3519A" w:rsidRPr="007B111D">
        <w:rPr>
          <w:rFonts w:cstheme="minorHAnsi"/>
          <w:b/>
          <w:bCs/>
          <w:szCs w:val="22"/>
        </w:rPr>
        <w:t>проблемами</w:t>
      </w:r>
      <w:proofErr w:type="spellEnd"/>
      <w:r w:rsidR="00C3519A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3519A" w:rsidRPr="007B111D">
        <w:rPr>
          <w:rFonts w:cstheme="minorHAnsi"/>
          <w:b/>
          <w:bCs/>
          <w:szCs w:val="22"/>
        </w:rPr>
        <w:t>общественного</w:t>
      </w:r>
      <w:proofErr w:type="spellEnd"/>
      <w:r w:rsidR="00C3519A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3519A" w:rsidRPr="007B111D">
        <w:rPr>
          <w:rFonts w:cstheme="minorHAnsi"/>
          <w:b/>
          <w:bCs/>
          <w:szCs w:val="22"/>
        </w:rPr>
        <w:t>транспорта</w:t>
      </w:r>
      <w:proofErr w:type="spellEnd"/>
      <w:r w:rsidR="00C3519A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C3519A" w:rsidRPr="007B111D">
        <w:rPr>
          <w:rFonts w:cstheme="minorHAnsi"/>
          <w:b/>
          <w:bCs/>
          <w:szCs w:val="22"/>
        </w:rPr>
        <w:t>Вашем</w:t>
      </w:r>
      <w:proofErr w:type="spellEnd"/>
      <w:r w:rsidR="00C3519A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3519A" w:rsidRPr="007B111D">
        <w:rPr>
          <w:rFonts w:cstheme="minorHAnsi"/>
          <w:b/>
          <w:bCs/>
          <w:szCs w:val="22"/>
        </w:rPr>
        <w:t>районе</w:t>
      </w:r>
      <w:proofErr w:type="spellEnd"/>
      <w:r w:rsidR="00C3519A" w:rsidRPr="007B111D">
        <w:rPr>
          <w:rFonts w:cstheme="minorHAnsi"/>
          <w:b/>
          <w:bCs/>
          <w:szCs w:val="22"/>
        </w:rPr>
        <w:t>?</w:t>
      </w:r>
      <w:r w:rsidR="7439AB0E" w:rsidRPr="007B111D">
        <w:rPr>
          <w:rFonts w:cstheme="minorHAnsi"/>
          <w:szCs w:val="22"/>
        </w:rPr>
        <w:t xml:space="preserve"> </w:t>
      </w:r>
    </w:p>
    <w:p w14:paraId="23730D1D" w14:textId="1AD45695" w:rsidR="00BE7128" w:rsidRPr="007B111D" w:rsidRDefault="00C3519A" w:rsidP="007B111D">
      <w:pPr>
        <w:pStyle w:val="NoSpacing"/>
        <w:ind w:left="1440" w:hanging="1440"/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НЕ БОЛЕЕ</w:t>
      </w:r>
      <w:r w:rsidR="00BE7128" w:rsidRPr="007B111D">
        <w:rPr>
          <w:rFonts w:cstheme="minorHAnsi"/>
          <w:szCs w:val="22"/>
        </w:rPr>
        <w:t xml:space="preserve"> 3 </w:t>
      </w:r>
      <w:r w:rsidRPr="007B111D">
        <w:rPr>
          <w:rFonts w:cstheme="minorHAnsi"/>
          <w:szCs w:val="22"/>
          <w:lang w:val="ru-RU"/>
        </w:rPr>
        <w:t>ОТВЕТОВ</w:t>
      </w:r>
      <w:r w:rsidR="00F3623B" w:rsidRPr="007B111D">
        <w:rPr>
          <w:rFonts w:cstheme="minorHAnsi"/>
          <w:szCs w:val="22"/>
        </w:rPr>
        <w:t>!</w:t>
      </w:r>
    </w:p>
    <w:p w14:paraId="4974C6E9" w14:textId="1B0A69C7" w:rsidR="00C3519A" w:rsidRPr="007B111D" w:rsidRDefault="00C3519A" w:rsidP="007B111D">
      <w:pPr>
        <w:pStyle w:val="NoSpacing"/>
        <w:numPr>
          <w:ilvl w:val="0"/>
          <w:numId w:val="38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Расписание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не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соблюдается</w:t>
      </w:r>
      <w:proofErr w:type="spellEnd"/>
      <w:r w:rsidRPr="007B111D">
        <w:rPr>
          <w:rFonts w:cstheme="minorHAnsi"/>
          <w:szCs w:val="22"/>
        </w:rPr>
        <w:t xml:space="preserve"> (</w:t>
      </w:r>
      <w:proofErr w:type="spellStart"/>
      <w:r w:rsidRPr="007B111D">
        <w:rPr>
          <w:rFonts w:cstheme="minorHAnsi"/>
          <w:szCs w:val="22"/>
        </w:rPr>
        <w:t>опозд</w:t>
      </w:r>
      <w:r w:rsidRPr="007B111D">
        <w:rPr>
          <w:rFonts w:cstheme="minorHAnsi"/>
          <w:szCs w:val="22"/>
          <w:lang w:val="ru-RU"/>
        </w:rPr>
        <w:t>ывают</w:t>
      </w:r>
      <w:proofErr w:type="spellEnd"/>
      <w:r w:rsidRPr="007B111D">
        <w:rPr>
          <w:rFonts w:cstheme="minorHAnsi"/>
          <w:szCs w:val="22"/>
        </w:rPr>
        <w:t xml:space="preserve">, </w:t>
      </w:r>
      <w:proofErr w:type="spellStart"/>
      <w:r w:rsidRPr="007B111D">
        <w:rPr>
          <w:rFonts w:cstheme="minorHAnsi"/>
          <w:szCs w:val="22"/>
        </w:rPr>
        <w:t>не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приезжают</w:t>
      </w:r>
      <w:proofErr w:type="spellEnd"/>
      <w:r w:rsidRPr="007B111D">
        <w:rPr>
          <w:rFonts w:cstheme="minorHAnsi"/>
          <w:szCs w:val="22"/>
        </w:rPr>
        <w:t>)</w:t>
      </w:r>
    </w:p>
    <w:p w14:paraId="1FFFAEE4" w14:textId="32375162" w:rsidR="00C3519A" w:rsidRPr="007B111D" w:rsidRDefault="00C3519A" w:rsidP="007B111D">
      <w:pPr>
        <w:pStyle w:val="NoSpacing"/>
        <w:numPr>
          <w:ilvl w:val="0"/>
          <w:numId w:val="38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Высокая ц</w:t>
      </w:r>
      <w:proofErr w:type="spellStart"/>
      <w:r w:rsidRPr="007B111D">
        <w:rPr>
          <w:rFonts w:cstheme="minorHAnsi"/>
          <w:szCs w:val="22"/>
        </w:rPr>
        <w:t>ена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билета</w:t>
      </w:r>
      <w:proofErr w:type="spellEnd"/>
      <w:r w:rsidRPr="007B111D">
        <w:rPr>
          <w:rFonts w:cstheme="minorHAnsi"/>
          <w:szCs w:val="22"/>
        </w:rPr>
        <w:t xml:space="preserve"> </w:t>
      </w:r>
    </w:p>
    <w:p w14:paraId="2EE516ED" w14:textId="77777777" w:rsidR="00C3519A" w:rsidRPr="007B111D" w:rsidRDefault="00C3519A" w:rsidP="007B111D">
      <w:pPr>
        <w:pStyle w:val="NoSpacing"/>
        <w:numPr>
          <w:ilvl w:val="0"/>
          <w:numId w:val="38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Общественный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транспорт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грязный</w:t>
      </w:r>
      <w:proofErr w:type="spellEnd"/>
    </w:p>
    <w:p w14:paraId="25AD617C" w14:textId="607C3945" w:rsidR="00C3519A" w:rsidRPr="007B111D" w:rsidRDefault="00C3519A" w:rsidP="007B111D">
      <w:pPr>
        <w:pStyle w:val="NoSpacing"/>
        <w:numPr>
          <w:ilvl w:val="0"/>
          <w:numId w:val="38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Остановки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расположены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неудобно</w:t>
      </w:r>
      <w:proofErr w:type="spellEnd"/>
      <w:r w:rsidRPr="007B111D">
        <w:rPr>
          <w:rFonts w:cstheme="minorHAnsi"/>
          <w:szCs w:val="22"/>
        </w:rPr>
        <w:t xml:space="preserve"> (</w:t>
      </w:r>
      <w:proofErr w:type="spellStart"/>
      <w:r w:rsidRPr="007B111D">
        <w:rPr>
          <w:rFonts w:cstheme="minorHAnsi"/>
          <w:szCs w:val="22"/>
        </w:rPr>
        <w:t>далеко</w:t>
      </w:r>
      <w:proofErr w:type="spellEnd"/>
      <w:r w:rsidRPr="007B111D">
        <w:rPr>
          <w:rFonts w:cstheme="minorHAnsi"/>
          <w:szCs w:val="22"/>
        </w:rPr>
        <w:t xml:space="preserve">, </w:t>
      </w:r>
      <w:r w:rsidRPr="007B111D">
        <w:rPr>
          <w:rFonts w:cstheme="minorHAnsi"/>
          <w:szCs w:val="22"/>
          <w:lang w:val="ru-RU"/>
        </w:rPr>
        <w:t>неудобный/затруднённый</w:t>
      </w:r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доступ</w:t>
      </w:r>
      <w:proofErr w:type="spellEnd"/>
      <w:r w:rsidRPr="007B111D">
        <w:rPr>
          <w:rFonts w:cstheme="minorHAnsi"/>
          <w:szCs w:val="22"/>
        </w:rPr>
        <w:t>)</w:t>
      </w:r>
    </w:p>
    <w:p w14:paraId="07818E4B" w14:textId="77777777" w:rsidR="00C3519A" w:rsidRPr="007B111D" w:rsidRDefault="00C3519A" w:rsidP="007B111D">
      <w:pPr>
        <w:pStyle w:val="NoSpacing"/>
        <w:numPr>
          <w:ilvl w:val="0"/>
          <w:numId w:val="38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Сеть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маршрутов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не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соответствует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потребностям</w:t>
      </w:r>
      <w:proofErr w:type="spellEnd"/>
      <w:r w:rsidRPr="007B111D">
        <w:rPr>
          <w:rFonts w:cstheme="minorHAnsi"/>
          <w:szCs w:val="22"/>
        </w:rPr>
        <w:t xml:space="preserve"> (</w:t>
      </w:r>
      <w:proofErr w:type="spellStart"/>
      <w:r w:rsidRPr="007B111D">
        <w:rPr>
          <w:rFonts w:cstheme="minorHAnsi"/>
          <w:szCs w:val="22"/>
        </w:rPr>
        <w:t>не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ездят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туда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или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когда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нужно</w:t>
      </w:r>
      <w:proofErr w:type="spellEnd"/>
      <w:r w:rsidRPr="007B111D">
        <w:rPr>
          <w:rFonts w:cstheme="minorHAnsi"/>
          <w:szCs w:val="22"/>
        </w:rPr>
        <w:t>)</w:t>
      </w:r>
    </w:p>
    <w:p w14:paraId="103C8839" w14:textId="77777777" w:rsidR="00C3519A" w:rsidRPr="007B111D" w:rsidRDefault="00C3519A" w:rsidP="007B111D">
      <w:pPr>
        <w:pStyle w:val="NoSpacing"/>
        <w:numPr>
          <w:ilvl w:val="0"/>
          <w:numId w:val="38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Поездки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на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общественном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транспорте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занимают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слишком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много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времени</w:t>
      </w:r>
      <w:proofErr w:type="spellEnd"/>
      <w:r w:rsidRPr="007B111D">
        <w:rPr>
          <w:rFonts w:cstheme="minorHAnsi"/>
          <w:szCs w:val="22"/>
        </w:rPr>
        <w:t xml:space="preserve"> (</w:t>
      </w:r>
      <w:proofErr w:type="spellStart"/>
      <w:r w:rsidRPr="007B111D">
        <w:rPr>
          <w:rFonts w:cstheme="minorHAnsi"/>
          <w:szCs w:val="22"/>
        </w:rPr>
        <w:t>медленно</w:t>
      </w:r>
      <w:proofErr w:type="spellEnd"/>
      <w:r w:rsidRPr="007B111D">
        <w:rPr>
          <w:rFonts w:cstheme="minorHAnsi"/>
          <w:szCs w:val="22"/>
        </w:rPr>
        <w:t>)</w:t>
      </w:r>
    </w:p>
    <w:p w14:paraId="7D42B64A" w14:textId="77777777" w:rsidR="00C3519A" w:rsidRPr="007B111D" w:rsidRDefault="00C3519A" w:rsidP="007B111D">
      <w:pPr>
        <w:pStyle w:val="NoSpacing"/>
        <w:numPr>
          <w:ilvl w:val="0"/>
          <w:numId w:val="38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Общественные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автомобили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переполнены</w:t>
      </w:r>
      <w:proofErr w:type="spellEnd"/>
      <w:r w:rsidRPr="007B111D">
        <w:rPr>
          <w:rFonts w:cstheme="minorHAnsi"/>
          <w:szCs w:val="22"/>
        </w:rPr>
        <w:t xml:space="preserve"> (</w:t>
      </w:r>
      <w:proofErr w:type="spellStart"/>
      <w:r w:rsidRPr="007B111D">
        <w:rPr>
          <w:rFonts w:cstheme="minorHAnsi"/>
          <w:szCs w:val="22"/>
        </w:rPr>
        <w:t>слишком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заполнены</w:t>
      </w:r>
      <w:proofErr w:type="spellEnd"/>
      <w:r w:rsidRPr="007B111D">
        <w:rPr>
          <w:rFonts w:cstheme="minorHAnsi"/>
          <w:szCs w:val="22"/>
        </w:rPr>
        <w:t>)</w:t>
      </w:r>
    </w:p>
    <w:p w14:paraId="03582EF2" w14:textId="7497AA42" w:rsidR="00C3519A" w:rsidRPr="007B111D" w:rsidRDefault="00C3519A" w:rsidP="007B111D">
      <w:pPr>
        <w:pStyle w:val="NoSpacing"/>
        <w:numPr>
          <w:ilvl w:val="0"/>
          <w:numId w:val="38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</w:rPr>
        <w:t xml:space="preserve">В </w:t>
      </w:r>
      <w:proofErr w:type="spellStart"/>
      <w:r w:rsidRPr="007B111D">
        <w:rPr>
          <w:rFonts w:cstheme="minorHAnsi"/>
          <w:szCs w:val="22"/>
        </w:rPr>
        <w:t>общественном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транспорте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небезопасно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или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некомфортно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находиться</w:t>
      </w:r>
      <w:proofErr w:type="spellEnd"/>
      <w:r w:rsidRPr="007B111D">
        <w:rPr>
          <w:rFonts w:cstheme="minorHAnsi"/>
          <w:szCs w:val="22"/>
        </w:rPr>
        <w:t xml:space="preserve"> (в</w:t>
      </w:r>
      <w:r w:rsidRPr="007B111D">
        <w:rPr>
          <w:rFonts w:cstheme="minorHAnsi"/>
          <w:szCs w:val="22"/>
          <w:lang w:val="ru-RU"/>
        </w:rPr>
        <w:t xml:space="preserve"> том числе грязные</w:t>
      </w:r>
      <w:r w:rsidRPr="007B111D">
        <w:rPr>
          <w:rFonts w:cstheme="minorHAnsi"/>
          <w:szCs w:val="22"/>
        </w:rPr>
        <w:t xml:space="preserve">, </w:t>
      </w:r>
      <w:proofErr w:type="spellStart"/>
      <w:r w:rsidRPr="007B111D">
        <w:rPr>
          <w:rFonts w:cstheme="minorHAnsi"/>
          <w:szCs w:val="22"/>
        </w:rPr>
        <w:t>шумны</w:t>
      </w:r>
      <w:proofErr w:type="spellEnd"/>
      <w:r w:rsidRPr="007B111D">
        <w:rPr>
          <w:rFonts w:cstheme="minorHAnsi"/>
          <w:szCs w:val="22"/>
          <w:lang w:val="ru-RU"/>
        </w:rPr>
        <w:t>е</w:t>
      </w:r>
      <w:r w:rsidRPr="007B111D">
        <w:rPr>
          <w:rFonts w:cstheme="minorHAnsi"/>
          <w:szCs w:val="22"/>
        </w:rPr>
        <w:t xml:space="preserve"> и т. д. </w:t>
      </w:r>
      <w:proofErr w:type="spellStart"/>
      <w:r w:rsidRPr="007B111D">
        <w:rPr>
          <w:rFonts w:cstheme="minorHAnsi"/>
          <w:szCs w:val="22"/>
        </w:rPr>
        <w:t>попутчик</w:t>
      </w:r>
      <w:proofErr w:type="spellEnd"/>
      <w:r w:rsidRPr="007B111D">
        <w:rPr>
          <w:rFonts w:cstheme="minorHAnsi"/>
          <w:szCs w:val="22"/>
          <w:lang w:val="ru-RU"/>
        </w:rPr>
        <w:t>и</w:t>
      </w:r>
      <w:r w:rsidRPr="007B111D">
        <w:rPr>
          <w:rFonts w:cstheme="minorHAnsi"/>
          <w:szCs w:val="22"/>
        </w:rPr>
        <w:t>)</w:t>
      </w:r>
    </w:p>
    <w:p w14:paraId="690DA957" w14:textId="14A83BA1" w:rsidR="00C3519A" w:rsidRPr="007B111D" w:rsidRDefault="00C3519A" w:rsidP="007B111D">
      <w:pPr>
        <w:pStyle w:val="NoSpacing"/>
        <w:numPr>
          <w:ilvl w:val="0"/>
          <w:numId w:val="38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Неудобные п</w:t>
      </w:r>
      <w:proofErr w:type="spellStart"/>
      <w:r w:rsidRPr="007B111D">
        <w:rPr>
          <w:rFonts w:cstheme="minorHAnsi"/>
          <w:szCs w:val="22"/>
        </w:rPr>
        <w:t>ересадки</w:t>
      </w:r>
      <w:proofErr w:type="spellEnd"/>
      <w:r w:rsidRPr="007B111D">
        <w:rPr>
          <w:rFonts w:cstheme="minorHAnsi"/>
          <w:szCs w:val="22"/>
        </w:rPr>
        <w:t xml:space="preserve"> </w:t>
      </w:r>
    </w:p>
    <w:p w14:paraId="4C266DFC" w14:textId="75C6FB09" w:rsidR="00C3519A" w:rsidRPr="007B111D" w:rsidRDefault="00C3519A" w:rsidP="007B111D">
      <w:pPr>
        <w:pStyle w:val="NoSpacing"/>
        <w:numPr>
          <w:ilvl w:val="0"/>
          <w:numId w:val="38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Неприятные в</w:t>
      </w:r>
      <w:proofErr w:type="spellStart"/>
      <w:r w:rsidRPr="007B111D">
        <w:rPr>
          <w:rFonts w:cstheme="minorHAnsi"/>
          <w:szCs w:val="22"/>
        </w:rPr>
        <w:t>одители</w:t>
      </w:r>
      <w:proofErr w:type="spellEnd"/>
      <w:r w:rsidRPr="007B111D">
        <w:rPr>
          <w:rFonts w:cstheme="minorHAnsi"/>
          <w:szCs w:val="22"/>
        </w:rPr>
        <w:t xml:space="preserve"> (</w:t>
      </w:r>
      <w:proofErr w:type="spellStart"/>
      <w:r w:rsidRPr="007B111D">
        <w:rPr>
          <w:rFonts w:cstheme="minorHAnsi"/>
          <w:szCs w:val="22"/>
        </w:rPr>
        <w:t>неподобающий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стиль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вождения</w:t>
      </w:r>
      <w:proofErr w:type="spellEnd"/>
      <w:r w:rsidRPr="007B111D">
        <w:rPr>
          <w:rFonts w:cstheme="minorHAnsi"/>
          <w:szCs w:val="22"/>
        </w:rPr>
        <w:t xml:space="preserve">, </w:t>
      </w:r>
      <w:proofErr w:type="spellStart"/>
      <w:r w:rsidRPr="007B111D">
        <w:rPr>
          <w:rFonts w:cstheme="minorHAnsi"/>
          <w:szCs w:val="22"/>
        </w:rPr>
        <w:t>недоброжелательные</w:t>
      </w:r>
      <w:proofErr w:type="spellEnd"/>
      <w:r w:rsidRPr="007B111D">
        <w:rPr>
          <w:rFonts w:cstheme="minorHAnsi"/>
          <w:szCs w:val="22"/>
        </w:rPr>
        <w:t xml:space="preserve"> и т. д.)</w:t>
      </w:r>
    </w:p>
    <w:p w14:paraId="0A802C12" w14:textId="677CFD8F" w:rsidR="00DF512E" w:rsidRPr="007B111D" w:rsidRDefault="00C3519A" w:rsidP="007B111D">
      <w:pPr>
        <w:pStyle w:val="NoSpacing"/>
        <w:numPr>
          <w:ilvl w:val="0"/>
          <w:numId w:val="38"/>
        </w:numPr>
        <w:rPr>
          <w:rFonts w:eastAsiaTheme="majorEastAsia" w:cstheme="minorHAnsi"/>
          <w:b/>
          <w:szCs w:val="22"/>
        </w:rPr>
      </w:pPr>
      <w:proofErr w:type="spellStart"/>
      <w:r w:rsidRPr="007B111D">
        <w:rPr>
          <w:rFonts w:cstheme="minorHAnsi"/>
          <w:i/>
          <w:iCs/>
          <w:szCs w:val="22"/>
        </w:rPr>
        <w:t>Удовлетворен</w:t>
      </w:r>
      <w:proofErr w:type="spellEnd"/>
      <w:r w:rsidRPr="007B111D">
        <w:rPr>
          <w:rFonts w:cstheme="minorHAnsi"/>
          <w:i/>
          <w:iCs/>
          <w:szCs w:val="22"/>
          <w:lang w:val="ru-RU"/>
        </w:rPr>
        <w:t>ы</w:t>
      </w:r>
      <w:r w:rsidRPr="007B111D">
        <w:rPr>
          <w:rFonts w:cstheme="minorHAnsi"/>
          <w:i/>
          <w:iCs/>
          <w:szCs w:val="22"/>
        </w:rPr>
        <w:t xml:space="preserve">, </w:t>
      </w:r>
      <w:proofErr w:type="spellStart"/>
      <w:r w:rsidRPr="007B111D">
        <w:rPr>
          <w:rFonts w:cstheme="minorHAnsi"/>
          <w:i/>
          <w:iCs/>
          <w:szCs w:val="22"/>
        </w:rPr>
        <w:t>нет</w:t>
      </w:r>
      <w:proofErr w:type="spellEnd"/>
      <w:r w:rsidRPr="007B111D">
        <w:rPr>
          <w:rFonts w:cstheme="minorHAnsi"/>
          <w:i/>
          <w:iCs/>
          <w:szCs w:val="22"/>
        </w:rPr>
        <w:t xml:space="preserve"> </w:t>
      </w:r>
      <w:proofErr w:type="spellStart"/>
      <w:r w:rsidRPr="007B111D">
        <w:rPr>
          <w:rFonts w:cstheme="minorHAnsi"/>
          <w:i/>
          <w:iCs/>
          <w:szCs w:val="22"/>
        </w:rPr>
        <w:t>проблем</w:t>
      </w:r>
      <w:proofErr w:type="spellEnd"/>
      <w:r w:rsidRPr="007B111D">
        <w:rPr>
          <w:rFonts w:cstheme="minorHAnsi"/>
          <w:i/>
          <w:iCs/>
          <w:szCs w:val="22"/>
          <w:lang w:val="ru-RU"/>
        </w:rPr>
        <w:t xml:space="preserve"> </w:t>
      </w:r>
      <w:r w:rsidR="00C20B1C" w:rsidRPr="007B111D">
        <w:rPr>
          <w:rFonts w:cstheme="minorHAnsi"/>
          <w:szCs w:val="22"/>
        </w:rPr>
        <w:t>/</w:t>
      </w:r>
      <w:proofErr w:type="spellStart"/>
      <w:r w:rsidR="00C20B1C" w:rsidRPr="007B111D">
        <w:rPr>
          <w:rFonts w:cstheme="minorHAnsi"/>
          <w:szCs w:val="22"/>
        </w:rPr>
        <w:t>exclusive</w:t>
      </w:r>
      <w:proofErr w:type="spellEnd"/>
      <w:r w:rsidR="00C20B1C" w:rsidRPr="007B111D">
        <w:rPr>
          <w:rFonts w:cstheme="minorHAnsi"/>
          <w:szCs w:val="22"/>
        </w:rPr>
        <w:t>/ </w:t>
      </w:r>
      <w:r w:rsidR="00DF512E" w:rsidRPr="007B111D">
        <w:rPr>
          <w:rFonts w:cstheme="minorHAnsi"/>
          <w:szCs w:val="22"/>
        </w:rPr>
        <w:br w:type="page"/>
      </w:r>
    </w:p>
    <w:p w14:paraId="2D0DDD32" w14:textId="4ADFE211" w:rsidR="00B61357" w:rsidRPr="00D4257D" w:rsidRDefault="00C23BFA" w:rsidP="00D4257D">
      <w:pPr>
        <w:pStyle w:val="Heading1"/>
      </w:pPr>
      <w:bookmarkStart w:id="22" w:name="_TEEDEHOOLDUS"/>
      <w:bookmarkEnd w:id="22"/>
      <w:r w:rsidRPr="00D4257D">
        <w:t>СОДЕРЖАНИЕ ДОРОГ</w:t>
      </w:r>
    </w:p>
    <w:p w14:paraId="130DDA2F" w14:textId="77777777" w:rsidR="007B111D" w:rsidRDefault="007B111D" w:rsidP="007B111D">
      <w:pPr>
        <w:pStyle w:val="NoSpacing"/>
        <w:rPr>
          <w:rFonts w:cstheme="minorHAnsi"/>
          <w:i/>
          <w:iCs/>
          <w:szCs w:val="22"/>
        </w:rPr>
      </w:pPr>
    </w:p>
    <w:p w14:paraId="61227077" w14:textId="34D2B8F2" w:rsidR="4F0D4222" w:rsidRPr="007B111D" w:rsidRDefault="4F0D4222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>F: T1 = 15-aastased või vanemad</w:t>
      </w:r>
    </w:p>
    <w:p w14:paraId="44FEFAF2" w14:textId="34A360B5" w:rsidR="00540492" w:rsidRPr="007B111D" w:rsidRDefault="00D36502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E</w:t>
      </w:r>
      <w:r w:rsidR="00B67693" w:rsidRPr="007B111D">
        <w:rPr>
          <w:rFonts w:cstheme="minorHAnsi"/>
          <w:b/>
          <w:bCs/>
          <w:szCs w:val="22"/>
        </w:rPr>
        <w:t>1 (</w:t>
      </w:r>
      <w:r w:rsidR="00540492" w:rsidRPr="007B111D">
        <w:rPr>
          <w:rFonts w:cstheme="minorHAnsi"/>
          <w:b/>
          <w:bCs/>
          <w:szCs w:val="22"/>
        </w:rPr>
        <w:t>K24</w:t>
      </w:r>
      <w:r w:rsidR="00B67693" w:rsidRPr="007B111D">
        <w:rPr>
          <w:rFonts w:cstheme="minorHAnsi"/>
          <w:b/>
          <w:bCs/>
          <w:szCs w:val="22"/>
        </w:rPr>
        <w:t>)</w:t>
      </w:r>
      <w:r w:rsidR="00540492" w:rsidRPr="007B111D">
        <w:rPr>
          <w:rFonts w:cstheme="minorHAnsi"/>
          <w:b/>
          <w:bCs/>
          <w:szCs w:val="22"/>
        </w:rPr>
        <w:t xml:space="preserve"> </w:t>
      </w:r>
      <w:r w:rsidR="00473328" w:rsidRPr="007B111D">
        <w:rPr>
          <w:rFonts w:cstheme="minorHAnsi"/>
          <w:b/>
          <w:bCs/>
          <w:szCs w:val="22"/>
        </w:rPr>
        <w:tab/>
      </w:r>
      <w:proofErr w:type="spellStart"/>
      <w:r w:rsidR="00D76342" w:rsidRPr="007B111D">
        <w:rPr>
          <w:rFonts w:cstheme="minorHAnsi"/>
          <w:b/>
          <w:bCs/>
          <w:szCs w:val="22"/>
        </w:rPr>
        <w:t>Насколько</w:t>
      </w:r>
      <w:proofErr w:type="spellEnd"/>
      <w:r w:rsidR="00D7634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D76342" w:rsidRPr="007B111D">
        <w:rPr>
          <w:rFonts w:cstheme="minorHAnsi"/>
          <w:b/>
          <w:bCs/>
          <w:szCs w:val="22"/>
        </w:rPr>
        <w:t>Вы</w:t>
      </w:r>
      <w:proofErr w:type="spellEnd"/>
      <w:r w:rsidR="00D76342" w:rsidRPr="007B111D">
        <w:rPr>
          <w:rFonts w:cstheme="minorHAnsi"/>
          <w:b/>
          <w:bCs/>
          <w:szCs w:val="22"/>
        </w:rPr>
        <w:t xml:space="preserve"> </w:t>
      </w:r>
      <w:r w:rsidR="00D76342" w:rsidRPr="007B111D">
        <w:rPr>
          <w:rFonts w:cstheme="minorHAnsi"/>
          <w:b/>
          <w:bCs/>
          <w:szCs w:val="22"/>
          <w:lang w:val="ru-RU"/>
        </w:rPr>
        <w:t>у</w:t>
      </w:r>
      <w:proofErr w:type="spellStart"/>
      <w:r w:rsidR="00D76342" w:rsidRPr="007B111D">
        <w:rPr>
          <w:rFonts w:cstheme="minorHAnsi"/>
          <w:b/>
          <w:bCs/>
          <w:szCs w:val="22"/>
        </w:rPr>
        <w:t>довл</w:t>
      </w:r>
      <w:r w:rsidR="00D76342" w:rsidRPr="007B111D">
        <w:rPr>
          <w:rFonts w:cstheme="minorHAnsi"/>
          <w:b/>
          <w:bCs/>
          <w:szCs w:val="22"/>
          <w:lang w:val="ru-RU"/>
        </w:rPr>
        <w:t>етворе</w:t>
      </w:r>
      <w:r w:rsidR="00D76342" w:rsidRPr="007B111D">
        <w:rPr>
          <w:rFonts w:cstheme="minorHAnsi"/>
          <w:b/>
          <w:bCs/>
          <w:szCs w:val="22"/>
        </w:rPr>
        <w:t>ны</w:t>
      </w:r>
      <w:proofErr w:type="spellEnd"/>
      <w:r w:rsidR="00D76342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D76342" w:rsidRPr="007B111D">
        <w:rPr>
          <w:rFonts w:cstheme="minorHAnsi"/>
          <w:b/>
          <w:bCs/>
          <w:szCs w:val="22"/>
        </w:rPr>
        <w:t>свое</w:t>
      </w:r>
      <w:proofErr w:type="spellEnd"/>
      <w:r w:rsidR="00D76342" w:rsidRPr="007B111D">
        <w:rPr>
          <w:rFonts w:cstheme="minorHAnsi"/>
          <w:b/>
          <w:bCs/>
          <w:szCs w:val="22"/>
          <w:lang w:val="ru-RU"/>
        </w:rPr>
        <w:t>й</w:t>
      </w:r>
      <w:r w:rsidR="00D76342" w:rsidRPr="007B111D">
        <w:rPr>
          <w:rFonts w:cstheme="minorHAnsi"/>
          <w:b/>
          <w:bCs/>
          <w:szCs w:val="22"/>
        </w:rPr>
        <w:t xml:space="preserve"> </w:t>
      </w:r>
      <w:r w:rsidR="00D76342" w:rsidRPr="007B111D">
        <w:rPr>
          <w:rFonts w:cstheme="minorHAnsi"/>
          <w:b/>
          <w:bCs/>
          <w:szCs w:val="22"/>
          <w:lang w:val="ru-RU"/>
        </w:rPr>
        <w:t>волости</w:t>
      </w:r>
      <w:r w:rsidR="00D76342" w:rsidRPr="007B111D">
        <w:rPr>
          <w:rFonts w:cstheme="minorHAnsi"/>
          <w:b/>
          <w:bCs/>
          <w:szCs w:val="22"/>
        </w:rPr>
        <w:t xml:space="preserve"> / </w:t>
      </w:r>
      <w:r w:rsidR="00D76342" w:rsidRPr="007B111D">
        <w:rPr>
          <w:rFonts w:cstheme="minorHAnsi"/>
          <w:b/>
          <w:bCs/>
          <w:szCs w:val="22"/>
          <w:lang w:val="ru-RU"/>
        </w:rPr>
        <w:t>части города</w:t>
      </w:r>
      <w:r w:rsidR="00D7634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D76342" w:rsidRPr="007B111D">
        <w:rPr>
          <w:rFonts w:cstheme="minorHAnsi"/>
          <w:b/>
          <w:bCs/>
          <w:szCs w:val="22"/>
        </w:rPr>
        <w:t>следующими</w:t>
      </w:r>
      <w:proofErr w:type="spellEnd"/>
      <w:r w:rsidR="00D7634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D76342" w:rsidRPr="007B111D">
        <w:rPr>
          <w:rFonts w:cstheme="minorHAnsi"/>
          <w:b/>
          <w:bCs/>
          <w:szCs w:val="22"/>
        </w:rPr>
        <w:t>аспектами</w:t>
      </w:r>
      <w:proofErr w:type="spellEnd"/>
      <w:r w:rsidR="00D76342" w:rsidRPr="007B111D">
        <w:rPr>
          <w:rFonts w:cstheme="minorHAnsi"/>
          <w:b/>
          <w:bCs/>
          <w:szCs w:val="22"/>
        </w:rPr>
        <w:t>?</w:t>
      </w:r>
    </w:p>
    <w:tbl>
      <w:tblPr>
        <w:tblStyle w:val="TableGrid"/>
        <w:tblW w:w="10510" w:type="dxa"/>
        <w:tblInd w:w="-455" w:type="dxa"/>
        <w:tblLook w:val="04A0" w:firstRow="1" w:lastRow="0" w:firstColumn="1" w:lastColumn="0" w:noHBand="0" w:noVBand="1"/>
      </w:tblPr>
      <w:tblGrid>
        <w:gridCol w:w="339"/>
        <w:gridCol w:w="2278"/>
        <w:gridCol w:w="1809"/>
        <w:gridCol w:w="339"/>
        <w:gridCol w:w="339"/>
        <w:gridCol w:w="339"/>
        <w:gridCol w:w="339"/>
        <w:gridCol w:w="339"/>
        <w:gridCol w:w="339"/>
        <w:gridCol w:w="339"/>
        <w:gridCol w:w="339"/>
        <w:gridCol w:w="1809"/>
        <w:gridCol w:w="1563"/>
      </w:tblGrid>
      <w:tr w:rsidR="00D4257D" w:rsidRPr="007B111D" w14:paraId="5F9DAA3D" w14:textId="77777777" w:rsidTr="00D4257D">
        <w:trPr>
          <w:trHeight w:val="309"/>
        </w:trPr>
        <w:tc>
          <w:tcPr>
            <w:tcW w:w="339" w:type="dxa"/>
          </w:tcPr>
          <w:p w14:paraId="6F500E00" w14:textId="77777777" w:rsidR="00540492" w:rsidRPr="007B111D" w:rsidRDefault="00540492" w:rsidP="007B111D">
            <w:pPr>
              <w:pStyle w:val="NoSpacing"/>
              <w:jc w:val="both"/>
              <w:rPr>
                <w:rFonts w:cstheme="minorHAnsi"/>
                <w:szCs w:val="22"/>
              </w:rPr>
            </w:pPr>
          </w:p>
        </w:tc>
        <w:tc>
          <w:tcPr>
            <w:tcW w:w="2278" w:type="dxa"/>
          </w:tcPr>
          <w:p w14:paraId="6D35FD40" w14:textId="77777777" w:rsidR="00540492" w:rsidRPr="007B111D" w:rsidRDefault="00540492" w:rsidP="007B111D">
            <w:pPr>
              <w:pStyle w:val="NoSpacing"/>
              <w:jc w:val="both"/>
              <w:rPr>
                <w:rFonts w:cstheme="minorHAnsi"/>
                <w:szCs w:val="22"/>
              </w:rPr>
            </w:pPr>
          </w:p>
        </w:tc>
        <w:tc>
          <w:tcPr>
            <w:tcW w:w="1809" w:type="dxa"/>
          </w:tcPr>
          <w:p w14:paraId="51113703" w14:textId="77777777" w:rsidR="00540492" w:rsidRPr="007B111D" w:rsidRDefault="00540492" w:rsidP="007B111D">
            <w:pPr>
              <w:pStyle w:val="NoSpacing"/>
              <w:jc w:val="both"/>
              <w:rPr>
                <w:rFonts w:eastAsia="Times New Roman" w:cstheme="minorHAnsi"/>
                <w:szCs w:val="22"/>
              </w:rPr>
            </w:pPr>
            <w:r w:rsidRPr="007B111D">
              <w:rPr>
                <w:rFonts w:eastAsia="Times New Roman" w:cstheme="minorHAnsi"/>
                <w:szCs w:val="22"/>
              </w:rPr>
              <w:t xml:space="preserve">1 </w:t>
            </w:r>
          </w:p>
          <w:p w14:paraId="43FDF1FC" w14:textId="5119469D" w:rsidR="00540492" w:rsidRPr="007B111D" w:rsidRDefault="00D76342" w:rsidP="007B111D">
            <w:pPr>
              <w:pStyle w:val="NoSpacing"/>
              <w:rPr>
                <w:rFonts w:eastAsia="Times New Roman" w:cstheme="minorHAnsi"/>
                <w:szCs w:val="22"/>
              </w:rPr>
            </w:pPr>
            <w:r w:rsidRPr="007B111D">
              <w:rPr>
                <w:rFonts w:eastAsia="Times New Roman" w:cstheme="minorHAnsi"/>
                <w:szCs w:val="22"/>
                <w:lang w:val="ru-RU"/>
              </w:rPr>
              <w:t>Вообще не удовлетворены</w:t>
            </w:r>
          </w:p>
        </w:tc>
        <w:tc>
          <w:tcPr>
            <w:tcW w:w="339" w:type="dxa"/>
          </w:tcPr>
          <w:p w14:paraId="00392838" w14:textId="0B5A37BA" w:rsidR="00540492" w:rsidRPr="007B111D" w:rsidRDefault="00540492" w:rsidP="007B111D">
            <w:pPr>
              <w:pStyle w:val="NoSpacing"/>
              <w:jc w:val="both"/>
              <w:rPr>
                <w:rFonts w:eastAsia="Times New Roman" w:cstheme="minorHAnsi"/>
                <w:szCs w:val="22"/>
              </w:rPr>
            </w:pPr>
            <w:r w:rsidRPr="007B111D">
              <w:rPr>
                <w:rFonts w:eastAsia="Times New Roman" w:cstheme="minorHAnsi"/>
                <w:szCs w:val="22"/>
              </w:rPr>
              <w:t>2</w:t>
            </w:r>
          </w:p>
        </w:tc>
        <w:tc>
          <w:tcPr>
            <w:tcW w:w="339" w:type="dxa"/>
          </w:tcPr>
          <w:p w14:paraId="2BC88D64" w14:textId="1F1899BD" w:rsidR="00540492" w:rsidRPr="007B111D" w:rsidRDefault="00540492" w:rsidP="007B111D">
            <w:pPr>
              <w:pStyle w:val="NoSpacing"/>
              <w:jc w:val="both"/>
              <w:rPr>
                <w:rFonts w:eastAsia="Times New Roman" w:cstheme="minorHAnsi"/>
                <w:szCs w:val="22"/>
              </w:rPr>
            </w:pPr>
            <w:r w:rsidRPr="007B111D">
              <w:rPr>
                <w:rFonts w:eastAsia="Times New Roman" w:cstheme="minorHAnsi"/>
                <w:szCs w:val="22"/>
              </w:rPr>
              <w:t>3</w:t>
            </w:r>
          </w:p>
        </w:tc>
        <w:tc>
          <w:tcPr>
            <w:tcW w:w="339" w:type="dxa"/>
          </w:tcPr>
          <w:p w14:paraId="47E4ECC7" w14:textId="0DCE9FDC" w:rsidR="00540492" w:rsidRPr="007B111D" w:rsidRDefault="00540492" w:rsidP="007B111D">
            <w:pPr>
              <w:pStyle w:val="NoSpacing"/>
              <w:jc w:val="both"/>
              <w:rPr>
                <w:rFonts w:eastAsia="Times New Roman" w:cstheme="minorHAnsi"/>
                <w:szCs w:val="22"/>
              </w:rPr>
            </w:pPr>
            <w:r w:rsidRPr="007B111D">
              <w:rPr>
                <w:rFonts w:eastAsia="Times New Roman" w:cstheme="minorHAnsi"/>
                <w:szCs w:val="22"/>
              </w:rPr>
              <w:t>4</w:t>
            </w:r>
          </w:p>
        </w:tc>
        <w:tc>
          <w:tcPr>
            <w:tcW w:w="339" w:type="dxa"/>
          </w:tcPr>
          <w:p w14:paraId="271A7F79" w14:textId="4AD7773D" w:rsidR="00540492" w:rsidRPr="007B111D" w:rsidRDefault="00540492" w:rsidP="007B111D">
            <w:pPr>
              <w:pStyle w:val="NoSpacing"/>
              <w:jc w:val="both"/>
              <w:rPr>
                <w:rFonts w:eastAsia="Times New Roman" w:cstheme="minorHAnsi"/>
                <w:szCs w:val="22"/>
              </w:rPr>
            </w:pPr>
            <w:r w:rsidRPr="007B111D">
              <w:rPr>
                <w:rFonts w:eastAsia="Times New Roman" w:cstheme="minorHAnsi"/>
                <w:szCs w:val="22"/>
              </w:rPr>
              <w:t>5</w:t>
            </w:r>
          </w:p>
        </w:tc>
        <w:tc>
          <w:tcPr>
            <w:tcW w:w="339" w:type="dxa"/>
          </w:tcPr>
          <w:p w14:paraId="3E990B9D" w14:textId="47064177" w:rsidR="00540492" w:rsidRPr="007B111D" w:rsidRDefault="00540492" w:rsidP="007B111D">
            <w:pPr>
              <w:pStyle w:val="NoSpacing"/>
              <w:jc w:val="both"/>
              <w:rPr>
                <w:rFonts w:eastAsia="Times New Roman" w:cstheme="minorHAnsi"/>
                <w:szCs w:val="22"/>
              </w:rPr>
            </w:pPr>
            <w:r w:rsidRPr="007B111D">
              <w:rPr>
                <w:rFonts w:eastAsia="Times New Roman" w:cstheme="minorHAnsi"/>
                <w:szCs w:val="22"/>
              </w:rPr>
              <w:t>6</w:t>
            </w:r>
          </w:p>
        </w:tc>
        <w:tc>
          <w:tcPr>
            <w:tcW w:w="339" w:type="dxa"/>
          </w:tcPr>
          <w:p w14:paraId="105F6AE4" w14:textId="560A580F" w:rsidR="00540492" w:rsidRPr="007B111D" w:rsidRDefault="00540492" w:rsidP="007B111D">
            <w:pPr>
              <w:pStyle w:val="NoSpacing"/>
              <w:jc w:val="both"/>
              <w:rPr>
                <w:rFonts w:eastAsia="Times New Roman" w:cstheme="minorHAnsi"/>
                <w:szCs w:val="22"/>
              </w:rPr>
            </w:pPr>
            <w:r w:rsidRPr="007B111D">
              <w:rPr>
                <w:rFonts w:eastAsia="Times New Roman" w:cstheme="minorHAnsi"/>
                <w:szCs w:val="22"/>
              </w:rPr>
              <w:t>7</w:t>
            </w:r>
          </w:p>
        </w:tc>
        <w:tc>
          <w:tcPr>
            <w:tcW w:w="339" w:type="dxa"/>
          </w:tcPr>
          <w:p w14:paraId="37947309" w14:textId="65E10B84" w:rsidR="00540492" w:rsidRPr="007B111D" w:rsidRDefault="00540492" w:rsidP="007B111D">
            <w:pPr>
              <w:pStyle w:val="NoSpacing"/>
              <w:jc w:val="both"/>
              <w:rPr>
                <w:rFonts w:eastAsia="Times New Roman" w:cstheme="minorHAnsi"/>
                <w:szCs w:val="22"/>
              </w:rPr>
            </w:pPr>
            <w:r w:rsidRPr="007B111D">
              <w:rPr>
                <w:rFonts w:eastAsia="Times New Roman" w:cstheme="minorHAnsi"/>
                <w:szCs w:val="22"/>
              </w:rPr>
              <w:t>8</w:t>
            </w:r>
          </w:p>
        </w:tc>
        <w:tc>
          <w:tcPr>
            <w:tcW w:w="339" w:type="dxa"/>
          </w:tcPr>
          <w:p w14:paraId="4B4165C7" w14:textId="4BAC0A2C" w:rsidR="00540492" w:rsidRPr="007B111D" w:rsidRDefault="00540492" w:rsidP="007B111D">
            <w:pPr>
              <w:pStyle w:val="NoSpacing"/>
              <w:jc w:val="both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</w:t>
            </w:r>
          </w:p>
        </w:tc>
        <w:tc>
          <w:tcPr>
            <w:tcW w:w="1809" w:type="dxa"/>
          </w:tcPr>
          <w:p w14:paraId="63C28F16" w14:textId="77777777" w:rsidR="00540492" w:rsidRPr="007B111D" w:rsidRDefault="00540492" w:rsidP="007B111D">
            <w:pPr>
              <w:pStyle w:val="NoSpacing"/>
              <w:jc w:val="both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10</w:t>
            </w:r>
          </w:p>
          <w:p w14:paraId="26EA61EE" w14:textId="41487FB2" w:rsidR="00540492" w:rsidRPr="007B111D" w:rsidRDefault="00D76342" w:rsidP="007B111D">
            <w:pPr>
              <w:pStyle w:val="NoSpacing"/>
              <w:jc w:val="both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Очень удовлетворены</w:t>
            </w:r>
          </w:p>
        </w:tc>
        <w:tc>
          <w:tcPr>
            <w:tcW w:w="1563" w:type="dxa"/>
            <w:vAlign w:val="bottom"/>
          </w:tcPr>
          <w:p w14:paraId="08BBAAC0" w14:textId="54C7D07C" w:rsidR="00540492" w:rsidRPr="007B111D" w:rsidRDefault="00CF3E44" w:rsidP="007B111D">
            <w:pPr>
              <w:pStyle w:val="NoSpacing"/>
              <w:rPr>
                <w:rFonts w:cstheme="minorHAnsi"/>
                <w:szCs w:val="22"/>
                <w:lang w:val="ru-RU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Затрудняюсь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ответить</w:t>
            </w:r>
            <w:proofErr w:type="spellEnd"/>
            <w:r w:rsidR="00DF3CE7" w:rsidRPr="007B111D">
              <w:rPr>
                <w:rFonts w:cstheme="minorHAnsi"/>
                <w:szCs w:val="22"/>
              </w:rPr>
              <w:t xml:space="preserve">, </w:t>
            </w:r>
            <w:r w:rsidR="00D76342" w:rsidRPr="007B111D">
              <w:rPr>
                <w:rFonts w:cstheme="minorHAnsi"/>
                <w:szCs w:val="22"/>
                <w:lang w:val="ru-RU"/>
              </w:rPr>
              <w:t>не было опыта</w:t>
            </w:r>
          </w:p>
        </w:tc>
      </w:tr>
      <w:tr w:rsidR="00D4257D" w:rsidRPr="007B111D" w14:paraId="3031042D" w14:textId="77777777" w:rsidTr="00D4257D">
        <w:trPr>
          <w:trHeight w:val="309"/>
        </w:trPr>
        <w:tc>
          <w:tcPr>
            <w:tcW w:w="339" w:type="dxa"/>
          </w:tcPr>
          <w:p w14:paraId="3E98DD12" w14:textId="77777777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2278" w:type="dxa"/>
            <w:vAlign w:val="bottom"/>
          </w:tcPr>
          <w:p w14:paraId="0965DF7F" w14:textId="27CEC366" w:rsidR="00540492" w:rsidRPr="007B111D" w:rsidRDefault="00D7634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С состоянием местных проезжих дорог и улиц</w:t>
            </w:r>
          </w:p>
        </w:tc>
        <w:tc>
          <w:tcPr>
            <w:tcW w:w="1809" w:type="dxa"/>
          </w:tcPr>
          <w:p w14:paraId="56DD3FFD" w14:textId="2A7E66E0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339" w:type="dxa"/>
          </w:tcPr>
          <w:p w14:paraId="00ECBD62" w14:textId="4E3D711F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339" w:type="dxa"/>
          </w:tcPr>
          <w:p w14:paraId="1529FE5E" w14:textId="2629929F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339" w:type="dxa"/>
          </w:tcPr>
          <w:p w14:paraId="0710249C" w14:textId="23EAA7DE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339" w:type="dxa"/>
          </w:tcPr>
          <w:p w14:paraId="156328C9" w14:textId="7C36BBC6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5</w:t>
            </w:r>
          </w:p>
        </w:tc>
        <w:tc>
          <w:tcPr>
            <w:tcW w:w="339" w:type="dxa"/>
          </w:tcPr>
          <w:p w14:paraId="18205FD1" w14:textId="5ACE89BF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6</w:t>
            </w:r>
          </w:p>
        </w:tc>
        <w:tc>
          <w:tcPr>
            <w:tcW w:w="339" w:type="dxa"/>
          </w:tcPr>
          <w:p w14:paraId="2D08A2A1" w14:textId="4087571A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7</w:t>
            </w:r>
          </w:p>
        </w:tc>
        <w:tc>
          <w:tcPr>
            <w:tcW w:w="339" w:type="dxa"/>
          </w:tcPr>
          <w:p w14:paraId="3F53BBD3" w14:textId="23255DCF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8</w:t>
            </w:r>
          </w:p>
        </w:tc>
        <w:tc>
          <w:tcPr>
            <w:tcW w:w="339" w:type="dxa"/>
          </w:tcPr>
          <w:p w14:paraId="243BCA74" w14:textId="6B8C8E1C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</w:t>
            </w:r>
          </w:p>
        </w:tc>
        <w:tc>
          <w:tcPr>
            <w:tcW w:w="1809" w:type="dxa"/>
          </w:tcPr>
          <w:p w14:paraId="24D28A47" w14:textId="259EC08F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10</w:t>
            </w:r>
          </w:p>
        </w:tc>
        <w:tc>
          <w:tcPr>
            <w:tcW w:w="1563" w:type="dxa"/>
          </w:tcPr>
          <w:p w14:paraId="3C0F79DE" w14:textId="385275CE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D4257D" w:rsidRPr="007B111D" w14:paraId="5742E72B" w14:textId="77777777" w:rsidTr="00D4257D">
        <w:trPr>
          <w:trHeight w:val="309"/>
        </w:trPr>
        <w:tc>
          <w:tcPr>
            <w:tcW w:w="339" w:type="dxa"/>
          </w:tcPr>
          <w:p w14:paraId="637A0391" w14:textId="77777777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2278" w:type="dxa"/>
            <w:vAlign w:val="bottom"/>
          </w:tcPr>
          <w:p w14:paraId="5AE7CDFB" w14:textId="08CCADFC" w:rsidR="00540492" w:rsidRPr="007B111D" w:rsidRDefault="00D7634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 xml:space="preserve">С </w:t>
            </w:r>
            <w:proofErr w:type="spellStart"/>
            <w:r w:rsidRPr="007B111D">
              <w:rPr>
                <w:rFonts w:cstheme="minorHAnsi"/>
                <w:szCs w:val="22"/>
              </w:rPr>
              <w:t>зимним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обслуживанием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местных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дорог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(</w:t>
            </w:r>
            <w:proofErr w:type="spellStart"/>
            <w:r w:rsidRPr="007B111D">
              <w:rPr>
                <w:rFonts w:cstheme="minorHAnsi"/>
                <w:szCs w:val="22"/>
              </w:rPr>
              <w:t>очистка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от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снега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, </w:t>
            </w:r>
            <w:proofErr w:type="spellStart"/>
            <w:r w:rsidRPr="007B111D">
              <w:rPr>
                <w:rFonts w:cstheme="minorHAnsi"/>
                <w:szCs w:val="22"/>
              </w:rPr>
              <w:t>противогололедные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меры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и т. д.)</w:t>
            </w:r>
          </w:p>
        </w:tc>
        <w:tc>
          <w:tcPr>
            <w:tcW w:w="1809" w:type="dxa"/>
          </w:tcPr>
          <w:p w14:paraId="2416FF09" w14:textId="5CEF8D69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339" w:type="dxa"/>
          </w:tcPr>
          <w:p w14:paraId="2142C0B8" w14:textId="6D10DA5F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339" w:type="dxa"/>
          </w:tcPr>
          <w:p w14:paraId="18E816C5" w14:textId="3A965790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339" w:type="dxa"/>
          </w:tcPr>
          <w:p w14:paraId="1ABE3D14" w14:textId="34A9FC44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339" w:type="dxa"/>
          </w:tcPr>
          <w:p w14:paraId="25230495" w14:textId="783F8515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5</w:t>
            </w:r>
          </w:p>
        </w:tc>
        <w:tc>
          <w:tcPr>
            <w:tcW w:w="339" w:type="dxa"/>
          </w:tcPr>
          <w:p w14:paraId="4B738EF0" w14:textId="37E1624D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6</w:t>
            </w:r>
          </w:p>
        </w:tc>
        <w:tc>
          <w:tcPr>
            <w:tcW w:w="339" w:type="dxa"/>
          </w:tcPr>
          <w:p w14:paraId="2B3F599E" w14:textId="5C84FE8F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7</w:t>
            </w:r>
          </w:p>
        </w:tc>
        <w:tc>
          <w:tcPr>
            <w:tcW w:w="339" w:type="dxa"/>
          </w:tcPr>
          <w:p w14:paraId="385DC05D" w14:textId="7526A4F0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8</w:t>
            </w:r>
          </w:p>
        </w:tc>
        <w:tc>
          <w:tcPr>
            <w:tcW w:w="339" w:type="dxa"/>
          </w:tcPr>
          <w:p w14:paraId="09D5FD24" w14:textId="66928817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</w:t>
            </w:r>
          </w:p>
        </w:tc>
        <w:tc>
          <w:tcPr>
            <w:tcW w:w="1809" w:type="dxa"/>
          </w:tcPr>
          <w:p w14:paraId="715CF138" w14:textId="1E7BD2C5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10</w:t>
            </w:r>
          </w:p>
        </w:tc>
        <w:tc>
          <w:tcPr>
            <w:tcW w:w="1563" w:type="dxa"/>
          </w:tcPr>
          <w:p w14:paraId="159ED274" w14:textId="62A09020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D4257D" w:rsidRPr="007B111D" w14:paraId="43EB5EDC" w14:textId="77777777" w:rsidTr="00D4257D">
        <w:trPr>
          <w:trHeight w:val="309"/>
        </w:trPr>
        <w:tc>
          <w:tcPr>
            <w:tcW w:w="339" w:type="dxa"/>
          </w:tcPr>
          <w:p w14:paraId="4539098A" w14:textId="3C3E4DB5" w:rsidR="00540492" w:rsidRPr="007B111D" w:rsidRDefault="12288EF7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2278" w:type="dxa"/>
            <w:vAlign w:val="bottom"/>
          </w:tcPr>
          <w:p w14:paraId="382FD584" w14:textId="148090E9" w:rsidR="00540492" w:rsidRPr="007B111D" w:rsidRDefault="00D76342" w:rsidP="007B111D">
            <w:pPr>
              <w:pStyle w:val="NoSpacing"/>
              <w:rPr>
                <w:rFonts w:eastAsia="Times New Roman"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 xml:space="preserve">С </w:t>
            </w:r>
            <w:proofErr w:type="spellStart"/>
            <w:r w:rsidRPr="007B111D">
              <w:rPr>
                <w:rFonts w:cstheme="minorHAnsi"/>
                <w:szCs w:val="22"/>
              </w:rPr>
              <w:t>зимним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обслуживанием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тротуаров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r w:rsidRPr="007B111D">
              <w:rPr>
                <w:rFonts w:cstheme="minorHAnsi"/>
                <w:szCs w:val="22"/>
                <w:lang w:val="ru-RU"/>
              </w:rPr>
              <w:t xml:space="preserve">/ пешеходных дорог </w:t>
            </w:r>
            <w:r w:rsidRPr="007B111D">
              <w:rPr>
                <w:rFonts w:cstheme="minorHAnsi"/>
                <w:szCs w:val="22"/>
              </w:rPr>
              <w:t>(</w:t>
            </w:r>
            <w:proofErr w:type="spellStart"/>
            <w:r w:rsidRPr="007B111D">
              <w:rPr>
                <w:rFonts w:cstheme="minorHAnsi"/>
                <w:szCs w:val="22"/>
              </w:rPr>
              <w:t>очистка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дорог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от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снега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, </w:t>
            </w:r>
            <w:proofErr w:type="spellStart"/>
            <w:r w:rsidRPr="007B111D">
              <w:rPr>
                <w:rFonts w:cstheme="minorHAnsi"/>
                <w:szCs w:val="22"/>
              </w:rPr>
              <w:t>противогололедные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меры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и т. д.)</w:t>
            </w:r>
          </w:p>
        </w:tc>
        <w:tc>
          <w:tcPr>
            <w:tcW w:w="1809" w:type="dxa"/>
          </w:tcPr>
          <w:p w14:paraId="392A2FB6" w14:textId="0F517F13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339" w:type="dxa"/>
          </w:tcPr>
          <w:p w14:paraId="22751F24" w14:textId="4484B586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339" w:type="dxa"/>
          </w:tcPr>
          <w:p w14:paraId="023864ED" w14:textId="3234A34E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339" w:type="dxa"/>
          </w:tcPr>
          <w:p w14:paraId="48847818" w14:textId="2869C812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339" w:type="dxa"/>
          </w:tcPr>
          <w:p w14:paraId="2750A272" w14:textId="7D2D211E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5</w:t>
            </w:r>
          </w:p>
        </w:tc>
        <w:tc>
          <w:tcPr>
            <w:tcW w:w="339" w:type="dxa"/>
          </w:tcPr>
          <w:p w14:paraId="5B74A570" w14:textId="475C8026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6</w:t>
            </w:r>
          </w:p>
        </w:tc>
        <w:tc>
          <w:tcPr>
            <w:tcW w:w="339" w:type="dxa"/>
          </w:tcPr>
          <w:p w14:paraId="24FB921B" w14:textId="42ACFC35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7</w:t>
            </w:r>
          </w:p>
        </w:tc>
        <w:tc>
          <w:tcPr>
            <w:tcW w:w="339" w:type="dxa"/>
          </w:tcPr>
          <w:p w14:paraId="6220D62C" w14:textId="01546542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8</w:t>
            </w:r>
          </w:p>
        </w:tc>
        <w:tc>
          <w:tcPr>
            <w:tcW w:w="339" w:type="dxa"/>
          </w:tcPr>
          <w:p w14:paraId="1E1EEF63" w14:textId="1DBD4CF3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</w:t>
            </w:r>
          </w:p>
        </w:tc>
        <w:tc>
          <w:tcPr>
            <w:tcW w:w="1809" w:type="dxa"/>
          </w:tcPr>
          <w:p w14:paraId="23D278EA" w14:textId="023DD40F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10</w:t>
            </w:r>
          </w:p>
        </w:tc>
        <w:tc>
          <w:tcPr>
            <w:tcW w:w="1563" w:type="dxa"/>
          </w:tcPr>
          <w:p w14:paraId="5C757B94" w14:textId="47DFECE6" w:rsidR="00540492" w:rsidRPr="007B111D" w:rsidRDefault="0054049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D4257D" w:rsidRPr="007B111D" w14:paraId="20547A75" w14:textId="77777777" w:rsidTr="00D4257D">
        <w:trPr>
          <w:trHeight w:val="309"/>
        </w:trPr>
        <w:tc>
          <w:tcPr>
            <w:tcW w:w="339" w:type="dxa"/>
          </w:tcPr>
          <w:p w14:paraId="6B962C7C" w14:textId="262D925E" w:rsidR="00DF3CE7" w:rsidRPr="007B111D" w:rsidRDefault="00D4257D" w:rsidP="007B111D">
            <w:pPr>
              <w:pStyle w:val="NoSpacing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4</w:t>
            </w:r>
          </w:p>
        </w:tc>
        <w:tc>
          <w:tcPr>
            <w:tcW w:w="2278" w:type="dxa"/>
            <w:vAlign w:val="bottom"/>
          </w:tcPr>
          <w:p w14:paraId="12007962" w14:textId="5DF7BA46" w:rsidR="00DF3CE7" w:rsidRPr="007B111D" w:rsidRDefault="00D7634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 xml:space="preserve">С </w:t>
            </w:r>
            <w:proofErr w:type="spellStart"/>
            <w:r w:rsidRPr="007B111D">
              <w:rPr>
                <w:rFonts w:cstheme="minorHAnsi"/>
                <w:szCs w:val="22"/>
              </w:rPr>
              <w:t>зимним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обслуживанием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велосипедной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инфраструктуры</w:t>
            </w:r>
            <w:proofErr w:type="spellEnd"/>
          </w:p>
        </w:tc>
        <w:tc>
          <w:tcPr>
            <w:tcW w:w="1809" w:type="dxa"/>
          </w:tcPr>
          <w:p w14:paraId="0286A56E" w14:textId="3447EA51" w:rsidR="00DF3CE7" w:rsidRPr="007B111D" w:rsidRDefault="00DF3CE7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339" w:type="dxa"/>
          </w:tcPr>
          <w:p w14:paraId="62805976" w14:textId="45F4EDA8" w:rsidR="00DF3CE7" w:rsidRPr="007B111D" w:rsidRDefault="00DF3CE7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339" w:type="dxa"/>
          </w:tcPr>
          <w:p w14:paraId="4CF3555B" w14:textId="604E23C4" w:rsidR="00DF3CE7" w:rsidRPr="007B111D" w:rsidRDefault="00DF3CE7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339" w:type="dxa"/>
          </w:tcPr>
          <w:p w14:paraId="454FF80D" w14:textId="30BEF8F6" w:rsidR="00DF3CE7" w:rsidRPr="007B111D" w:rsidRDefault="00DF3CE7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339" w:type="dxa"/>
          </w:tcPr>
          <w:p w14:paraId="689D724C" w14:textId="2961B848" w:rsidR="00DF3CE7" w:rsidRPr="007B111D" w:rsidRDefault="00DF3CE7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5</w:t>
            </w:r>
          </w:p>
        </w:tc>
        <w:tc>
          <w:tcPr>
            <w:tcW w:w="339" w:type="dxa"/>
          </w:tcPr>
          <w:p w14:paraId="67676805" w14:textId="24E75D80" w:rsidR="00DF3CE7" w:rsidRPr="007B111D" w:rsidRDefault="00DF3CE7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6</w:t>
            </w:r>
          </w:p>
        </w:tc>
        <w:tc>
          <w:tcPr>
            <w:tcW w:w="339" w:type="dxa"/>
          </w:tcPr>
          <w:p w14:paraId="63EBE08A" w14:textId="5AFACBF1" w:rsidR="00DF3CE7" w:rsidRPr="007B111D" w:rsidRDefault="00DF3CE7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7</w:t>
            </w:r>
          </w:p>
        </w:tc>
        <w:tc>
          <w:tcPr>
            <w:tcW w:w="339" w:type="dxa"/>
          </w:tcPr>
          <w:p w14:paraId="0E30673B" w14:textId="626ED196" w:rsidR="00DF3CE7" w:rsidRPr="007B111D" w:rsidRDefault="00DF3CE7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8</w:t>
            </w:r>
          </w:p>
        </w:tc>
        <w:tc>
          <w:tcPr>
            <w:tcW w:w="339" w:type="dxa"/>
          </w:tcPr>
          <w:p w14:paraId="169FF582" w14:textId="506B5D0E" w:rsidR="00DF3CE7" w:rsidRPr="007B111D" w:rsidRDefault="00DF3CE7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</w:t>
            </w:r>
          </w:p>
        </w:tc>
        <w:tc>
          <w:tcPr>
            <w:tcW w:w="1809" w:type="dxa"/>
          </w:tcPr>
          <w:p w14:paraId="5F86BD74" w14:textId="41DDBBB3" w:rsidR="00DF3CE7" w:rsidRPr="007B111D" w:rsidRDefault="00DF3CE7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10</w:t>
            </w:r>
          </w:p>
        </w:tc>
        <w:tc>
          <w:tcPr>
            <w:tcW w:w="1563" w:type="dxa"/>
          </w:tcPr>
          <w:p w14:paraId="0A8F91BE" w14:textId="40033D89" w:rsidR="00DF3CE7" w:rsidRPr="007B111D" w:rsidRDefault="00DF3CE7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</w:tbl>
    <w:p w14:paraId="5A905D16" w14:textId="77777777" w:rsidR="00540492" w:rsidRPr="007B111D" w:rsidRDefault="00540492" w:rsidP="007B111D">
      <w:pPr>
        <w:pStyle w:val="NoSpacing"/>
        <w:rPr>
          <w:rFonts w:cstheme="minorHAnsi"/>
          <w:b/>
          <w:bCs/>
          <w:szCs w:val="22"/>
        </w:rPr>
      </w:pPr>
    </w:p>
    <w:p w14:paraId="174109D6" w14:textId="2FB2E2B2" w:rsidR="45E92FF0" w:rsidRPr="007B111D" w:rsidRDefault="45E92FF0" w:rsidP="007B111D">
      <w:pPr>
        <w:pStyle w:val="NoSpacing"/>
        <w:rPr>
          <w:rFonts w:cstheme="minorHAnsi"/>
          <w:i/>
          <w:iCs/>
          <w:szCs w:val="22"/>
        </w:rPr>
      </w:pPr>
      <w:r w:rsidRPr="007B111D">
        <w:rPr>
          <w:rFonts w:cstheme="minorHAnsi"/>
          <w:i/>
          <w:iCs/>
          <w:szCs w:val="22"/>
        </w:rPr>
        <w:t>F: T1 = 15-aastased või vanemad</w:t>
      </w:r>
    </w:p>
    <w:p w14:paraId="34084CD0" w14:textId="060B6119" w:rsidR="00540492" w:rsidRPr="007B111D" w:rsidRDefault="6965634F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E</w:t>
      </w:r>
      <w:r w:rsidR="04F0AA6B" w:rsidRPr="007B111D">
        <w:rPr>
          <w:rFonts w:cstheme="minorHAnsi"/>
          <w:b/>
          <w:bCs/>
          <w:szCs w:val="22"/>
        </w:rPr>
        <w:t xml:space="preserve">2 </w:t>
      </w:r>
      <w:r w:rsidR="48684BFC" w:rsidRPr="007B111D">
        <w:rPr>
          <w:rFonts w:cstheme="minorHAnsi"/>
          <w:szCs w:val="22"/>
        </w:rPr>
        <w:tab/>
      </w:r>
      <w:proofErr w:type="spellStart"/>
      <w:r w:rsidR="00D76342" w:rsidRPr="007B111D">
        <w:rPr>
          <w:rFonts w:cstheme="minorHAnsi"/>
          <w:b/>
          <w:bCs/>
          <w:szCs w:val="22"/>
        </w:rPr>
        <w:t>Как</w:t>
      </w:r>
      <w:proofErr w:type="spellEnd"/>
      <w:r w:rsidR="00D7634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D76342" w:rsidRPr="007B111D">
        <w:rPr>
          <w:rFonts w:cstheme="minorHAnsi"/>
          <w:b/>
          <w:bCs/>
          <w:szCs w:val="22"/>
        </w:rPr>
        <w:t>часто</w:t>
      </w:r>
      <w:proofErr w:type="spellEnd"/>
      <w:r w:rsidR="00D76342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D76342" w:rsidRPr="007B111D">
        <w:rPr>
          <w:rFonts w:cstheme="minorHAnsi"/>
          <w:b/>
          <w:bCs/>
          <w:szCs w:val="22"/>
        </w:rPr>
        <w:t>последний</w:t>
      </w:r>
      <w:proofErr w:type="spellEnd"/>
      <w:r w:rsidR="00D7634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D76342" w:rsidRPr="007B111D">
        <w:rPr>
          <w:rFonts w:cstheme="minorHAnsi"/>
          <w:b/>
          <w:bCs/>
          <w:szCs w:val="22"/>
        </w:rPr>
        <w:t>зимний</w:t>
      </w:r>
      <w:proofErr w:type="spellEnd"/>
      <w:r w:rsidR="00D7634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D76342" w:rsidRPr="007B111D">
        <w:rPr>
          <w:rFonts w:cstheme="minorHAnsi"/>
          <w:b/>
          <w:bCs/>
          <w:szCs w:val="22"/>
        </w:rPr>
        <w:t>период</w:t>
      </w:r>
      <w:proofErr w:type="spellEnd"/>
      <w:r w:rsidR="00D7634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D76342" w:rsidRPr="007B111D">
        <w:rPr>
          <w:rFonts w:cstheme="minorHAnsi"/>
          <w:b/>
          <w:bCs/>
          <w:szCs w:val="22"/>
        </w:rPr>
        <w:t>зимнее</w:t>
      </w:r>
      <w:proofErr w:type="spellEnd"/>
      <w:r w:rsidR="00D7634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D76342" w:rsidRPr="007B111D">
        <w:rPr>
          <w:rFonts w:cstheme="minorHAnsi"/>
          <w:b/>
          <w:bCs/>
          <w:szCs w:val="22"/>
        </w:rPr>
        <w:t>обслуживание</w:t>
      </w:r>
      <w:proofErr w:type="spellEnd"/>
      <w:r w:rsidR="00D7634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D76342" w:rsidRPr="007B111D">
        <w:rPr>
          <w:rFonts w:cstheme="minorHAnsi"/>
          <w:b/>
          <w:bCs/>
          <w:szCs w:val="22"/>
        </w:rPr>
        <w:t>дорог</w:t>
      </w:r>
      <w:proofErr w:type="spellEnd"/>
      <w:r w:rsidR="00D7634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D76342" w:rsidRPr="007B111D">
        <w:rPr>
          <w:rFonts w:cstheme="minorHAnsi"/>
          <w:b/>
          <w:bCs/>
          <w:szCs w:val="22"/>
        </w:rPr>
        <w:t>влияло</w:t>
      </w:r>
      <w:proofErr w:type="spellEnd"/>
      <w:r w:rsidR="00D7634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D76342" w:rsidRPr="007B111D">
        <w:rPr>
          <w:rFonts w:cstheme="minorHAnsi"/>
          <w:b/>
          <w:bCs/>
          <w:szCs w:val="22"/>
        </w:rPr>
        <w:t>на</w:t>
      </w:r>
      <w:proofErr w:type="spellEnd"/>
      <w:r w:rsidR="00D7634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D76342" w:rsidRPr="007B111D">
        <w:rPr>
          <w:rFonts w:cstheme="minorHAnsi"/>
          <w:b/>
          <w:bCs/>
          <w:szCs w:val="22"/>
        </w:rPr>
        <w:t>Ваши</w:t>
      </w:r>
      <w:proofErr w:type="spellEnd"/>
      <w:r w:rsidR="00D7634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D76342" w:rsidRPr="007B111D">
        <w:rPr>
          <w:rFonts w:cstheme="minorHAnsi"/>
          <w:b/>
          <w:bCs/>
          <w:szCs w:val="22"/>
        </w:rPr>
        <w:t>передвижения</w:t>
      </w:r>
      <w:proofErr w:type="spellEnd"/>
      <w:r w:rsidR="00D76342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D76342" w:rsidRPr="007B111D">
        <w:rPr>
          <w:rFonts w:cstheme="minorHAnsi"/>
          <w:b/>
          <w:bCs/>
          <w:szCs w:val="22"/>
        </w:rPr>
        <w:t>следующих</w:t>
      </w:r>
      <w:proofErr w:type="spellEnd"/>
      <w:r w:rsidR="00D76342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D76342" w:rsidRPr="007B111D">
        <w:rPr>
          <w:rFonts w:cstheme="minorHAnsi"/>
          <w:b/>
          <w:bCs/>
          <w:szCs w:val="22"/>
        </w:rPr>
        <w:t>ситуациях</w:t>
      </w:r>
      <w:proofErr w:type="spellEnd"/>
      <w:r w:rsidR="00D76342" w:rsidRPr="007B111D">
        <w:rPr>
          <w:rFonts w:cstheme="minorHAnsi"/>
          <w:b/>
          <w:bCs/>
          <w:szCs w:val="22"/>
        </w:rPr>
        <w:t>?</w:t>
      </w:r>
    </w:p>
    <w:tbl>
      <w:tblPr>
        <w:tblW w:w="9900" w:type="dxa"/>
        <w:tblInd w:w="-5" w:type="dxa"/>
        <w:tblLook w:val="04A0" w:firstRow="1" w:lastRow="0" w:firstColumn="1" w:lastColumn="0" w:noHBand="0" w:noVBand="1"/>
      </w:tblPr>
      <w:tblGrid>
        <w:gridCol w:w="389"/>
        <w:gridCol w:w="4021"/>
        <w:gridCol w:w="900"/>
        <w:gridCol w:w="1157"/>
        <w:gridCol w:w="833"/>
        <w:gridCol w:w="1037"/>
        <w:gridCol w:w="1563"/>
      </w:tblGrid>
      <w:tr w:rsidR="00D76342" w:rsidRPr="007B111D" w14:paraId="4561258C" w14:textId="77777777" w:rsidTr="00D76342">
        <w:trPr>
          <w:trHeight w:val="3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C685" w14:textId="77777777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</w:p>
          <w:p w14:paraId="658C4832" w14:textId="77777777" w:rsidR="00B61357" w:rsidRPr="007B111D" w:rsidRDefault="00B61357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126C6" w14:textId="31C3D273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13B0" w14:textId="4A76AA69" w:rsidR="0E2166DD" w:rsidRPr="007B111D" w:rsidRDefault="00D7634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Очень часто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F42E3" w14:textId="58806648" w:rsidR="0E2166DD" w:rsidRPr="007B111D" w:rsidRDefault="00D7634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Время от времени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AFC3" w14:textId="44480A28" w:rsidR="0E2166DD" w:rsidRPr="007B111D" w:rsidRDefault="00D7634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Редко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A2E4C" w14:textId="6A2B49D6" w:rsidR="0E2166DD" w:rsidRPr="007B111D" w:rsidRDefault="00D76342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Вообще нет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10A90" w14:textId="0F99E569" w:rsidR="546EEE59" w:rsidRPr="007B111D" w:rsidRDefault="00CF3E44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Затрудняюсь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ответить</w:t>
            </w:r>
            <w:proofErr w:type="spellEnd"/>
            <w:r w:rsidR="546EEE59" w:rsidRPr="007B111D">
              <w:rPr>
                <w:rFonts w:cstheme="minorHAnsi"/>
                <w:szCs w:val="22"/>
              </w:rPr>
              <w:t xml:space="preserve">, </w:t>
            </w:r>
            <w:r w:rsidR="00D76342" w:rsidRPr="007B111D">
              <w:rPr>
                <w:rFonts w:cstheme="minorHAnsi"/>
                <w:szCs w:val="22"/>
                <w:lang w:val="ru-RU"/>
              </w:rPr>
              <w:t>не было опыта</w:t>
            </w:r>
          </w:p>
        </w:tc>
      </w:tr>
      <w:tr w:rsidR="00D76342" w:rsidRPr="007B111D" w14:paraId="5E39D578" w14:textId="77777777" w:rsidTr="00D76342">
        <w:trPr>
          <w:trHeight w:val="3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C14D" w14:textId="6E1A4A52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F8C34" w14:textId="13627414" w:rsidR="7D0B99E5" w:rsidRPr="007B111D" w:rsidRDefault="00D76342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Не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могу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выехать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из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дома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/ с </w:t>
            </w:r>
            <w:proofErr w:type="spellStart"/>
            <w:r w:rsidRPr="007B111D">
              <w:rPr>
                <w:rFonts w:cstheme="minorHAnsi"/>
                <w:szCs w:val="22"/>
              </w:rPr>
              <w:t>работы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на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автомобиле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,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передвижение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на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автомобиле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значительно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затруднено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6000" w14:textId="3BB91563" w:rsidR="7EC3136E" w:rsidRPr="007B111D" w:rsidRDefault="7EC3136E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178B" w14:textId="7A12D538" w:rsidR="7EC3136E" w:rsidRPr="007B111D" w:rsidRDefault="7EC3136E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14F4" w14:textId="67051E4A" w:rsidR="7EC3136E" w:rsidRPr="007B111D" w:rsidRDefault="7EC3136E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A6F9" w14:textId="600989C8" w:rsidR="7EC3136E" w:rsidRPr="007B111D" w:rsidRDefault="7EC3136E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DF89" w14:textId="30EE6687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D76342" w:rsidRPr="007B111D" w14:paraId="098E9314" w14:textId="77777777" w:rsidTr="00D76342">
        <w:trPr>
          <w:trHeight w:val="3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601D" w14:textId="317A8385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FA5E3" w14:textId="03F0BD6A" w:rsidR="5EFD2B34" w:rsidRPr="007B111D" w:rsidRDefault="00D76342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Тротуары</w:t>
            </w:r>
            <w:proofErr w:type="spellEnd"/>
            <w:r w:rsidRPr="007B111D">
              <w:rPr>
                <w:rFonts w:cstheme="minorHAnsi"/>
                <w:szCs w:val="22"/>
                <w:lang w:val="ru-RU"/>
              </w:rPr>
              <w:t xml:space="preserve"> / пешеходные дороги</w:t>
            </w:r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непроходимы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для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пешеходов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передвижение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пешком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значительно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затруднено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E265" w14:textId="3BB91563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3ED5" w14:textId="7A12D538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CE6D" w14:textId="67051E4A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5691" w14:textId="600989C8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DB0D" w14:textId="6566A1E9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D76342" w:rsidRPr="007B111D" w14:paraId="5A085F89" w14:textId="77777777" w:rsidTr="00D76342">
        <w:trPr>
          <w:trHeight w:val="3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EEB3" w14:textId="44145A96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1B6E" w14:textId="691B1D08" w:rsidR="0D6722CD" w:rsidRPr="007B111D" w:rsidRDefault="00D76342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Дороги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непригодны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для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велосипедистов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или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передвижение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на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велосипеде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значительно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затруднено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68B9" w14:textId="3BB91563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B4FE" w14:textId="7A12D538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FF7D" w14:textId="67051E4A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B2CF" w14:textId="600989C8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D279" w14:textId="1755DD71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  <w:tr w:rsidR="00D76342" w:rsidRPr="007B111D" w14:paraId="688348F0" w14:textId="77777777" w:rsidTr="00D76342">
        <w:trPr>
          <w:trHeight w:val="3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073D" w14:textId="5BE3FB17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48BEE" w14:textId="2534852B" w:rsidR="60E361CF" w:rsidRPr="007B111D" w:rsidRDefault="00D76342" w:rsidP="007B111D">
            <w:pPr>
              <w:pStyle w:val="NoSpacing"/>
              <w:rPr>
                <w:rFonts w:cstheme="minorHAnsi"/>
                <w:szCs w:val="22"/>
              </w:rPr>
            </w:pPr>
            <w:proofErr w:type="spellStart"/>
            <w:r w:rsidRPr="007B111D">
              <w:rPr>
                <w:rFonts w:cstheme="minorHAnsi"/>
                <w:szCs w:val="22"/>
              </w:rPr>
              <w:t>Дороги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и </w:t>
            </w:r>
            <w:proofErr w:type="spellStart"/>
            <w:r w:rsidRPr="007B111D">
              <w:rPr>
                <w:rFonts w:cstheme="minorHAnsi"/>
                <w:szCs w:val="22"/>
              </w:rPr>
              <w:t>улицы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непроходны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для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вспомогательных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средств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передвижения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(</w:t>
            </w:r>
            <w:proofErr w:type="spellStart"/>
            <w:r w:rsidRPr="007B111D">
              <w:rPr>
                <w:rFonts w:cstheme="minorHAnsi"/>
                <w:szCs w:val="22"/>
              </w:rPr>
              <w:t>инвалидной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коляски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, </w:t>
            </w:r>
            <w:proofErr w:type="spellStart"/>
            <w:r w:rsidRPr="007B111D">
              <w:rPr>
                <w:rFonts w:cstheme="minorHAnsi"/>
                <w:szCs w:val="22"/>
              </w:rPr>
              <w:t>детской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</w:t>
            </w:r>
            <w:proofErr w:type="spellStart"/>
            <w:r w:rsidRPr="007B111D">
              <w:rPr>
                <w:rFonts w:cstheme="minorHAnsi"/>
                <w:szCs w:val="22"/>
              </w:rPr>
              <w:t>коляски</w:t>
            </w:r>
            <w:proofErr w:type="spellEnd"/>
            <w:r w:rsidRPr="007B111D">
              <w:rPr>
                <w:rFonts w:cstheme="minorHAnsi"/>
                <w:szCs w:val="22"/>
              </w:rPr>
              <w:t xml:space="preserve"> и т. д.)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DCA6" w14:textId="3BB91563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EC67" w14:textId="7A12D538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E473" w14:textId="67051E4A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D554" w14:textId="600989C8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2006" w14:textId="541CF2DE" w:rsidR="546EEE59" w:rsidRPr="007B111D" w:rsidRDefault="546EEE59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99</w:t>
            </w:r>
          </w:p>
        </w:tc>
      </w:tr>
    </w:tbl>
    <w:p w14:paraId="1E7DCF3E" w14:textId="46CFAFB8" w:rsidR="000F5DA9" w:rsidRPr="00D4257D" w:rsidRDefault="00A40A28" w:rsidP="00D4257D">
      <w:pPr>
        <w:pStyle w:val="Heading1"/>
      </w:pPr>
      <w:bookmarkStart w:id="23" w:name="_TAUSTAANDMED_2"/>
      <w:bookmarkStart w:id="24" w:name="_Ref205194219"/>
      <w:bookmarkEnd w:id="23"/>
      <w:r w:rsidRPr="00D4257D">
        <w:t>ДАННЫЕ</w:t>
      </w:r>
      <w:r w:rsidR="009846FE" w:rsidRPr="00D4257D">
        <w:t xml:space="preserve"> 2</w:t>
      </w:r>
      <w:bookmarkEnd w:id="24"/>
      <w:r w:rsidR="009846FE" w:rsidRPr="00D4257D">
        <w:t xml:space="preserve"> </w:t>
      </w:r>
    </w:p>
    <w:p w14:paraId="784E5154" w14:textId="77777777" w:rsidR="00267560" w:rsidRPr="007B111D" w:rsidRDefault="00267560" w:rsidP="007B111D">
      <w:pPr>
        <w:pStyle w:val="NoSpacing"/>
        <w:rPr>
          <w:rFonts w:cstheme="minorHAnsi"/>
          <w:i/>
          <w:szCs w:val="22"/>
        </w:rPr>
      </w:pPr>
    </w:p>
    <w:p w14:paraId="2E1CE2C0" w14:textId="77777777" w:rsidR="00CB3D4B" w:rsidRPr="007B111D" w:rsidRDefault="00CB3D4B" w:rsidP="007B111D">
      <w:pPr>
        <w:pStyle w:val="NoSpacing"/>
        <w:rPr>
          <w:rFonts w:cstheme="minorHAnsi"/>
          <w:b/>
          <w:bCs/>
          <w:szCs w:val="22"/>
          <w:lang w:val="ru-RU"/>
        </w:rPr>
      </w:pPr>
      <w:r w:rsidRPr="007B111D">
        <w:rPr>
          <w:rFonts w:cstheme="minorHAnsi"/>
          <w:b/>
          <w:bCs/>
          <w:szCs w:val="22"/>
          <w:lang w:val="ru-RU"/>
        </w:rPr>
        <w:t>Далее мы зададим еще несколько вопросов о Вас.</w:t>
      </w:r>
    </w:p>
    <w:p w14:paraId="2533B937" w14:textId="77777777" w:rsidR="00CB3D4B" w:rsidRPr="007B111D" w:rsidRDefault="00CB3D4B" w:rsidP="007B111D">
      <w:pPr>
        <w:pStyle w:val="NoSpacing"/>
        <w:rPr>
          <w:rFonts w:cstheme="minorHAnsi"/>
          <w:b/>
          <w:bCs/>
          <w:vanish/>
          <w:szCs w:val="22"/>
          <w:lang w:val="ru-RU"/>
        </w:rPr>
      </w:pPr>
      <w:r w:rsidRPr="007B111D">
        <w:rPr>
          <w:rFonts w:cstheme="minorHAnsi"/>
          <w:b/>
          <w:bCs/>
          <w:vanish/>
          <w:szCs w:val="22"/>
          <w:lang w:val="en-US"/>
        </w:rPr>
        <w:t>Top</w:t>
      </w:r>
      <w:r w:rsidRPr="007B111D">
        <w:rPr>
          <w:rFonts w:cstheme="minorHAnsi"/>
          <w:b/>
          <w:bCs/>
          <w:vanish/>
          <w:szCs w:val="22"/>
          <w:lang w:val="ru-RU"/>
        </w:rPr>
        <w:t xml:space="preserve"> </w:t>
      </w:r>
      <w:r w:rsidRPr="007B111D">
        <w:rPr>
          <w:rFonts w:cstheme="minorHAnsi"/>
          <w:b/>
          <w:bCs/>
          <w:vanish/>
          <w:szCs w:val="22"/>
          <w:lang w:val="en-US"/>
        </w:rPr>
        <w:t>of</w:t>
      </w:r>
      <w:r w:rsidRPr="007B111D">
        <w:rPr>
          <w:rFonts w:cstheme="minorHAnsi"/>
          <w:b/>
          <w:bCs/>
          <w:vanish/>
          <w:szCs w:val="22"/>
          <w:lang w:val="ru-RU"/>
        </w:rPr>
        <w:t xml:space="preserve"> </w:t>
      </w:r>
      <w:r w:rsidRPr="007B111D">
        <w:rPr>
          <w:rFonts w:cstheme="minorHAnsi"/>
          <w:b/>
          <w:bCs/>
          <w:vanish/>
          <w:szCs w:val="22"/>
          <w:lang w:val="en-US"/>
        </w:rPr>
        <w:t>Form</w:t>
      </w:r>
    </w:p>
    <w:p w14:paraId="5B845065" w14:textId="3EDC8D13" w:rsidR="000F5DA9" w:rsidRPr="007B111D" w:rsidRDefault="502FCB91" w:rsidP="007B111D">
      <w:pPr>
        <w:pStyle w:val="NoSpacing"/>
        <w:rPr>
          <w:rFonts w:cstheme="minorHAnsi"/>
          <w:b/>
          <w:bCs/>
          <w:i/>
          <w:iCs/>
          <w:szCs w:val="22"/>
        </w:rPr>
      </w:pPr>
      <w:r w:rsidRPr="007B111D">
        <w:rPr>
          <w:rFonts w:cstheme="minorHAnsi"/>
          <w:b/>
          <w:bCs/>
          <w:i/>
          <w:iCs/>
          <w:szCs w:val="22"/>
        </w:rPr>
        <w:t xml:space="preserve"> </w:t>
      </w:r>
    </w:p>
    <w:p w14:paraId="550B5610" w14:textId="57B7F993" w:rsidR="000F5DA9" w:rsidRPr="007B111D" w:rsidRDefault="00B67693" w:rsidP="007B111D">
      <w:pPr>
        <w:pStyle w:val="NoSpacing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T</w:t>
      </w:r>
      <w:r w:rsidR="00A93A25" w:rsidRPr="007B111D">
        <w:rPr>
          <w:rFonts w:cstheme="minorHAnsi"/>
          <w:b/>
          <w:bCs/>
          <w:szCs w:val="22"/>
        </w:rPr>
        <w:t>10</w:t>
      </w:r>
      <w:r w:rsidRPr="007B111D">
        <w:rPr>
          <w:rFonts w:cstheme="minorHAnsi"/>
          <w:b/>
          <w:bCs/>
          <w:szCs w:val="22"/>
        </w:rPr>
        <w:t xml:space="preserve"> (</w:t>
      </w:r>
      <w:r w:rsidR="000F5DA9" w:rsidRPr="007B111D">
        <w:rPr>
          <w:rFonts w:cstheme="minorHAnsi"/>
          <w:b/>
          <w:bCs/>
          <w:szCs w:val="22"/>
        </w:rPr>
        <w:t>K2</w:t>
      </w:r>
      <w:r w:rsidRPr="007B111D">
        <w:rPr>
          <w:rFonts w:cstheme="minorHAnsi"/>
          <w:b/>
          <w:bCs/>
          <w:szCs w:val="22"/>
        </w:rPr>
        <w:t>)</w:t>
      </w:r>
      <w:r w:rsidR="00473328" w:rsidRPr="007B111D">
        <w:rPr>
          <w:rFonts w:cstheme="minorHAnsi"/>
          <w:b/>
          <w:bCs/>
          <w:szCs w:val="22"/>
        </w:rPr>
        <w:tab/>
      </w:r>
      <w:proofErr w:type="spellStart"/>
      <w:r w:rsidR="00CB3D4B" w:rsidRPr="007B111D">
        <w:rPr>
          <w:rFonts w:cstheme="minorHAnsi"/>
          <w:b/>
          <w:bCs/>
          <w:szCs w:val="22"/>
        </w:rPr>
        <w:t>Каков</w:t>
      </w:r>
      <w:proofErr w:type="spellEnd"/>
      <w:r w:rsidR="00CB3D4B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B3D4B" w:rsidRPr="007B111D">
        <w:rPr>
          <w:rFonts w:cstheme="minorHAnsi"/>
          <w:b/>
          <w:bCs/>
          <w:szCs w:val="22"/>
        </w:rPr>
        <w:t>Ваш</w:t>
      </w:r>
      <w:proofErr w:type="spellEnd"/>
      <w:r w:rsidR="00CB3D4B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B3D4B" w:rsidRPr="007B111D">
        <w:rPr>
          <w:rFonts w:cstheme="minorHAnsi"/>
          <w:b/>
          <w:bCs/>
          <w:szCs w:val="22"/>
        </w:rPr>
        <w:t>самый</w:t>
      </w:r>
      <w:proofErr w:type="spellEnd"/>
      <w:r w:rsidR="00CB3D4B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B3D4B" w:rsidRPr="007B111D">
        <w:rPr>
          <w:rFonts w:cstheme="minorHAnsi"/>
          <w:b/>
          <w:bCs/>
          <w:szCs w:val="22"/>
        </w:rPr>
        <w:t>высокий</w:t>
      </w:r>
      <w:proofErr w:type="spellEnd"/>
      <w:r w:rsidR="00CB3D4B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B3D4B" w:rsidRPr="007B111D">
        <w:rPr>
          <w:rFonts w:cstheme="minorHAnsi"/>
          <w:b/>
          <w:bCs/>
          <w:szCs w:val="22"/>
        </w:rPr>
        <w:t>уровень</w:t>
      </w:r>
      <w:proofErr w:type="spellEnd"/>
      <w:r w:rsidR="00CB3D4B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B3D4B" w:rsidRPr="007B111D">
        <w:rPr>
          <w:rFonts w:cstheme="minorHAnsi"/>
          <w:b/>
          <w:bCs/>
          <w:szCs w:val="22"/>
        </w:rPr>
        <w:t>образования</w:t>
      </w:r>
      <w:proofErr w:type="spellEnd"/>
      <w:r w:rsidR="00CB3D4B" w:rsidRPr="007B111D">
        <w:rPr>
          <w:rFonts w:cstheme="minorHAnsi"/>
          <w:b/>
          <w:bCs/>
          <w:szCs w:val="22"/>
        </w:rPr>
        <w:t>?</w:t>
      </w:r>
    </w:p>
    <w:p w14:paraId="36144966" w14:textId="75682832" w:rsidR="00473328" w:rsidRPr="007B111D" w:rsidRDefault="00CB3D4B" w:rsidP="007B111D">
      <w:pPr>
        <w:pStyle w:val="NoSpacing"/>
        <w:numPr>
          <w:ilvl w:val="0"/>
          <w:numId w:val="27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Отсутствует</w:t>
      </w:r>
      <w:r w:rsidR="635BAAAF" w:rsidRPr="007B111D">
        <w:rPr>
          <w:rFonts w:cstheme="minorHAnsi"/>
          <w:szCs w:val="22"/>
        </w:rPr>
        <w:t xml:space="preserve"> (</w:t>
      </w:r>
      <w:r w:rsidRPr="007B111D">
        <w:rPr>
          <w:rFonts w:cstheme="minorHAnsi"/>
          <w:szCs w:val="22"/>
          <w:lang w:val="ru-RU"/>
        </w:rPr>
        <w:t>в процессе получения начального или основного образования</w:t>
      </w:r>
      <w:r w:rsidR="635BAAAF" w:rsidRPr="007B111D">
        <w:rPr>
          <w:rFonts w:cstheme="minorHAnsi"/>
          <w:szCs w:val="22"/>
        </w:rPr>
        <w:t>)</w:t>
      </w:r>
    </w:p>
    <w:p w14:paraId="3BCE1956" w14:textId="4D2C2232" w:rsidR="00473328" w:rsidRPr="007B111D" w:rsidRDefault="00CB3D4B" w:rsidP="007B111D">
      <w:pPr>
        <w:pStyle w:val="NoSpacing"/>
        <w:numPr>
          <w:ilvl w:val="0"/>
          <w:numId w:val="27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Начальное или основное образование</w:t>
      </w:r>
      <w:r w:rsidR="5BD0A482" w:rsidRPr="007B111D">
        <w:rPr>
          <w:rFonts w:cstheme="minorHAnsi"/>
          <w:szCs w:val="22"/>
        </w:rPr>
        <w:t xml:space="preserve"> </w:t>
      </w:r>
    </w:p>
    <w:p w14:paraId="0037CF50" w14:textId="254B69A4" w:rsidR="000F5DA9" w:rsidRPr="007B111D" w:rsidRDefault="00CB3D4B" w:rsidP="007B111D">
      <w:pPr>
        <w:pStyle w:val="NoSpacing"/>
        <w:numPr>
          <w:ilvl w:val="0"/>
          <w:numId w:val="27"/>
        </w:numPr>
        <w:rPr>
          <w:rFonts w:cstheme="minorHAnsi"/>
          <w:szCs w:val="22"/>
        </w:rPr>
      </w:pPr>
      <w:proofErr w:type="spellStart"/>
      <w:r w:rsidRPr="007B111D">
        <w:rPr>
          <w:rFonts w:cstheme="minorHAnsi"/>
          <w:szCs w:val="22"/>
        </w:rPr>
        <w:t>Среднее</w:t>
      </w:r>
      <w:proofErr w:type="spellEnd"/>
      <w:r w:rsidRPr="007B111D">
        <w:rPr>
          <w:rFonts w:cstheme="minorHAnsi"/>
          <w:szCs w:val="22"/>
        </w:rPr>
        <w:t xml:space="preserve">, </w:t>
      </w:r>
      <w:proofErr w:type="spellStart"/>
      <w:r w:rsidRPr="007B111D">
        <w:rPr>
          <w:rFonts w:cstheme="minorHAnsi"/>
          <w:szCs w:val="22"/>
        </w:rPr>
        <w:t>профессиональое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или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средне-спеу</w:t>
      </w:r>
      <w:proofErr w:type="spellEnd"/>
      <w:r w:rsidRPr="007B111D">
        <w:rPr>
          <w:rFonts w:cstheme="minorHAnsi"/>
          <w:szCs w:val="22"/>
          <w:lang w:val="ru-RU"/>
        </w:rPr>
        <w:t>ц</w:t>
      </w:r>
      <w:r w:rsidRPr="007B111D">
        <w:rPr>
          <w:rFonts w:cstheme="minorHAnsi"/>
          <w:szCs w:val="22"/>
        </w:rPr>
        <w:t>и</w:t>
      </w:r>
      <w:r w:rsidRPr="007B111D">
        <w:rPr>
          <w:rFonts w:cstheme="minorHAnsi"/>
          <w:szCs w:val="22"/>
          <w:lang w:val="ru-RU"/>
        </w:rPr>
        <w:t>а</w:t>
      </w:r>
      <w:proofErr w:type="spellStart"/>
      <w:r w:rsidRPr="007B111D">
        <w:rPr>
          <w:rFonts w:cstheme="minorHAnsi"/>
          <w:szCs w:val="22"/>
        </w:rPr>
        <w:t>льное</w:t>
      </w:r>
      <w:proofErr w:type="spellEnd"/>
      <w:r w:rsidRPr="007B111D">
        <w:rPr>
          <w:rFonts w:cstheme="minorHAnsi"/>
          <w:szCs w:val="22"/>
        </w:rPr>
        <w:t xml:space="preserve"> </w:t>
      </w:r>
      <w:proofErr w:type="spellStart"/>
      <w:r w:rsidRPr="007B111D">
        <w:rPr>
          <w:rFonts w:cstheme="minorHAnsi"/>
          <w:szCs w:val="22"/>
        </w:rPr>
        <w:t>образовани</w:t>
      </w:r>
      <w:proofErr w:type="spellEnd"/>
      <w:r w:rsidRPr="007B111D">
        <w:rPr>
          <w:rFonts w:cstheme="minorHAnsi"/>
          <w:szCs w:val="22"/>
          <w:lang w:val="ru-RU"/>
        </w:rPr>
        <w:t>е</w:t>
      </w:r>
      <w:r w:rsidR="2217B3C6" w:rsidRPr="007B111D">
        <w:rPr>
          <w:rFonts w:cstheme="minorHAnsi"/>
          <w:szCs w:val="22"/>
        </w:rPr>
        <w:t xml:space="preserve"> (</w:t>
      </w:r>
      <w:r w:rsidRPr="007B111D">
        <w:rPr>
          <w:rFonts w:cstheme="minorHAnsi"/>
          <w:szCs w:val="22"/>
          <w:lang w:val="ru-RU"/>
        </w:rPr>
        <w:t>в т.ч. профессиональное образование без среднего образования</w:t>
      </w:r>
      <w:r w:rsidR="2217B3C6" w:rsidRPr="007B111D">
        <w:rPr>
          <w:rFonts w:cstheme="minorHAnsi"/>
          <w:szCs w:val="22"/>
        </w:rPr>
        <w:t>)</w:t>
      </w:r>
    </w:p>
    <w:p w14:paraId="796BACA0" w14:textId="0DA5F4D9" w:rsidR="00473328" w:rsidRPr="007B111D" w:rsidRDefault="00CB3D4B" w:rsidP="007B111D">
      <w:pPr>
        <w:pStyle w:val="NoSpacing"/>
        <w:numPr>
          <w:ilvl w:val="0"/>
          <w:numId w:val="27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 xml:space="preserve">Высшее образование (в том числе </w:t>
      </w:r>
      <w:proofErr w:type="spellStart"/>
      <w:r w:rsidRPr="007B111D">
        <w:rPr>
          <w:rFonts w:cstheme="minorHAnsi"/>
          <w:szCs w:val="22"/>
          <w:lang w:val="ru-RU"/>
        </w:rPr>
        <w:t>спепень</w:t>
      </w:r>
      <w:proofErr w:type="spellEnd"/>
      <w:r w:rsidRPr="007B111D">
        <w:rPr>
          <w:rFonts w:cstheme="minorHAnsi"/>
          <w:szCs w:val="22"/>
          <w:lang w:val="ru-RU"/>
        </w:rPr>
        <w:t xml:space="preserve"> бакалавра или магистра) или научная степень</w:t>
      </w:r>
    </w:p>
    <w:p w14:paraId="018F4794" w14:textId="77777777" w:rsidR="000F5DA9" w:rsidRPr="007B111D" w:rsidRDefault="000F5DA9" w:rsidP="007B111D">
      <w:pPr>
        <w:pStyle w:val="NoSpacing"/>
        <w:rPr>
          <w:rFonts w:cstheme="minorHAnsi"/>
          <w:b/>
          <w:bCs/>
          <w:szCs w:val="22"/>
        </w:rPr>
      </w:pPr>
    </w:p>
    <w:p w14:paraId="70B999F5" w14:textId="25890875" w:rsidR="000F5DA9" w:rsidRPr="007B111D" w:rsidRDefault="04F0AA6B" w:rsidP="007B111D">
      <w:pPr>
        <w:pStyle w:val="NoSpacing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T</w:t>
      </w:r>
      <w:r w:rsidR="01251359" w:rsidRPr="007B111D">
        <w:rPr>
          <w:rFonts w:cstheme="minorHAnsi"/>
          <w:b/>
          <w:bCs/>
          <w:szCs w:val="22"/>
        </w:rPr>
        <w:t>11</w:t>
      </w:r>
      <w:r w:rsidRPr="007B111D">
        <w:rPr>
          <w:rFonts w:cstheme="minorHAnsi"/>
          <w:b/>
          <w:bCs/>
          <w:szCs w:val="22"/>
        </w:rPr>
        <w:t xml:space="preserve"> (</w:t>
      </w:r>
      <w:r w:rsidR="0D2E587B" w:rsidRPr="007B111D">
        <w:rPr>
          <w:rFonts w:cstheme="minorHAnsi"/>
          <w:b/>
          <w:bCs/>
          <w:szCs w:val="22"/>
        </w:rPr>
        <w:t>K3</w:t>
      </w:r>
      <w:r w:rsidRPr="007B111D">
        <w:rPr>
          <w:rFonts w:cstheme="minorHAnsi"/>
          <w:b/>
          <w:bCs/>
          <w:szCs w:val="22"/>
        </w:rPr>
        <w:t>)</w:t>
      </w:r>
      <w:r w:rsidR="0D2E587B" w:rsidRPr="007B111D">
        <w:rPr>
          <w:rFonts w:cstheme="minorHAnsi"/>
          <w:b/>
          <w:bCs/>
          <w:szCs w:val="22"/>
        </w:rPr>
        <w:t xml:space="preserve">  </w:t>
      </w:r>
      <w:r w:rsidR="1AACEDCF" w:rsidRPr="007B111D">
        <w:rPr>
          <w:rFonts w:cstheme="minorHAnsi"/>
          <w:szCs w:val="22"/>
        </w:rPr>
        <w:tab/>
      </w:r>
      <w:proofErr w:type="spellStart"/>
      <w:r w:rsidR="00CB3D4B" w:rsidRPr="007B111D">
        <w:rPr>
          <w:rFonts w:cstheme="minorHAnsi"/>
          <w:b/>
          <w:bCs/>
          <w:szCs w:val="22"/>
        </w:rPr>
        <w:t>Каков</w:t>
      </w:r>
      <w:proofErr w:type="spellEnd"/>
      <w:r w:rsidR="00CB3D4B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B3D4B" w:rsidRPr="007B111D">
        <w:rPr>
          <w:rFonts w:cstheme="minorHAnsi"/>
          <w:b/>
          <w:bCs/>
          <w:szCs w:val="22"/>
        </w:rPr>
        <w:t>Ваш</w:t>
      </w:r>
      <w:proofErr w:type="spellEnd"/>
      <w:r w:rsidR="00CB3D4B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B3D4B" w:rsidRPr="007B111D">
        <w:rPr>
          <w:rFonts w:cstheme="minorHAnsi"/>
          <w:b/>
          <w:bCs/>
          <w:szCs w:val="22"/>
        </w:rPr>
        <w:t>основной</w:t>
      </w:r>
      <w:proofErr w:type="spellEnd"/>
      <w:r w:rsidR="00CB3D4B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B3D4B" w:rsidRPr="007B111D">
        <w:rPr>
          <w:rFonts w:cstheme="minorHAnsi"/>
          <w:b/>
          <w:bCs/>
          <w:szCs w:val="22"/>
        </w:rPr>
        <w:t>язык</w:t>
      </w:r>
      <w:proofErr w:type="spellEnd"/>
      <w:r w:rsidR="00CB3D4B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B3D4B" w:rsidRPr="007B111D">
        <w:rPr>
          <w:rFonts w:cstheme="minorHAnsi"/>
          <w:b/>
          <w:bCs/>
          <w:szCs w:val="22"/>
        </w:rPr>
        <w:t>общения</w:t>
      </w:r>
      <w:proofErr w:type="spellEnd"/>
      <w:r w:rsidR="00CB3D4B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CB3D4B" w:rsidRPr="007B111D">
        <w:rPr>
          <w:rFonts w:cstheme="minorHAnsi"/>
          <w:b/>
          <w:bCs/>
          <w:szCs w:val="22"/>
        </w:rPr>
        <w:t>дома</w:t>
      </w:r>
      <w:proofErr w:type="spellEnd"/>
      <w:r w:rsidR="00CB3D4B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CB3D4B" w:rsidRPr="007B111D">
        <w:rPr>
          <w:rFonts w:cstheme="minorHAnsi"/>
          <w:b/>
          <w:bCs/>
          <w:szCs w:val="22"/>
        </w:rPr>
        <w:t>Эстонии</w:t>
      </w:r>
      <w:proofErr w:type="spellEnd"/>
      <w:r w:rsidR="5BAD678F" w:rsidRPr="007B111D">
        <w:rPr>
          <w:rFonts w:cstheme="minorHAnsi"/>
          <w:b/>
          <w:bCs/>
          <w:szCs w:val="22"/>
        </w:rPr>
        <w:t>?</w:t>
      </w:r>
    </w:p>
    <w:p w14:paraId="5476436B" w14:textId="5D7F2E5A" w:rsidR="000F5DA9" w:rsidRPr="007B111D" w:rsidRDefault="00CB3D4B" w:rsidP="007B111D">
      <w:pPr>
        <w:pStyle w:val="NoSpacing"/>
        <w:numPr>
          <w:ilvl w:val="0"/>
          <w:numId w:val="28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Эстонский язык</w:t>
      </w:r>
    </w:p>
    <w:p w14:paraId="357884DF" w14:textId="602FA133" w:rsidR="005D4D15" w:rsidRPr="007B111D" w:rsidRDefault="00CB3D4B" w:rsidP="007B111D">
      <w:pPr>
        <w:pStyle w:val="NoSpacing"/>
        <w:numPr>
          <w:ilvl w:val="0"/>
          <w:numId w:val="28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Русский язык</w:t>
      </w:r>
    </w:p>
    <w:p w14:paraId="0371C0C3" w14:textId="2A45C32C" w:rsidR="005D4D15" w:rsidRPr="007B111D" w:rsidRDefault="00CB3D4B" w:rsidP="007B111D">
      <w:pPr>
        <w:pStyle w:val="NoSpacing"/>
        <w:numPr>
          <w:ilvl w:val="0"/>
          <w:numId w:val="28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Другой язык</w:t>
      </w:r>
    </w:p>
    <w:p w14:paraId="58054C71" w14:textId="77777777" w:rsidR="000F5DA9" w:rsidRPr="007B111D" w:rsidRDefault="000F5DA9" w:rsidP="007B111D">
      <w:pPr>
        <w:pStyle w:val="NoSpacing"/>
        <w:rPr>
          <w:rFonts w:cstheme="minorHAnsi"/>
          <w:szCs w:val="22"/>
        </w:rPr>
      </w:pPr>
    </w:p>
    <w:p w14:paraId="3A04F52B" w14:textId="0657F834" w:rsidR="7165B41E" w:rsidRPr="007B111D" w:rsidRDefault="7165B41E" w:rsidP="007B111D">
      <w:pPr>
        <w:pStyle w:val="NoSpacing"/>
        <w:ind w:left="1440" w:hanging="1440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T12 (K4)</w:t>
      </w:r>
      <w:r w:rsidRPr="007B111D">
        <w:rPr>
          <w:rFonts w:cstheme="minorHAnsi"/>
          <w:szCs w:val="22"/>
        </w:rPr>
        <w:tab/>
      </w:r>
      <w:r w:rsidR="006D5957" w:rsidRPr="007B111D">
        <w:rPr>
          <w:rFonts w:cstheme="minorHAnsi"/>
          <w:b/>
          <w:bCs/>
          <w:szCs w:val="22"/>
        </w:rPr>
        <w:t xml:space="preserve">В </w:t>
      </w:r>
      <w:proofErr w:type="spellStart"/>
      <w:r w:rsidR="006D5957" w:rsidRPr="007B111D">
        <w:rPr>
          <w:rFonts w:cstheme="minorHAnsi"/>
          <w:b/>
          <w:bCs/>
          <w:szCs w:val="22"/>
        </w:rPr>
        <w:t>какой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диапазон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укладывается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средний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r w:rsidR="006D5957" w:rsidRPr="007B111D">
        <w:rPr>
          <w:rFonts w:cstheme="minorHAnsi"/>
          <w:b/>
          <w:bCs/>
          <w:szCs w:val="22"/>
          <w:lang w:val="ru-RU"/>
        </w:rPr>
        <w:t>нетто-</w:t>
      </w:r>
      <w:proofErr w:type="spellStart"/>
      <w:r w:rsidR="006D5957" w:rsidRPr="007B111D">
        <w:rPr>
          <w:rFonts w:cstheme="minorHAnsi"/>
          <w:b/>
          <w:bCs/>
          <w:szCs w:val="22"/>
        </w:rPr>
        <w:t>доход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Вашего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домохозяйства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6D5957" w:rsidRPr="007B111D">
        <w:rPr>
          <w:rFonts w:cstheme="minorHAnsi"/>
          <w:b/>
          <w:bCs/>
          <w:szCs w:val="22"/>
        </w:rPr>
        <w:t>месяц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на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одного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члена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семьи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? </w:t>
      </w:r>
      <w:proofErr w:type="spellStart"/>
      <w:r w:rsidR="006D5957" w:rsidRPr="007B111D">
        <w:rPr>
          <w:rFonts w:cstheme="minorHAnsi"/>
          <w:b/>
          <w:bCs/>
          <w:szCs w:val="22"/>
        </w:rPr>
        <w:t>Для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его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расчета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6D5957" w:rsidRPr="007B111D">
        <w:rPr>
          <w:rFonts w:cstheme="minorHAnsi"/>
          <w:b/>
          <w:bCs/>
          <w:szCs w:val="22"/>
        </w:rPr>
        <w:t>пожалуйста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6D5957" w:rsidRPr="007B111D">
        <w:rPr>
          <w:rFonts w:cstheme="minorHAnsi"/>
          <w:b/>
          <w:bCs/>
          <w:szCs w:val="22"/>
        </w:rPr>
        <w:t>сложите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доходы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всех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членов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домохозяйства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(</w:t>
      </w:r>
      <w:proofErr w:type="spellStart"/>
      <w:r w:rsidR="006D5957" w:rsidRPr="007B111D">
        <w:rPr>
          <w:rFonts w:cstheme="minorHAnsi"/>
          <w:b/>
          <w:bCs/>
          <w:szCs w:val="22"/>
        </w:rPr>
        <w:t>включая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зарплаты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6D5957" w:rsidRPr="007B111D">
        <w:rPr>
          <w:rFonts w:cstheme="minorHAnsi"/>
          <w:b/>
          <w:bCs/>
          <w:szCs w:val="22"/>
        </w:rPr>
        <w:t>пенсии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6D5957" w:rsidRPr="007B111D">
        <w:rPr>
          <w:rFonts w:cstheme="minorHAnsi"/>
          <w:b/>
          <w:bCs/>
          <w:szCs w:val="22"/>
        </w:rPr>
        <w:t>пособия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6D5957" w:rsidRPr="007B111D">
        <w:rPr>
          <w:rFonts w:cstheme="minorHAnsi"/>
          <w:b/>
          <w:bCs/>
          <w:szCs w:val="22"/>
        </w:rPr>
        <w:t>стипендии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и </w:t>
      </w:r>
      <w:proofErr w:type="spellStart"/>
      <w:r w:rsidR="006D5957" w:rsidRPr="007B111D">
        <w:rPr>
          <w:rFonts w:cstheme="minorHAnsi"/>
          <w:b/>
          <w:bCs/>
          <w:szCs w:val="22"/>
        </w:rPr>
        <w:t>другие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доходы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) и </w:t>
      </w:r>
      <w:proofErr w:type="spellStart"/>
      <w:r w:rsidR="006D5957" w:rsidRPr="007B111D">
        <w:rPr>
          <w:rFonts w:cstheme="minorHAnsi"/>
          <w:b/>
          <w:bCs/>
          <w:szCs w:val="22"/>
        </w:rPr>
        <w:t>разделите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полученную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сумму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на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количество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членов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домохозяйства</w:t>
      </w:r>
      <w:proofErr w:type="spellEnd"/>
      <w:r w:rsidR="006D5957" w:rsidRPr="007B111D">
        <w:rPr>
          <w:rFonts w:cstheme="minorHAnsi"/>
          <w:b/>
          <w:bCs/>
          <w:szCs w:val="22"/>
        </w:rPr>
        <w:t>.</w:t>
      </w:r>
    </w:p>
    <w:p w14:paraId="65EEDB52" w14:textId="58086887" w:rsidR="7165B41E" w:rsidRPr="007B111D" w:rsidRDefault="006D5957" w:rsidP="007B111D">
      <w:pPr>
        <w:pStyle w:val="NoSpacing"/>
        <w:numPr>
          <w:ilvl w:val="0"/>
          <w:numId w:val="1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Менее</w:t>
      </w:r>
      <w:r w:rsidR="7165B41E" w:rsidRPr="007B111D">
        <w:rPr>
          <w:rFonts w:cstheme="minorHAnsi"/>
          <w:szCs w:val="22"/>
        </w:rPr>
        <w:t xml:space="preserve"> 750 </w:t>
      </w:r>
      <w:r w:rsidRPr="007B111D">
        <w:rPr>
          <w:rFonts w:cstheme="minorHAnsi"/>
          <w:szCs w:val="22"/>
          <w:lang w:val="ru-RU"/>
        </w:rPr>
        <w:t>евро</w:t>
      </w:r>
    </w:p>
    <w:p w14:paraId="7B830671" w14:textId="3AEBFC60" w:rsidR="7165B41E" w:rsidRPr="007B111D" w:rsidRDefault="7165B41E" w:rsidP="007B111D">
      <w:pPr>
        <w:pStyle w:val="NoSpacing"/>
        <w:numPr>
          <w:ilvl w:val="0"/>
          <w:numId w:val="1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</w:rPr>
        <w:t xml:space="preserve">750 – 1300 </w:t>
      </w:r>
      <w:r w:rsidR="006D5957" w:rsidRPr="007B111D">
        <w:rPr>
          <w:rFonts w:cstheme="minorHAnsi"/>
          <w:szCs w:val="22"/>
          <w:lang w:val="ru-RU"/>
        </w:rPr>
        <w:t>евро</w:t>
      </w:r>
    </w:p>
    <w:p w14:paraId="1CCDFB10" w14:textId="183DCE28" w:rsidR="7165B41E" w:rsidRPr="007B111D" w:rsidRDefault="006D5957" w:rsidP="007B111D">
      <w:pPr>
        <w:pStyle w:val="NoSpacing"/>
        <w:numPr>
          <w:ilvl w:val="0"/>
          <w:numId w:val="1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Более</w:t>
      </w:r>
      <w:r w:rsidR="7165B41E" w:rsidRPr="007B111D">
        <w:rPr>
          <w:rFonts w:cstheme="minorHAnsi"/>
          <w:szCs w:val="22"/>
        </w:rPr>
        <w:t xml:space="preserve"> 1</w:t>
      </w:r>
      <w:r w:rsidR="33C5E359" w:rsidRPr="007B111D">
        <w:rPr>
          <w:rFonts w:cstheme="minorHAnsi"/>
          <w:szCs w:val="22"/>
        </w:rPr>
        <w:t>3</w:t>
      </w:r>
      <w:r w:rsidR="7165B41E" w:rsidRPr="007B111D">
        <w:rPr>
          <w:rFonts w:cstheme="minorHAnsi"/>
          <w:szCs w:val="22"/>
        </w:rPr>
        <w:t xml:space="preserve">00 </w:t>
      </w:r>
      <w:r w:rsidRPr="007B111D">
        <w:rPr>
          <w:rFonts w:cstheme="minorHAnsi"/>
          <w:szCs w:val="22"/>
          <w:lang w:val="ru-RU"/>
        </w:rPr>
        <w:t>евро</w:t>
      </w:r>
    </w:p>
    <w:p w14:paraId="043740D7" w14:textId="06752E3D" w:rsidR="7165B41E" w:rsidRPr="007B111D" w:rsidRDefault="006D5957" w:rsidP="007B111D">
      <w:pPr>
        <w:pStyle w:val="NoSpacing"/>
        <w:numPr>
          <w:ilvl w:val="0"/>
          <w:numId w:val="1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>Затрудняюсь ответить</w:t>
      </w:r>
      <w:r w:rsidR="7165B41E" w:rsidRPr="007B111D">
        <w:rPr>
          <w:rFonts w:cstheme="minorHAnsi"/>
          <w:szCs w:val="22"/>
        </w:rPr>
        <w:t xml:space="preserve"> / </w:t>
      </w:r>
      <w:r w:rsidRPr="007B111D">
        <w:rPr>
          <w:rFonts w:cstheme="minorHAnsi"/>
          <w:szCs w:val="22"/>
          <w:lang w:val="ru-RU"/>
        </w:rPr>
        <w:t>не хочу отвечать на этот вопрос</w:t>
      </w:r>
    </w:p>
    <w:p w14:paraId="25516E65" w14:textId="34A69D8A" w:rsidR="1C1C7AFA" w:rsidRPr="007B111D" w:rsidRDefault="1C1C7AFA" w:rsidP="007B111D">
      <w:pPr>
        <w:pStyle w:val="NoSpacing"/>
        <w:rPr>
          <w:rFonts w:cstheme="minorHAnsi"/>
          <w:b/>
          <w:bCs/>
          <w:szCs w:val="22"/>
        </w:rPr>
      </w:pPr>
    </w:p>
    <w:p w14:paraId="37D2210B" w14:textId="5B86F7F9" w:rsidR="00BE7128" w:rsidRPr="007B111D" w:rsidRDefault="00BE7128" w:rsidP="007B111D">
      <w:pPr>
        <w:pStyle w:val="NoSpacing"/>
        <w:ind w:left="1440" w:hanging="1440"/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T1</w:t>
      </w:r>
      <w:r w:rsidR="00A93A25" w:rsidRPr="007B111D">
        <w:rPr>
          <w:rFonts w:cstheme="minorHAnsi"/>
          <w:b/>
          <w:bCs/>
          <w:szCs w:val="22"/>
        </w:rPr>
        <w:t>3</w:t>
      </w:r>
      <w:r w:rsidRPr="007B111D">
        <w:rPr>
          <w:rFonts w:cstheme="minorHAnsi"/>
          <w:b/>
          <w:bCs/>
          <w:szCs w:val="22"/>
        </w:rPr>
        <w:t xml:space="preserve"> (K6) </w:t>
      </w:r>
      <w:r w:rsidRPr="007B111D">
        <w:rPr>
          <w:rFonts w:cstheme="minorHAnsi"/>
          <w:b/>
          <w:bCs/>
          <w:szCs w:val="22"/>
        </w:rPr>
        <w:tab/>
      </w:r>
      <w:proofErr w:type="spellStart"/>
      <w:r w:rsidR="006D5957" w:rsidRPr="007B111D">
        <w:rPr>
          <w:rFonts w:cstheme="minorHAnsi"/>
          <w:b/>
          <w:bCs/>
          <w:szCs w:val="22"/>
        </w:rPr>
        <w:t>Есть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ли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у </w:t>
      </w:r>
      <w:proofErr w:type="spellStart"/>
      <w:r w:rsidR="006D5957" w:rsidRPr="007B111D">
        <w:rPr>
          <w:rFonts w:cstheme="minorHAnsi"/>
          <w:b/>
          <w:bCs/>
          <w:szCs w:val="22"/>
        </w:rPr>
        <w:t>Вас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какое-либо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ограничение</w:t>
      </w:r>
      <w:proofErr w:type="spellEnd"/>
      <w:r w:rsidR="006D5957" w:rsidRPr="007B111D">
        <w:rPr>
          <w:rFonts w:cstheme="minorHAnsi"/>
          <w:b/>
          <w:bCs/>
          <w:szCs w:val="22"/>
          <w:lang w:val="ru-RU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по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движению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r w:rsidR="006D5957" w:rsidRPr="007B111D">
        <w:rPr>
          <w:rFonts w:cstheme="minorHAnsi"/>
          <w:b/>
          <w:bCs/>
          <w:szCs w:val="22"/>
          <w:lang w:val="ru-RU"/>
        </w:rPr>
        <w:t>(</w:t>
      </w:r>
      <w:r w:rsidR="00A50864" w:rsidRPr="007B111D">
        <w:rPr>
          <w:rFonts w:cstheme="minorHAnsi"/>
          <w:b/>
          <w:bCs/>
          <w:szCs w:val="22"/>
          <w:lang w:val="ru-RU"/>
        </w:rPr>
        <w:t xml:space="preserve">в т.ч. </w:t>
      </w:r>
      <w:r w:rsidR="006D5957" w:rsidRPr="007B111D">
        <w:rPr>
          <w:rFonts w:cstheme="minorHAnsi"/>
          <w:b/>
          <w:bCs/>
          <w:szCs w:val="22"/>
          <w:lang w:val="ru-RU"/>
        </w:rPr>
        <w:t xml:space="preserve">инвалидность) </w:t>
      </w:r>
      <w:proofErr w:type="spellStart"/>
      <w:r w:rsidR="006D5957" w:rsidRPr="007B111D">
        <w:rPr>
          <w:rFonts w:cstheme="minorHAnsi"/>
          <w:b/>
          <w:bCs/>
          <w:szCs w:val="22"/>
        </w:rPr>
        <w:t>или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состояние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здоровья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6D5957" w:rsidRPr="007B111D">
        <w:rPr>
          <w:rFonts w:cstheme="minorHAnsi"/>
          <w:b/>
          <w:bCs/>
          <w:szCs w:val="22"/>
        </w:rPr>
        <w:t>которое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затрудняет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передвижение</w:t>
      </w:r>
      <w:proofErr w:type="spellEnd"/>
      <w:r w:rsidR="006D5957" w:rsidRPr="007B111D">
        <w:rPr>
          <w:rFonts w:cstheme="minorHAnsi"/>
          <w:b/>
          <w:bCs/>
          <w:szCs w:val="22"/>
        </w:rPr>
        <w:t>?</w:t>
      </w:r>
    </w:p>
    <w:p w14:paraId="134A7053" w14:textId="6DBA78C5" w:rsidR="00BE7128" w:rsidRPr="007B111D" w:rsidRDefault="006D5957" w:rsidP="007B111D">
      <w:pPr>
        <w:pStyle w:val="NoSpacing"/>
        <w:numPr>
          <w:ilvl w:val="0"/>
          <w:numId w:val="29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 xml:space="preserve">Да </w:t>
      </w:r>
    </w:p>
    <w:p w14:paraId="29C3E503" w14:textId="25252626" w:rsidR="00BE7128" w:rsidRPr="007B111D" w:rsidRDefault="006D5957" w:rsidP="007B111D">
      <w:pPr>
        <w:pStyle w:val="NoSpacing"/>
        <w:numPr>
          <w:ilvl w:val="0"/>
          <w:numId w:val="29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 xml:space="preserve">Нет </w:t>
      </w:r>
    </w:p>
    <w:p w14:paraId="5078729F" w14:textId="77777777" w:rsidR="00BE7128" w:rsidRPr="007B111D" w:rsidRDefault="00BE7128" w:rsidP="007B111D">
      <w:pPr>
        <w:pStyle w:val="NoSpacing"/>
        <w:rPr>
          <w:rFonts w:cstheme="minorHAnsi"/>
          <w:b/>
          <w:bCs/>
          <w:szCs w:val="22"/>
        </w:rPr>
      </w:pPr>
    </w:p>
    <w:p w14:paraId="6AE9F366" w14:textId="7AC9335F" w:rsidR="45EA71F6" w:rsidRPr="007B111D" w:rsidRDefault="45EA71F6" w:rsidP="007B111D">
      <w:pPr>
        <w:rPr>
          <w:rFonts w:asciiTheme="minorHAnsi" w:hAnsiTheme="minorHAnsi" w:cstheme="minorHAnsi"/>
          <w:sz w:val="22"/>
          <w:szCs w:val="22"/>
        </w:rPr>
      </w:pPr>
      <w:r w:rsidRPr="007B111D">
        <w:rPr>
          <w:rFonts w:asciiTheme="minorHAnsi" w:hAnsiTheme="minorHAnsi" w:cstheme="minorHAnsi"/>
          <w:sz w:val="22"/>
          <w:szCs w:val="22"/>
        </w:rPr>
        <w:br w:type="page"/>
      </w:r>
    </w:p>
    <w:p w14:paraId="374E6665" w14:textId="71491154" w:rsidR="00BE7128" w:rsidRPr="00D4257D" w:rsidRDefault="006D5957" w:rsidP="00D4257D">
      <w:pPr>
        <w:pStyle w:val="Heading2"/>
      </w:pPr>
      <w:bookmarkStart w:id="25" w:name="_Ref205194220"/>
      <w:proofErr w:type="spellStart"/>
      <w:r w:rsidRPr="00D4257D">
        <w:t>Домохозяйство</w:t>
      </w:r>
      <w:bookmarkEnd w:id="25"/>
      <w:proofErr w:type="spellEnd"/>
    </w:p>
    <w:p w14:paraId="294DA00A" w14:textId="77777777" w:rsidR="00BE7128" w:rsidRPr="007B111D" w:rsidRDefault="00BE7128" w:rsidP="007B111D">
      <w:pPr>
        <w:pStyle w:val="NoSpacing"/>
        <w:rPr>
          <w:rFonts w:cstheme="minorHAnsi"/>
          <w:b/>
          <w:bCs/>
          <w:szCs w:val="22"/>
        </w:rPr>
      </w:pPr>
    </w:p>
    <w:p w14:paraId="09341626" w14:textId="26787246" w:rsidR="000F5DA9" w:rsidRPr="007B111D" w:rsidRDefault="006D5957" w:rsidP="007B111D">
      <w:pPr>
        <w:pStyle w:val="NoSpacing"/>
        <w:rPr>
          <w:rFonts w:cstheme="minorHAnsi"/>
          <w:szCs w:val="22"/>
        </w:rPr>
      </w:pPr>
      <w:proofErr w:type="spellStart"/>
      <w:r w:rsidRPr="007B111D">
        <w:rPr>
          <w:rFonts w:cstheme="minorHAnsi"/>
          <w:b/>
          <w:bCs/>
          <w:szCs w:val="22"/>
        </w:rPr>
        <w:t>Последние</w:t>
      </w:r>
      <w:proofErr w:type="spellEnd"/>
      <w:r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Pr="007B111D">
        <w:rPr>
          <w:rFonts w:cstheme="minorHAnsi"/>
          <w:b/>
          <w:bCs/>
          <w:szCs w:val="22"/>
        </w:rPr>
        <w:t>вопросы</w:t>
      </w:r>
      <w:proofErr w:type="spellEnd"/>
      <w:r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Pr="007B111D">
        <w:rPr>
          <w:rFonts w:cstheme="minorHAnsi"/>
          <w:b/>
          <w:bCs/>
          <w:szCs w:val="22"/>
        </w:rPr>
        <w:t>касаются</w:t>
      </w:r>
      <w:proofErr w:type="spellEnd"/>
      <w:r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Pr="007B111D">
        <w:rPr>
          <w:rFonts w:cstheme="minorHAnsi"/>
          <w:b/>
          <w:bCs/>
          <w:szCs w:val="22"/>
        </w:rPr>
        <w:t>Вашего</w:t>
      </w:r>
      <w:proofErr w:type="spellEnd"/>
      <w:r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Pr="007B111D">
        <w:rPr>
          <w:rFonts w:cstheme="minorHAnsi"/>
          <w:b/>
          <w:bCs/>
          <w:szCs w:val="22"/>
        </w:rPr>
        <w:t>домохозяйства</w:t>
      </w:r>
      <w:proofErr w:type="spellEnd"/>
      <w:r w:rsidRPr="007B111D">
        <w:rPr>
          <w:rFonts w:cstheme="minorHAnsi"/>
          <w:b/>
          <w:bCs/>
          <w:szCs w:val="22"/>
        </w:rPr>
        <w:t xml:space="preserve">. </w:t>
      </w:r>
      <w:proofErr w:type="spellStart"/>
      <w:r w:rsidRPr="007B111D">
        <w:rPr>
          <w:rFonts w:cstheme="minorHAnsi"/>
          <w:b/>
          <w:bCs/>
          <w:szCs w:val="22"/>
        </w:rPr>
        <w:t>Домохозяйство</w:t>
      </w:r>
      <w:proofErr w:type="spellEnd"/>
      <w:r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Pr="007B111D">
        <w:rPr>
          <w:rFonts w:cstheme="minorHAnsi"/>
          <w:b/>
          <w:bCs/>
          <w:szCs w:val="22"/>
        </w:rPr>
        <w:t>обычно</w:t>
      </w:r>
      <w:proofErr w:type="spellEnd"/>
      <w:r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Pr="007B111D">
        <w:rPr>
          <w:rFonts w:cstheme="minorHAnsi"/>
          <w:b/>
          <w:bCs/>
          <w:szCs w:val="22"/>
        </w:rPr>
        <w:t>состоит</w:t>
      </w:r>
      <w:proofErr w:type="spellEnd"/>
      <w:r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Pr="007B111D">
        <w:rPr>
          <w:rFonts w:cstheme="minorHAnsi"/>
          <w:b/>
          <w:bCs/>
          <w:szCs w:val="22"/>
        </w:rPr>
        <w:t>из</w:t>
      </w:r>
      <w:proofErr w:type="spellEnd"/>
      <w:r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Pr="007B111D">
        <w:rPr>
          <w:rFonts w:cstheme="minorHAnsi"/>
          <w:b/>
          <w:bCs/>
          <w:szCs w:val="22"/>
        </w:rPr>
        <w:t>людей</w:t>
      </w:r>
      <w:proofErr w:type="spellEnd"/>
      <w:r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Pr="007B111D">
        <w:rPr>
          <w:rFonts w:cstheme="minorHAnsi"/>
          <w:b/>
          <w:bCs/>
          <w:szCs w:val="22"/>
        </w:rPr>
        <w:t>которые</w:t>
      </w:r>
      <w:proofErr w:type="spellEnd"/>
      <w:r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Pr="007B111D">
        <w:rPr>
          <w:rFonts w:cstheme="minorHAnsi"/>
          <w:b/>
          <w:bCs/>
          <w:szCs w:val="22"/>
        </w:rPr>
        <w:t>живут</w:t>
      </w:r>
      <w:proofErr w:type="spellEnd"/>
      <w:r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Pr="007B111D">
        <w:rPr>
          <w:rFonts w:cstheme="minorHAnsi"/>
          <w:b/>
          <w:bCs/>
          <w:szCs w:val="22"/>
        </w:rPr>
        <w:t>вместе</w:t>
      </w:r>
      <w:proofErr w:type="spellEnd"/>
      <w:r w:rsidRPr="007B111D">
        <w:rPr>
          <w:rFonts w:cstheme="minorHAnsi"/>
          <w:b/>
          <w:bCs/>
          <w:szCs w:val="22"/>
        </w:rPr>
        <w:t xml:space="preserve">, </w:t>
      </w:r>
      <w:r w:rsidRPr="007B111D">
        <w:rPr>
          <w:rFonts w:cstheme="minorHAnsi"/>
          <w:b/>
          <w:bCs/>
          <w:szCs w:val="22"/>
          <w:lang w:val="ru-RU"/>
        </w:rPr>
        <w:t>имеют</w:t>
      </w:r>
      <w:r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Pr="007B111D">
        <w:rPr>
          <w:rFonts w:cstheme="minorHAnsi"/>
          <w:b/>
          <w:bCs/>
          <w:szCs w:val="22"/>
        </w:rPr>
        <w:t>общий</w:t>
      </w:r>
      <w:proofErr w:type="spellEnd"/>
      <w:r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Pr="007B111D">
        <w:rPr>
          <w:rFonts w:cstheme="minorHAnsi"/>
          <w:b/>
          <w:bCs/>
          <w:szCs w:val="22"/>
        </w:rPr>
        <w:t>бюджет</w:t>
      </w:r>
      <w:proofErr w:type="spellEnd"/>
      <w:r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Pr="007B111D">
        <w:rPr>
          <w:rFonts w:cstheme="minorHAnsi"/>
          <w:b/>
          <w:bCs/>
          <w:szCs w:val="22"/>
        </w:rPr>
        <w:t>или</w:t>
      </w:r>
      <w:proofErr w:type="spellEnd"/>
      <w:r w:rsidRPr="007B111D">
        <w:rPr>
          <w:rFonts w:cstheme="minorHAnsi"/>
          <w:b/>
          <w:bCs/>
          <w:szCs w:val="22"/>
        </w:rPr>
        <w:t xml:space="preserve"> </w:t>
      </w:r>
      <w:r w:rsidRPr="007B111D">
        <w:rPr>
          <w:rFonts w:cstheme="minorHAnsi"/>
          <w:b/>
          <w:bCs/>
          <w:szCs w:val="22"/>
          <w:lang w:val="ru-RU"/>
        </w:rPr>
        <w:t xml:space="preserve">едят общую </w:t>
      </w:r>
      <w:proofErr w:type="spellStart"/>
      <w:r w:rsidRPr="007B111D">
        <w:rPr>
          <w:rFonts w:cstheme="minorHAnsi"/>
          <w:b/>
          <w:bCs/>
          <w:szCs w:val="22"/>
        </w:rPr>
        <w:t>еду</w:t>
      </w:r>
      <w:proofErr w:type="spellEnd"/>
      <w:r w:rsidRPr="007B111D">
        <w:rPr>
          <w:rFonts w:cstheme="minorHAnsi"/>
          <w:b/>
          <w:bCs/>
          <w:szCs w:val="22"/>
        </w:rPr>
        <w:t>.</w:t>
      </w:r>
      <w:r w:rsidR="69B9669E" w:rsidRPr="007B111D">
        <w:rPr>
          <w:rFonts w:cstheme="minorHAnsi"/>
          <w:b/>
          <w:bCs/>
          <w:szCs w:val="22"/>
        </w:rPr>
        <w:t xml:space="preserve"> </w:t>
      </w:r>
    </w:p>
    <w:p w14:paraId="0F93BC7F" w14:textId="34F33DBD" w:rsidR="000F5DA9" w:rsidRPr="007B111D" w:rsidRDefault="000F5DA9" w:rsidP="007B111D">
      <w:pPr>
        <w:pStyle w:val="NoSpacing"/>
        <w:rPr>
          <w:rFonts w:cstheme="minorHAnsi"/>
          <w:b/>
          <w:bCs/>
          <w:szCs w:val="22"/>
        </w:rPr>
      </w:pPr>
    </w:p>
    <w:p w14:paraId="043C6418" w14:textId="6A0CE484" w:rsidR="000F5DA9" w:rsidRPr="007B111D" w:rsidRDefault="3CC5248E" w:rsidP="007B111D">
      <w:pPr>
        <w:pStyle w:val="NoSpacing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T1</w:t>
      </w:r>
      <w:r w:rsidR="5A3B6EDC" w:rsidRPr="007B111D">
        <w:rPr>
          <w:rFonts w:cstheme="minorHAnsi"/>
          <w:b/>
          <w:bCs/>
          <w:szCs w:val="22"/>
        </w:rPr>
        <w:t>4</w:t>
      </w:r>
      <w:r w:rsidRPr="007B111D">
        <w:rPr>
          <w:rFonts w:cstheme="minorHAnsi"/>
          <w:szCs w:val="22"/>
        </w:rPr>
        <w:t xml:space="preserve"> (</w:t>
      </w:r>
      <w:r w:rsidR="77C32846" w:rsidRPr="007B111D">
        <w:rPr>
          <w:rFonts w:cstheme="minorHAnsi"/>
          <w:b/>
          <w:bCs/>
          <w:szCs w:val="22"/>
        </w:rPr>
        <w:t>KL2</w:t>
      </w:r>
      <w:r w:rsidRPr="007B111D">
        <w:rPr>
          <w:rFonts w:cstheme="minorHAnsi"/>
          <w:b/>
          <w:bCs/>
          <w:szCs w:val="22"/>
        </w:rPr>
        <w:t>)</w:t>
      </w:r>
      <w:r w:rsidR="77C32846" w:rsidRPr="007B111D">
        <w:rPr>
          <w:rFonts w:cstheme="minorHAnsi"/>
          <w:b/>
          <w:bCs/>
          <w:szCs w:val="22"/>
        </w:rPr>
        <w:t xml:space="preserve"> </w:t>
      </w:r>
      <w:r w:rsidR="00B67693" w:rsidRPr="007B111D">
        <w:rPr>
          <w:rFonts w:cstheme="minorHAnsi"/>
          <w:szCs w:val="22"/>
        </w:rPr>
        <w:tab/>
      </w:r>
      <w:proofErr w:type="spellStart"/>
      <w:r w:rsidR="006D5957" w:rsidRPr="007B111D">
        <w:rPr>
          <w:rFonts w:cstheme="minorHAnsi"/>
          <w:b/>
          <w:bCs/>
          <w:szCs w:val="22"/>
        </w:rPr>
        <w:t>Сколько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r w:rsidR="006D5957" w:rsidRPr="007B111D">
        <w:rPr>
          <w:rFonts w:cstheme="minorHAnsi"/>
          <w:b/>
          <w:bCs/>
          <w:szCs w:val="22"/>
          <w:lang w:val="ru-RU"/>
        </w:rPr>
        <w:t xml:space="preserve">всего </w:t>
      </w:r>
      <w:proofErr w:type="spellStart"/>
      <w:r w:rsidR="006D5957" w:rsidRPr="007B111D">
        <w:rPr>
          <w:rFonts w:cstheme="minorHAnsi"/>
          <w:b/>
          <w:bCs/>
          <w:szCs w:val="22"/>
        </w:rPr>
        <w:t>людей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в </w:t>
      </w:r>
      <w:proofErr w:type="spellStart"/>
      <w:r w:rsidR="006D5957" w:rsidRPr="007B111D">
        <w:rPr>
          <w:rFonts w:cstheme="minorHAnsi"/>
          <w:b/>
          <w:bCs/>
          <w:szCs w:val="22"/>
        </w:rPr>
        <w:t>Вашем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домохозяйстве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(</w:t>
      </w:r>
      <w:proofErr w:type="spellStart"/>
      <w:r w:rsidR="006D5957" w:rsidRPr="007B111D">
        <w:rPr>
          <w:rFonts w:cstheme="minorHAnsi"/>
          <w:b/>
          <w:bCs/>
          <w:szCs w:val="22"/>
        </w:rPr>
        <w:t>включая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Вас</w:t>
      </w:r>
      <w:proofErr w:type="spellEnd"/>
      <w:r w:rsidR="006D5957" w:rsidRPr="007B111D">
        <w:rPr>
          <w:rFonts w:cstheme="minorHAnsi"/>
          <w:b/>
          <w:bCs/>
          <w:szCs w:val="22"/>
        </w:rPr>
        <w:t>)?</w:t>
      </w:r>
    </w:p>
    <w:p w14:paraId="5A8AC73E" w14:textId="77777777" w:rsidR="007752F4" w:rsidRPr="007B111D" w:rsidRDefault="007752F4" w:rsidP="007B111D">
      <w:pPr>
        <w:pStyle w:val="NoSpacing"/>
        <w:rPr>
          <w:rFonts w:cstheme="minorHAnsi"/>
          <w:b/>
          <w:bCs/>
          <w:szCs w:val="22"/>
        </w:rPr>
      </w:pPr>
    </w:p>
    <w:p w14:paraId="30B04441" w14:textId="7CAC035F" w:rsidR="008A64A3" w:rsidRPr="007B111D" w:rsidRDefault="008A64A3" w:rsidP="007B111D">
      <w:pPr>
        <w:pStyle w:val="NoSpacing"/>
        <w:rPr>
          <w:rFonts w:cstheme="minorHAnsi"/>
          <w:b/>
          <w:bCs/>
          <w:szCs w:val="22"/>
        </w:rPr>
      </w:pPr>
      <w:r w:rsidRPr="007B111D">
        <w:rPr>
          <w:rFonts w:cstheme="minorHAnsi"/>
          <w:b/>
          <w:bCs/>
          <w:szCs w:val="22"/>
        </w:rPr>
        <w:t>T1</w:t>
      </w:r>
      <w:r w:rsidR="00A93A25" w:rsidRPr="007B111D">
        <w:rPr>
          <w:rFonts w:cstheme="minorHAnsi"/>
          <w:b/>
          <w:bCs/>
          <w:szCs w:val="22"/>
        </w:rPr>
        <w:t>5</w:t>
      </w:r>
      <w:r w:rsidRPr="007B111D">
        <w:rPr>
          <w:rFonts w:cstheme="minorHAnsi"/>
          <w:b/>
          <w:bCs/>
          <w:szCs w:val="22"/>
        </w:rPr>
        <w:t xml:space="preserve"> (KL4)</w:t>
      </w:r>
      <w:r w:rsidRPr="007B111D">
        <w:rPr>
          <w:rFonts w:cstheme="minorHAnsi"/>
          <w:b/>
          <w:bCs/>
          <w:szCs w:val="22"/>
        </w:rPr>
        <w:tab/>
      </w:r>
      <w:proofErr w:type="spellStart"/>
      <w:r w:rsidR="006D5957" w:rsidRPr="007B111D">
        <w:rPr>
          <w:rFonts w:cstheme="minorHAnsi"/>
          <w:b/>
          <w:bCs/>
          <w:szCs w:val="22"/>
        </w:rPr>
        <w:t>Сколько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членов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домохозяйства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работают</w:t>
      </w:r>
      <w:proofErr w:type="spellEnd"/>
      <w:r w:rsidR="006D5957" w:rsidRPr="007B111D">
        <w:rPr>
          <w:rFonts w:cstheme="minorHAnsi"/>
          <w:b/>
          <w:bCs/>
          <w:szCs w:val="22"/>
        </w:rPr>
        <w:t>?</w:t>
      </w:r>
      <w:r w:rsidRPr="007B111D">
        <w:rPr>
          <w:rFonts w:cstheme="minorHAnsi"/>
          <w:b/>
          <w:bCs/>
          <w:szCs w:val="22"/>
        </w:rPr>
        <w:t xml:space="preserve">         </w:t>
      </w:r>
      <w:r w:rsidRPr="007B111D">
        <w:rPr>
          <w:rFonts w:cstheme="minorHAnsi"/>
          <w:szCs w:val="22"/>
        </w:rPr>
        <w:t>0, 1, 2, 3, 4+</w:t>
      </w:r>
    </w:p>
    <w:p w14:paraId="43305AEE" w14:textId="77777777" w:rsidR="008A64A3" w:rsidRPr="007B111D" w:rsidRDefault="008A64A3" w:rsidP="007B111D">
      <w:pPr>
        <w:pStyle w:val="NoSpacing"/>
        <w:rPr>
          <w:rFonts w:cstheme="minorHAnsi"/>
          <w:b/>
          <w:bCs/>
          <w:szCs w:val="22"/>
        </w:rPr>
      </w:pPr>
    </w:p>
    <w:p w14:paraId="75373BB7" w14:textId="7F39D215" w:rsidR="008A64A3" w:rsidRPr="007B111D" w:rsidRDefault="008A64A3" w:rsidP="007B111D">
      <w:pPr>
        <w:pStyle w:val="NoSpacing"/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T1</w:t>
      </w:r>
      <w:r w:rsidR="00A93A25" w:rsidRPr="007B111D">
        <w:rPr>
          <w:rFonts w:cstheme="minorHAnsi"/>
          <w:b/>
          <w:bCs/>
          <w:szCs w:val="22"/>
        </w:rPr>
        <w:t>6</w:t>
      </w:r>
      <w:r w:rsidRPr="007B111D">
        <w:rPr>
          <w:rFonts w:cstheme="minorHAnsi"/>
          <w:b/>
          <w:bCs/>
          <w:szCs w:val="22"/>
        </w:rPr>
        <w:t xml:space="preserve"> (KL5)</w:t>
      </w:r>
      <w:r w:rsidRPr="007B111D">
        <w:rPr>
          <w:rFonts w:cstheme="minorHAnsi"/>
          <w:b/>
          <w:bCs/>
          <w:szCs w:val="22"/>
        </w:rPr>
        <w:tab/>
      </w:r>
      <w:proofErr w:type="spellStart"/>
      <w:r w:rsidR="006D5957" w:rsidRPr="007B111D">
        <w:rPr>
          <w:rFonts w:cstheme="minorHAnsi"/>
          <w:b/>
          <w:bCs/>
          <w:szCs w:val="22"/>
        </w:rPr>
        <w:t>Сколько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членов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домохозяйства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r w:rsidR="006D5957" w:rsidRPr="007B111D">
        <w:rPr>
          <w:rFonts w:cstheme="minorHAnsi"/>
          <w:b/>
          <w:bCs/>
          <w:szCs w:val="22"/>
          <w:lang w:val="ru-RU"/>
        </w:rPr>
        <w:t>учатся</w:t>
      </w:r>
      <w:r w:rsidR="006D5957" w:rsidRPr="007B111D">
        <w:rPr>
          <w:rFonts w:cstheme="minorHAnsi"/>
          <w:b/>
          <w:bCs/>
          <w:szCs w:val="22"/>
        </w:rPr>
        <w:t>?</w:t>
      </w:r>
      <w:r w:rsidRPr="007B111D">
        <w:rPr>
          <w:rFonts w:cstheme="minorHAnsi"/>
          <w:b/>
          <w:bCs/>
          <w:szCs w:val="22"/>
        </w:rPr>
        <w:t xml:space="preserve">             </w:t>
      </w:r>
      <w:r w:rsidRPr="007B111D">
        <w:rPr>
          <w:rFonts w:cstheme="minorHAnsi"/>
          <w:szCs w:val="22"/>
        </w:rPr>
        <w:t>0, 1, 2, 3, 4+</w:t>
      </w:r>
    </w:p>
    <w:p w14:paraId="4ABC91EA" w14:textId="77777777" w:rsidR="008A64A3" w:rsidRPr="007B111D" w:rsidRDefault="008A64A3" w:rsidP="007B111D">
      <w:pPr>
        <w:pStyle w:val="NoSpacing"/>
        <w:rPr>
          <w:rFonts w:cstheme="minorHAnsi"/>
          <w:i/>
          <w:iCs/>
          <w:szCs w:val="22"/>
        </w:rPr>
      </w:pPr>
    </w:p>
    <w:p w14:paraId="0C4171DC" w14:textId="041A892B" w:rsidR="00BE7128" w:rsidRPr="007B111D" w:rsidRDefault="7439AB0E" w:rsidP="007B111D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B111D">
        <w:rPr>
          <w:rFonts w:asciiTheme="minorHAnsi" w:hAnsiTheme="minorHAnsi" w:cstheme="minorHAnsi"/>
          <w:i/>
          <w:iCs/>
          <w:sz w:val="22"/>
          <w:szCs w:val="22"/>
        </w:rPr>
        <w:t>F: T1</w:t>
      </w:r>
      <w:r w:rsidR="2244615D" w:rsidRPr="007B111D">
        <w:rPr>
          <w:rFonts w:asciiTheme="minorHAnsi" w:hAnsiTheme="minorHAnsi" w:cstheme="minorHAnsi"/>
          <w:i/>
          <w:iCs/>
          <w:sz w:val="22"/>
          <w:szCs w:val="22"/>
        </w:rPr>
        <w:t>4</w:t>
      </w:r>
      <w:r w:rsidRPr="007B111D">
        <w:rPr>
          <w:rFonts w:asciiTheme="minorHAnsi" w:hAnsiTheme="minorHAnsi" w:cstheme="minorHAnsi"/>
          <w:i/>
          <w:iCs/>
          <w:sz w:val="22"/>
          <w:szCs w:val="22"/>
        </w:rPr>
        <w:t xml:space="preserve"> &gt; 1 (Rohkem kui 1 leibkonna liig</w:t>
      </w:r>
      <w:r w:rsidR="2244615D" w:rsidRPr="007B111D">
        <w:rPr>
          <w:rFonts w:asciiTheme="minorHAnsi" w:hAnsiTheme="minorHAnsi" w:cstheme="minorHAnsi"/>
          <w:i/>
          <w:iCs/>
          <w:sz w:val="22"/>
          <w:szCs w:val="22"/>
        </w:rPr>
        <w:t>e</w:t>
      </w:r>
      <w:r w:rsidRPr="007B111D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A1C992C" w14:textId="05DF498B" w:rsidR="006D5957" w:rsidRPr="007B111D" w:rsidRDefault="1AACEDCF" w:rsidP="007B111D">
      <w:pPr>
        <w:pStyle w:val="NoSpacing"/>
        <w:ind w:left="1440" w:hanging="1440"/>
        <w:rPr>
          <w:rFonts w:cstheme="minorHAnsi"/>
          <w:b/>
          <w:bCs/>
          <w:szCs w:val="22"/>
          <w:lang w:val="ru-RU"/>
        </w:rPr>
      </w:pPr>
      <w:r w:rsidRPr="007B111D">
        <w:rPr>
          <w:rFonts w:cstheme="minorHAnsi"/>
          <w:b/>
          <w:bCs/>
          <w:szCs w:val="22"/>
        </w:rPr>
        <w:t>T1</w:t>
      </w:r>
      <w:r w:rsidR="6E9883F8" w:rsidRPr="007B111D">
        <w:rPr>
          <w:rFonts w:cstheme="minorHAnsi"/>
          <w:b/>
          <w:bCs/>
          <w:szCs w:val="22"/>
        </w:rPr>
        <w:t>7</w:t>
      </w:r>
      <w:r w:rsidRPr="007B111D">
        <w:rPr>
          <w:rFonts w:cstheme="minorHAnsi"/>
          <w:b/>
          <w:bCs/>
          <w:szCs w:val="22"/>
        </w:rPr>
        <w:t xml:space="preserve"> (</w:t>
      </w:r>
      <w:r w:rsidR="266BBF2F" w:rsidRPr="007B111D">
        <w:rPr>
          <w:rFonts w:cstheme="minorHAnsi"/>
          <w:b/>
          <w:bCs/>
          <w:szCs w:val="22"/>
        </w:rPr>
        <w:t>KL3</w:t>
      </w:r>
      <w:r w:rsidRPr="007B111D">
        <w:rPr>
          <w:rFonts w:cstheme="minorHAnsi"/>
          <w:b/>
          <w:bCs/>
          <w:szCs w:val="22"/>
        </w:rPr>
        <w:t>)</w:t>
      </w:r>
      <w:r w:rsidR="266BBF2F" w:rsidRPr="007B111D">
        <w:rPr>
          <w:rFonts w:cstheme="minorHAnsi"/>
          <w:b/>
          <w:bCs/>
          <w:szCs w:val="22"/>
        </w:rPr>
        <w:t xml:space="preserve"> </w:t>
      </w:r>
      <w:r w:rsidR="00B67693" w:rsidRPr="007B111D">
        <w:rPr>
          <w:rFonts w:cstheme="minorHAnsi"/>
          <w:szCs w:val="22"/>
        </w:rPr>
        <w:tab/>
      </w:r>
      <w:r w:rsidR="006D5957" w:rsidRPr="007B111D">
        <w:rPr>
          <w:rFonts w:cstheme="minorHAnsi"/>
          <w:b/>
          <w:bCs/>
          <w:szCs w:val="22"/>
          <w:lang w:val="ru-RU"/>
        </w:rPr>
        <w:t>Пожалуйста, укажите пол и затем возраст каждого члена домохозяйства (кроме Вас самих).</w:t>
      </w:r>
    </w:p>
    <w:p w14:paraId="262D01E1" w14:textId="77777777" w:rsidR="006D5957" w:rsidRPr="007B111D" w:rsidRDefault="006D5957" w:rsidP="007B111D">
      <w:pPr>
        <w:pStyle w:val="NoSpacing"/>
        <w:ind w:left="1440" w:hanging="1440"/>
        <w:rPr>
          <w:rFonts w:cstheme="minorHAnsi"/>
          <w:b/>
          <w:bCs/>
          <w:szCs w:val="22"/>
          <w:lang w:val="ru-RU"/>
        </w:rPr>
      </w:pPr>
      <w:r w:rsidRPr="007B111D">
        <w:rPr>
          <w:rFonts w:cstheme="minorHAnsi"/>
          <w:b/>
          <w:bCs/>
          <w:vanish/>
          <w:szCs w:val="22"/>
          <w:lang w:val="en-US"/>
        </w:rPr>
        <w:t>Top</w:t>
      </w:r>
      <w:r w:rsidRPr="007B111D">
        <w:rPr>
          <w:rFonts w:cstheme="minorHAnsi"/>
          <w:b/>
          <w:bCs/>
          <w:vanish/>
          <w:szCs w:val="22"/>
          <w:lang w:val="ru-RU"/>
        </w:rPr>
        <w:t xml:space="preserve"> </w:t>
      </w:r>
      <w:r w:rsidRPr="007B111D">
        <w:rPr>
          <w:rFonts w:cstheme="minorHAnsi"/>
          <w:b/>
          <w:bCs/>
          <w:vanish/>
          <w:szCs w:val="22"/>
          <w:lang w:val="en-US"/>
        </w:rPr>
        <w:t>of</w:t>
      </w:r>
      <w:r w:rsidRPr="007B111D">
        <w:rPr>
          <w:rFonts w:cstheme="minorHAnsi"/>
          <w:b/>
          <w:bCs/>
          <w:vanish/>
          <w:szCs w:val="22"/>
          <w:lang w:val="ru-RU"/>
        </w:rPr>
        <w:t xml:space="preserve"> </w:t>
      </w:r>
      <w:r w:rsidRPr="007B111D">
        <w:rPr>
          <w:rFonts w:cstheme="minorHAnsi"/>
          <w:b/>
          <w:bCs/>
          <w:vanish/>
          <w:szCs w:val="22"/>
          <w:lang w:val="en-US"/>
        </w:rPr>
        <w:t>Form</w:t>
      </w:r>
    </w:p>
    <w:p w14:paraId="5654A5A5" w14:textId="2A097A6C" w:rsidR="006D5957" w:rsidRPr="007B111D" w:rsidRDefault="006D5957" w:rsidP="007B111D">
      <w:pPr>
        <w:pStyle w:val="NoSpacing"/>
        <w:ind w:left="1440" w:hanging="1440"/>
        <w:rPr>
          <w:rFonts w:cstheme="minorHAnsi"/>
          <w:i/>
          <w:iCs/>
          <w:szCs w:val="22"/>
          <w:lang w:val="ru-RU"/>
        </w:rPr>
      </w:pPr>
      <w:r w:rsidRPr="007B111D">
        <w:rPr>
          <w:rFonts w:cstheme="minorHAnsi"/>
          <w:i/>
          <w:iCs/>
          <w:szCs w:val="22"/>
          <w:lang w:val="ru-RU"/>
        </w:rPr>
        <w:t>Возраст члена домохозяйства необходимо указать в соответствующей графе (мужчина или женщина).</w:t>
      </w:r>
    </w:p>
    <w:p w14:paraId="086388AE" w14:textId="77777777" w:rsidR="006D5957" w:rsidRPr="007B111D" w:rsidRDefault="006D5957" w:rsidP="007B111D">
      <w:pPr>
        <w:pStyle w:val="NoSpacing"/>
        <w:ind w:left="1440" w:hanging="1440"/>
        <w:rPr>
          <w:rFonts w:cstheme="minorHAnsi"/>
          <w:b/>
          <w:bCs/>
          <w:vanish/>
          <w:szCs w:val="22"/>
          <w:lang w:val="ru-RU"/>
        </w:rPr>
      </w:pPr>
      <w:r w:rsidRPr="007B111D">
        <w:rPr>
          <w:rFonts w:cstheme="minorHAnsi"/>
          <w:b/>
          <w:bCs/>
          <w:vanish/>
          <w:szCs w:val="22"/>
          <w:lang w:val="en-US"/>
        </w:rPr>
        <w:t>Top</w:t>
      </w:r>
      <w:r w:rsidRPr="007B111D">
        <w:rPr>
          <w:rFonts w:cstheme="minorHAnsi"/>
          <w:b/>
          <w:bCs/>
          <w:vanish/>
          <w:szCs w:val="22"/>
          <w:lang w:val="ru-RU"/>
        </w:rPr>
        <w:t xml:space="preserve"> </w:t>
      </w:r>
      <w:r w:rsidRPr="007B111D">
        <w:rPr>
          <w:rFonts w:cstheme="minorHAnsi"/>
          <w:b/>
          <w:bCs/>
          <w:vanish/>
          <w:szCs w:val="22"/>
          <w:lang w:val="en-US"/>
        </w:rPr>
        <w:t>of</w:t>
      </w:r>
      <w:r w:rsidRPr="007B111D">
        <w:rPr>
          <w:rFonts w:cstheme="minorHAnsi"/>
          <w:b/>
          <w:bCs/>
          <w:vanish/>
          <w:szCs w:val="22"/>
          <w:lang w:val="ru-RU"/>
        </w:rPr>
        <w:t xml:space="preserve"> </w:t>
      </w:r>
      <w:r w:rsidRPr="007B111D">
        <w:rPr>
          <w:rFonts w:cstheme="minorHAnsi"/>
          <w:b/>
          <w:bCs/>
          <w:vanish/>
          <w:szCs w:val="22"/>
          <w:lang w:val="en-US"/>
        </w:rPr>
        <w:t>Form</w:t>
      </w:r>
    </w:p>
    <w:p w14:paraId="58CCF6E0" w14:textId="77777777" w:rsidR="006D5957" w:rsidRPr="007B111D" w:rsidRDefault="006D5957" w:rsidP="007B111D">
      <w:pPr>
        <w:pStyle w:val="NoSpacing"/>
        <w:ind w:left="1440" w:hanging="1440"/>
        <w:rPr>
          <w:rFonts w:cstheme="minorHAnsi"/>
          <w:b/>
          <w:bCs/>
          <w:vanish/>
          <w:szCs w:val="22"/>
          <w:lang w:val="ru-RU"/>
        </w:rPr>
      </w:pPr>
    </w:p>
    <w:p w14:paraId="4837D3D2" w14:textId="77777777" w:rsidR="008A64A3" w:rsidRPr="007B111D" w:rsidRDefault="008A64A3" w:rsidP="007B111D">
      <w:pPr>
        <w:pStyle w:val="NoSpacing"/>
        <w:rPr>
          <w:rFonts w:cstheme="minorHAnsi"/>
          <w:b/>
          <w:bCs/>
          <w:szCs w:val="22"/>
        </w:rPr>
      </w:pPr>
    </w:p>
    <w:tbl>
      <w:tblPr>
        <w:tblW w:w="9081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"/>
        <w:gridCol w:w="6244"/>
        <w:gridCol w:w="1275"/>
        <w:gridCol w:w="1275"/>
      </w:tblGrid>
      <w:tr w:rsidR="00212882" w:rsidRPr="007B111D" w14:paraId="710C7091" w14:textId="77777777" w:rsidTr="546EEE59">
        <w:trPr>
          <w:trHeight w:val="278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A10A" w14:textId="77777777" w:rsidR="007752F4" w:rsidRPr="007B111D" w:rsidRDefault="007752F4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52E78F" w14:textId="0523BA16" w:rsidR="007752F4" w:rsidRPr="007B111D" w:rsidRDefault="007752F4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A1425" w14:textId="164932E2" w:rsidR="007752F4" w:rsidRPr="007B111D" w:rsidRDefault="006D5957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 xml:space="preserve">Мужчина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395F3" w14:textId="021B2191" w:rsidR="007752F4" w:rsidRPr="007B111D" w:rsidRDefault="006D5957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 xml:space="preserve">Женщина </w:t>
            </w:r>
          </w:p>
        </w:tc>
      </w:tr>
      <w:tr w:rsidR="00212882" w:rsidRPr="007B111D" w14:paraId="755CCD9D" w14:textId="77777777" w:rsidTr="546EEE59">
        <w:trPr>
          <w:trHeight w:val="300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1C7" w14:textId="77777777" w:rsidR="007752F4" w:rsidRPr="007B111D" w:rsidRDefault="007752F4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1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47F97" w14:textId="65BCC1E5" w:rsidR="007752F4" w:rsidRPr="007B111D" w:rsidRDefault="006D5957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Член домохозяйства 1</w:t>
            </w:r>
            <w:r w:rsidR="007752F4" w:rsidRPr="007B111D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F8258" w14:textId="51FD9A0B" w:rsidR="007752F4" w:rsidRPr="007B111D" w:rsidRDefault="007752F4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85689" w14:textId="33DA1FAA" w:rsidR="007752F4" w:rsidRPr="007B111D" w:rsidRDefault="007752F4" w:rsidP="007B111D">
            <w:pPr>
              <w:pStyle w:val="NoSpacing"/>
              <w:rPr>
                <w:rFonts w:cstheme="minorHAnsi"/>
                <w:szCs w:val="22"/>
              </w:rPr>
            </w:pPr>
          </w:p>
        </w:tc>
      </w:tr>
      <w:tr w:rsidR="00212882" w:rsidRPr="007B111D" w14:paraId="508BE88D" w14:textId="77777777" w:rsidTr="546EEE59">
        <w:trPr>
          <w:trHeight w:val="300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E604" w14:textId="77777777" w:rsidR="007752F4" w:rsidRPr="007B111D" w:rsidRDefault="007752F4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ACE32B" w14:textId="5F517DBF" w:rsidR="007752F4" w:rsidRPr="007B111D" w:rsidRDefault="006D5957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  <w:lang w:val="ru-RU"/>
              </w:rPr>
              <w:t>Член домохозяйства</w:t>
            </w:r>
            <w:r w:rsidRPr="007B111D">
              <w:rPr>
                <w:rFonts w:cstheme="minorHAnsi"/>
                <w:szCs w:val="22"/>
              </w:rPr>
              <w:t xml:space="preserve"> </w:t>
            </w:r>
            <w:r w:rsidR="007752F4" w:rsidRPr="007B111D">
              <w:rPr>
                <w:rFonts w:cstheme="minorHAnsi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3DFE8" w14:textId="17ECC6FA" w:rsidR="007752F4" w:rsidRPr="007B111D" w:rsidRDefault="007752F4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1A7B6" w14:textId="090B774F" w:rsidR="007752F4" w:rsidRPr="007B111D" w:rsidRDefault="007752F4" w:rsidP="007B111D">
            <w:pPr>
              <w:pStyle w:val="NoSpacing"/>
              <w:rPr>
                <w:rFonts w:cstheme="minorHAnsi"/>
                <w:szCs w:val="22"/>
              </w:rPr>
            </w:pPr>
          </w:p>
        </w:tc>
      </w:tr>
      <w:tr w:rsidR="00212882" w:rsidRPr="007B111D" w14:paraId="0263B09B" w14:textId="77777777" w:rsidTr="546EEE59">
        <w:trPr>
          <w:trHeight w:val="300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57BE" w14:textId="77777777" w:rsidR="007752F4" w:rsidRPr="007B111D" w:rsidRDefault="007752F4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3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3EACB" w14:textId="74CE088A" w:rsidR="007752F4" w:rsidRPr="007B111D" w:rsidRDefault="007752F4" w:rsidP="007B111D">
            <w:pPr>
              <w:pStyle w:val="NoSpacing"/>
              <w:rPr>
                <w:rFonts w:cstheme="minorHAnsi"/>
                <w:szCs w:val="22"/>
              </w:rPr>
            </w:pPr>
            <w:r w:rsidRPr="007B111D">
              <w:rPr>
                <w:rFonts w:cstheme="minorHAnsi"/>
                <w:szCs w:val="22"/>
              </w:rPr>
              <w:t>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32E42" w14:textId="407A8395" w:rsidR="007752F4" w:rsidRPr="007B111D" w:rsidRDefault="007752F4" w:rsidP="007B111D">
            <w:pPr>
              <w:pStyle w:val="NoSpacing"/>
              <w:rPr>
                <w:rFonts w:cstheme="minorHAnsi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282E1" w14:textId="719A1DEA" w:rsidR="007752F4" w:rsidRPr="007B111D" w:rsidRDefault="007752F4" w:rsidP="007B111D">
            <w:pPr>
              <w:pStyle w:val="NoSpacing"/>
              <w:rPr>
                <w:rFonts w:cstheme="minorHAnsi"/>
                <w:szCs w:val="22"/>
              </w:rPr>
            </w:pPr>
          </w:p>
        </w:tc>
      </w:tr>
    </w:tbl>
    <w:p w14:paraId="6AB78DF1" w14:textId="77777777" w:rsidR="007752F4" w:rsidRPr="007B111D" w:rsidRDefault="007752F4" w:rsidP="007B111D">
      <w:pPr>
        <w:pStyle w:val="NoSpacing"/>
        <w:rPr>
          <w:rFonts w:cstheme="minorHAnsi"/>
          <w:b/>
          <w:bCs/>
          <w:szCs w:val="22"/>
        </w:rPr>
      </w:pPr>
    </w:p>
    <w:p w14:paraId="5A66009B" w14:textId="3DBDEE9C" w:rsidR="007752F4" w:rsidRPr="007B111D" w:rsidRDefault="04F0AA6B" w:rsidP="007B111D">
      <w:pPr>
        <w:pStyle w:val="NoSpacing"/>
        <w:ind w:left="1440" w:hanging="1440"/>
        <w:rPr>
          <w:rFonts w:cstheme="minorHAnsi"/>
          <w:szCs w:val="22"/>
        </w:rPr>
      </w:pPr>
      <w:r w:rsidRPr="007B111D">
        <w:rPr>
          <w:rFonts w:cstheme="minorHAnsi"/>
          <w:b/>
          <w:bCs/>
          <w:szCs w:val="22"/>
        </w:rPr>
        <w:t>T1</w:t>
      </w:r>
      <w:r w:rsidR="01251359" w:rsidRPr="007B111D">
        <w:rPr>
          <w:rFonts w:cstheme="minorHAnsi"/>
          <w:b/>
          <w:bCs/>
          <w:szCs w:val="22"/>
        </w:rPr>
        <w:t>8</w:t>
      </w:r>
      <w:r w:rsidRPr="007B111D">
        <w:rPr>
          <w:rFonts w:cstheme="minorHAnsi"/>
          <w:b/>
          <w:bCs/>
          <w:szCs w:val="22"/>
        </w:rPr>
        <w:t xml:space="preserve"> (</w:t>
      </w:r>
      <w:r w:rsidR="0D2E587B" w:rsidRPr="007B111D">
        <w:rPr>
          <w:rFonts w:cstheme="minorHAnsi"/>
          <w:b/>
          <w:bCs/>
          <w:szCs w:val="22"/>
        </w:rPr>
        <w:t>KL6</w:t>
      </w:r>
      <w:r w:rsidRPr="007B111D">
        <w:rPr>
          <w:rFonts w:cstheme="minorHAnsi"/>
          <w:b/>
          <w:bCs/>
          <w:szCs w:val="22"/>
        </w:rPr>
        <w:t>)</w:t>
      </w:r>
      <w:r w:rsidR="0D2E587B" w:rsidRPr="007B111D">
        <w:rPr>
          <w:rFonts w:cstheme="minorHAnsi"/>
          <w:b/>
          <w:bCs/>
          <w:szCs w:val="22"/>
        </w:rPr>
        <w:t xml:space="preserve"> </w:t>
      </w:r>
      <w:r w:rsidR="1AACEDCF" w:rsidRPr="007B111D">
        <w:rPr>
          <w:rFonts w:cstheme="minorHAnsi"/>
          <w:szCs w:val="22"/>
        </w:rPr>
        <w:tab/>
      </w:r>
      <w:proofErr w:type="spellStart"/>
      <w:r w:rsidR="006D5957" w:rsidRPr="007B111D">
        <w:rPr>
          <w:rFonts w:cstheme="minorHAnsi"/>
          <w:b/>
          <w:bCs/>
          <w:szCs w:val="22"/>
        </w:rPr>
        <w:t>Есть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ли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у </w:t>
      </w:r>
      <w:proofErr w:type="spellStart"/>
      <w:r w:rsidR="006D5957" w:rsidRPr="007B111D">
        <w:rPr>
          <w:rFonts w:cstheme="minorHAnsi"/>
          <w:b/>
          <w:bCs/>
          <w:szCs w:val="22"/>
        </w:rPr>
        <w:t>какого-либо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члена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Вашего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домохозяйства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ограничения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по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передвижению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r w:rsidR="006D5957" w:rsidRPr="007B111D">
        <w:rPr>
          <w:rFonts w:cstheme="minorHAnsi"/>
          <w:b/>
          <w:bCs/>
          <w:szCs w:val="22"/>
          <w:highlight w:val="yellow"/>
          <w:lang w:val="ru-RU"/>
        </w:rPr>
        <w:t>(</w:t>
      </w:r>
      <w:r w:rsidR="00A50864" w:rsidRPr="007B111D">
        <w:rPr>
          <w:rFonts w:cstheme="minorHAnsi"/>
          <w:b/>
          <w:bCs/>
          <w:szCs w:val="22"/>
          <w:highlight w:val="yellow"/>
          <w:lang w:val="ru-RU"/>
        </w:rPr>
        <w:t xml:space="preserve">в т.ч. </w:t>
      </w:r>
      <w:r w:rsidR="006D5957" w:rsidRPr="007B111D">
        <w:rPr>
          <w:rFonts w:cstheme="minorHAnsi"/>
          <w:b/>
          <w:bCs/>
          <w:szCs w:val="22"/>
          <w:highlight w:val="yellow"/>
          <w:lang w:val="ru-RU"/>
        </w:rPr>
        <w:t>инвалидность)</w:t>
      </w:r>
      <w:r w:rsidR="006D5957" w:rsidRPr="007B111D">
        <w:rPr>
          <w:rFonts w:cstheme="minorHAnsi"/>
          <w:b/>
          <w:bCs/>
          <w:szCs w:val="22"/>
          <w:lang w:val="ru-RU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или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состояние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здоровья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, </w:t>
      </w:r>
      <w:proofErr w:type="spellStart"/>
      <w:r w:rsidR="006D5957" w:rsidRPr="007B111D">
        <w:rPr>
          <w:rFonts w:cstheme="minorHAnsi"/>
          <w:b/>
          <w:bCs/>
          <w:szCs w:val="22"/>
        </w:rPr>
        <w:t>которое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затрудняет</w:t>
      </w:r>
      <w:proofErr w:type="spellEnd"/>
      <w:r w:rsidR="006D5957" w:rsidRPr="007B111D">
        <w:rPr>
          <w:rFonts w:cstheme="minorHAnsi"/>
          <w:b/>
          <w:bCs/>
          <w:szCs w:val="22"/>
        </w:rPr>
        <w:t xml:space="preserve"> </w:t>
      </w:r>
      <w:proofErr w:type="spellStart"/>
      <w:r w:rsidR="006D5957" w:rsidRPr="007B111D">
        <w:rPr>
          <w:rFonts w:cstheme="minorHAnsi"/>
          <w:b/>
          <w:bCs/>
          <w:szCs w:val="22"/>
        </w:rPr>
        <w:t>передвижение</w:t>
      </w:r>
      <w:proofErr w:type="spellEnd"/>
      <w:r w:rsidR="006D5957" w:rsidRPr="007B111D">
        <w:rPr>
          <w:rFonts w:cstheme="minorHAnsi"/>
          <w:b/>
          <w:bCs/>
          <w:szCs w:val="22"/>
        </w:rPr>
        <w:t>?</w:t>
      </w:r>
      <w:r w:rsidR="4D4A9C0F" w:rsidRPr="007B111D">
        <w:rPr>
          <w:rFonts w:cstheme="minorHAnsi"/>
          <w:szCs w:val="22"/>
        </w:rPr>
        <w:t xml:space="preserve">  </w:t>
      </w:r>
    </w:p>
    <w:p w14:paraId="761DDD4C" w14:textId="50BD05A3" w:rsidR="007752F4" w:rsidRPr="007B111D" w:rsidRDefault="006D5957" w:rsidP="007B111D">
      <w:pPr>
        <w:pStyle w:val="NoSpacing"/>
        <w:numPr>
          <w:ilvl w:val="0"/>
          <w:numId w:val="30"/>
        </w:numPr>
        <w:rPr>
          <w:rFonts w:cstheme="minorHAnsi"/>
          <w:szCs w:val="22"/>
        </w:rPr>
      </w:pPr>
      <w:r w:rsidRPr="007B111D">
        <w:rPr>
          <w:rFonts w:cstheme="minorHAnsi"/>
          <w:szCs w:val="22"/>
          <w:lang w:val="ru-RU"/>
        </w:rPr>
        <w:t xml:space="preserve">Да </w:t>
      </w:r>
    </w:p>
    <w:p w14:paraId="33A84C8D" w14:textId="3802DCAF" w:rsidR="000F5DA9" w:rsidRPr="007B111D" w:rsidRDefault="006D5957" w:rsidP="007B111D">
      <w:pPr>
        <w:pStyle w:val="NoSpacing"/>
        <w:numPr>
          <w:ilvl w:val="0"/>
          <w:numId w:val="30"/>
        </w:numPr>
        <w:rPr>
          <w:rFonts w:cstheme="minorHAnsi"/>
          <w:b/>
          <w:bCs/>
          <w:szCs w:val="22"/>
        </w:rPr>
      </w:pPr>
      <w:r w:rsidRPr="007B111D">
        <w:rPr>
          <w:rFonts w:cstheme="minorHAnsi"/>
          <w:szCs w:val="22"/>
          <w:lang w:val="ru-RU"/>
        </w:rPr>
        <w:t xml:space="preserve">Нет </w:t>
      </w:r>
    </w:p>
    <w:sectPr w:rsidR="000F5DA9" w:rsidRPr="007B111D" w:rsidSect="00A643AE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51E1A" w14:textId="77777777" w:rsidR="00304AD0" w:rsidRPr="00667339" w:rsidRDefault="00304AD0" w:rsidP="003643F7">
      <w:r w:rsidRPr="00667339">
        <w:separator/>
      </w:r>
    </w:p>
  </w:endnote>
  <w:endnote w:type="continuationSeparator" w:id="0">
    <w:p w14:paraId="0035499C" w14:textId="77777777" w:rsidR="00304AD0" w:rsidRPr="00667339" w:rsidRDefault="00304AD0" w:rsidP="003643F7">
      <w:r w:rsidRPr="00667339">
        <w:continuationSeparator/>
      </w:r>
    </w:p>
  </w:endnote>
  <w:endnote w:type="continuationNotice" w:id="1">
    <w:p w14:paraId="491DA146" w14:textId="77777777" w:rsidR="00304AD0" w:rsidRPr="00667339" w:rsidRDefault="00304A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F6614" w14:textId="77777777" w:rsidR="001C19BC" w:rsidRPr="00667339" w:rsidRDefault="001C19BC">
    <w:pPr>
      <w:pStyle w:val="Footer"/>
      <w:jc w:val="center"/>
      <w:rPr>
        <w:rFonts w:asciiTheme="minorHAnsi" w:hAnsiTheme="minorHAnsi" w:cstheme="minorHAnsi"/>
        <w:caps/>
        <w:color w:val="3F3F3F" w:themeColor="text1"/>
        <w:sz w:val="22"/>
        <w:szCs w:val="22"/>
      </w:rPr>
    </w:pPr>
    <w:r w:rsidRPr="00667339">
      <w:rPr>
        <w:rFonts w:asciiTheme="minorHAnsi" w:hAnsiTheme="minorHAnsi" w:cstheme="minorHAnsi"/>
        <w:caps/>
        <w:color w:val="3F3F3F" w:themeColor="text1"/>
        <w:sz w:val="22"/>
        <w:szCs w:val="22"/>
      </w:rPr>
      <w:fldChar w:fldCharType="begin"/>
    </w:r>
    <w:r w:rsidRPr="00667339">
      <w:rPr>
        <w:rFonts w:asciiTheme="minorHAnsi" w:hAnsiTheme="minorHAnsi" w:cstheme="minorHAnsi"/>
        <w:caps/>
        <w:color w:val="3F3F3F" w:themeColor="text1"/>
        <w:sz w:val="22"/>
        <w:szCs w:val="22"/>
      </w:rPr>
      <w:instrText xml:space="preserve"> PAGE   \* MERGEFORMAT </w:instrText>
    </w:r>
    <w:r w:rsidRPr="00667339">
      <w:rPr>
        <w:rFonts w:asciiTheme="minorHAnsi" w:hAnsiTheme="minorHAnsi" w:cstheme="minorHAnsi"/>
        <w:caps/>
        <w:color w:val="3F3F3F" w:themeColor="text1"/>
        <w:sz w:val="22"/>
        <w:szCs w:val="22"/>
      </w:rPr>
      <w:fldChar w:fldCharType="separate"/>
    </w:r>
    <w:r w:rsidRPr="00667339">
      <w:rPr>
        <w:rFonts w:asciiTheme="minorHAnsi" w:hAnsiTheme="minorHAnsi" w:cstheme="minorHAnsi"/>
        <w:caps/>
        <w:color w:val="3F3F3F" w:themeColor="text1"/>
        <w:sz w:val="22"/>
        <w:szCs w:val="22"/>
      </w:rPr>
      <w:t>2</w:t>
    </w:r>
    <w:r w:rsidRPr="00667339">
      <w:rPr>
        <w:rFonts w:asciiTheme="minorHAnsi" w:hAnsiTheme="minorHAnsi" w:cstheme="minorHAnsi"/>
        <w:caps/>
        <w:color w:val="3F3F3F" w:themeColor="text1"/>
        <w:sz w:val="22"/>
        <w:szCs w:val="22"/>
      </w:rPr>
      <w:fldChar w:fldCharType="end"/>
    </w:r>
  </w:p>
  <w:p w14:paraId="32F3CE1F" w14:textId="77777777" w:rsidR="001C19BC" w:rsidRPr="00667339" w:rsidRDefault="001C19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4D263" w14:textId="77777777" w:rsidR="00304AD0" w:rsidRPr="00667339" w:rsidRDefault="00304AD0" w:rsidP="003643F7">
      <w:r w:rsidRPr="00667339">
        <w:separator/>
      </w:r>
    </w:p>
  </w:footnote>
  <w:footnote w:type="continuationSeparator" w:id="0">
    <w:p w14:paraId="6C203B58" w14:textId="77777777" w:rsidR="00304AD0" w:rsidRPr="00667339" w:rsidRDefault="00304AD0" w:rsidP="003643F7">
      <w:r w:rsidRPr="00667339">
        <w:continuationSeparator/>
      </w:r>
    </w:p>
  </w:footnote>
  <w:footnote w:type="continuationNotice" w:id="1">
    <w:p w14:paraId="0C662ECE" w14:textId="77777777" w:rsidR="00304AD0" w:rsidRPr="00667339" w:rsidRDefault="00304A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92087" w14:textId="422E85C8" w:rsidR="001C19BC" w:rsidRPr="00A1509D" w:rsidRDefault="001A4968" w:rsidP="001C19BC">
    <w:pPr>
      <w:pStyle w:val="Heading1"/>
      <w:rPr>
        <w:rFonts w:asciiTheme="minorHAnsi" w:hAnsiTheme="minorHAnsi" w:cstheme="minorHAnsi"/>
        <w:b w:val="0"/>
        <w:bCs/>
        <w:sz w:val="28"/>
        <w:szCs w:val="28"/>
        <w:lang w:eastAsia="en-US"/>
      </w:rPr>
    </w:pPr>
    <w:r w:rsidRPr="00A1509D">
      <w:rPr>
        <w:rFonts w:asciiTheme="minorHAnsi" w:hAnsiTheme="minorHAnsi" w:cstheme="minorHAnsi"/>
        <w:b w:val="0"/>
        <w:bCs/>
        <w:noProof/>
        <w:sz w:val="28"/>
        <w:szCs w:val="28"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DE8A49" wp14:editId="3265E7EA">
              <wp:simplePos x="0" y="0"/>
              <wp:positionH relativeFrom="column">
                <wp:posOffset>-252095</wp:posOffset>
              </wp:positionH>
              <wp:positionV relativeFrom="paragraph">
                <wp:posOffset>472440</wp:posOffset>
              </wp:positionV>
              <wp:extent cx="629412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941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BA6F21" id="Straight Connector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37.2pt" to="475.75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" strokecolor="#b2182b [3204]" strokeweight=".5pt">
              <v:stroke joinstyle="miter"/>
            </v:line>
          </w:pict>
        </mc:Fallback>
      </mc:AlternateContent>
    </w:r>
    <w:r w:rsidR="001C19BC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>Eesti elanike liikuvus</w:t>
    </w:r>
    <w:r w:rsidR="00212882">
      <w:rPr>
        <w:rFonts w:asciiTheme="minorHAnsi" w:hAnsiTheme="minorHAnsi" w:cstheme="minorHAnsi"/>
        <w:b w:val="0"/>
        <w:bCs/>
        <w:sz w:val="28"/>
        <w:szCs w:val="28"/>
        <w:lang w:eastAsia="en-US"/>
      </w:rPr>
      <w:t>uuring</w:t>
    </w:r>
    <w:r w:rsidR="00DB74BC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 xml:space="preserve"> </w:t>
    </w:r>
    <w:r w:rsidR="00831C49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>2025</w:t>
    </w:r>
    <w:r w:rsidR="00DB74BC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 xml:space="preserve"> </w:t>
    </w:r>
    <w:r w:rsidR="00703605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>–</w:t>
    </w:r>
    <w:r w:rsidR="00DB74BC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 xml:space="preserve"> </w:t>
    </w:r>
    <w:r w:rsidR="00555B9E" w:rsidRPr="00A1509D">
      <w:rPr>
        <w:rFonts w:asciiTheme="minorHAnsi" w:hAnsiTheme="minorHAnsi" w:cstheme="minorHAnsi"/>
        <w:b w:val="0"/>
        <w:bCs/>
        <w:sz w:val="28"/>
        <w:szCs w:val="28"/>
        <w:lang w:eastAsia="en-US"/>
      </w:rPr>
      <w:t>Taustaküsimustik</w:t>
    </w:r>
  </w:p>
  <w:p w14:paraId="77D57814" w14:textId="77777777" w:rsidR="001C19BC" w:rsidRPr="00667339" w:rsidRDefault="001C19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740E9"/>
    <w:multiLevelType w:val="hybridMultilevel"/>
    <w:tmpl w:val="050268B4"/>
    <w:lvl w:ilvl="0" w:tplc="4A7A9AD8">
      <w:start w:val="1"/>
      <w:numFmt w:val="decimal"/>
      <w:lvlText w:val="%1."/>
      <w:lvlJc w:val="left"/>
      <w:pPr>
        <w:ind w:left="720" w:hanging="360"/>
      </w:pPr>
    </w:lvl>
    <w:lvl w:ilvl="1" w:tplc="C9043E0C">
      <w:start w:val="1"/>
      <w:numFmt w:val="lowerLetter"/>
      <w:lvlText w:val="%2."/>
      <w:lvlJc w:val="left"/>
      <w:pPr>
        <w:ind w:left="1440" w:hanging="360"/>
      </w:pPr>
    </w:lvl>
    <w:lvl w:ilvl="2" w:tplc="B0B24CF8">
      <w:start w:val="1"/>
      <w:numFmt w:val="lowerRoman"/>
      <w:lvlText w:val="%3."/>
      <w:lvlJc w:val="right"/>
      <w:pPr>
        <w:ind w:left="2160" w:hanging="180"/>
      </w:pPr>
    </w:lvl>
    <w:lvl w:ilvl="3" w:tplc="2B384F68">
      <w:start w:val="1"/>
      <w:numFmt w:val="decimal"/>
      <w:lvlText w:val="%4."/>
      <w:lvlJc w:val="left"/>
      <w:pPr>
        <w:ind w:left="2880" w:hanging="360"/>
      </w:pPr>
    </w:lvl>
    <w:lvl w:ilvl="4" w:tplc="B6BA86CE">
      <w:start w:val="1"/>
      <w:numFmt w:val="lowerLetter"/>
      <w:lvlText w:val="%5."/>
      <w:lvlJc w:val="left"/>
      <w:pPr>
        <w:ind w:left="3600" w:hanging="360"/>
      </w:pPr>
    </w:lvl>
    <w:lvl w:ilvl="5" w:tplc="326A924E">
      <w:start w:val="1"/>
      <w:numFmt w:val="lowerRoman"/>
      <w:lvlText w:val="%6."/>
      <w:lvlJc w:val="right"/>
      <w:pPr>
        <w:ind w:left="4320" w:hanging="180"/>
      </w:pPr>
    </w:lvl>
    <w:lvl w:ilvl="6" w:tplc="610A4EEA">
      <w:start w:val="1"/>
      <w:numFmt w:val="decimal"/>
      <w:lvlText w:val="%7."/>
      <w:lvlJc w:val="left"/>
      <w:pPr>
        <w:ind w:left="5040" w:hanging="360"/>
      </w:pPr>
    </w:lvl>
    <w:lvl w:ilvl="7" w:tplc="BB4E5526">
      <w:start w:val="1"/>
      <w:numFmt w:val="lowerLetter"/>
      <w:lvlText w:val="%8."/>
      <w:lvlJc w:val="left"/>
      <w:pPr>
        <w:ind w:left="5760" w:hanging="360"/>
      </w:pPr>
    </w:lvl>
    <w:lvl w:ilvl="8" w:tplc="2098B3E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4217"/>
    <w:multiLevelType w:val="hybridMultilevel"/>
    <w:tmpl w:val="968034D0"/>
    <w:lvl w:ilvl="0" w:tplc="7A7A3BE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11901"/>
    <w:multiLevelType w:val="hybridMultilevel"/>
    <w:tmpl w:val="BDC60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F6AD5"/>
    <w:multiLevelType w:val="hybridMultilevel"/>
    <w:tmpl w:val="68CA9D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B4CD7"/>
    <w:multiLevelType w:val="hybridMultilevel"/>
    <w:tmpl w:val="9586A92A"/>
    <w:lvl w:ilvl="0" w:tplc="23302FB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22EA5"/>
    <w:multiLevelType w:val="hybridMultilevel"/>
    <w:tmpl w:val="E9760B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22906"/>
    <w:multiLevelType w:val="multilevel"/>
    <w:tmpl w:val="1C007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C47276"/>
    <w:multiLevelType w:val="hybridMultilevel"/>
    <w:tmpl w:val="BA4A17D4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9E178FD"/>
    <w:multiLevelType w:val="hybridMultilevel"/>
    <w:tmpl w:val="E9760B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46FC4"/>
    <w:multiLevelType w:val="hybridMultilevel"/>
    <w:tmpl w:val="0C6C044C"/>
    <w:lvl w:ilvl="0" w:tplc="FE884E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7121FB"/>
    <w:multiLevelType w:val="multilevel"/>
    <w:tmpl w:val="92C87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575567"/>
    <w:multiLevelType w:val="hybridMultilevel"/>
    <w:tmpl w:val="4E1E4364"/>
    <w:lvl w:ilvl="0" w:tplc="0425000F">
      <w:start w:val="1"/>
      <w:numFmt w:val="decimal"/>
      <w:lvlText w:val="%1."/>
      <w:lvlJc w:val="left"/>
      <w:pPr>
        <w:ind w:left="1428" w:hanging="360"/>
      </w:pPr>
    </w:lvl>
    <w:lvl w:ilvl="1" w:tplc="04250019">
      <w:start w:val="1"/>
      <w:numFmt w:val="lowerLetter"/>
      <w:lvlText w:val="%2."/>
      <w:lvlJc w:val="left"/>
      <w:pPr>
        <w:ind w:left="2148" w:hanging="360"/>
      </w:pPr>
    </w:lvl>
    <w:lvl w:ilvl="2" w:tplc="0425001B">
      <w:start w:val="1"/>
      <w:numFmt w:val="lowerRoman"/>
      <w:lvlText w:val="%3."/>
      <w:lvlJc w:val="right"/>
      <w:pPr>
        <w:ind w:left="2868" w:hanging="180"/>
      </w:pPr>
    </w:lvl>
    <w:lvl w:ilvl="3" w:tplc="0425000F">
      <w:start w:val="1"/>
      <w:numFmt w:val="decimal"/>
      <w:lvlText w:val="%4."/>
      <w:lvlJc w:val="left"/>
      <w:pPr>
        <w:ind w:left="3588" w:hanging="360"/>
      </w:pPr>
    </w:lvl>
    <w:lvl w:ilvl="4" w:tplc="04250019">
      <w:start w:val="1"/>
      <w:numFmt w:val="lowerLetter"/>
      <w:lvlText w:val="%5."/>
      <w:lvlJc w:val="left"/>
      <w:pPr>
        <w:ind w:left="4308" w:hanging="360"/>
      </w:pPr>
    </w:lvl>
    <w:lvl w:ilvl="5" w:tplc="0425001B">
      <w:start w:val="1"/>
      <w:numFmt w:val="lowerRoman"/>
      <w:lvlText w:val="%6."/>
      <w:lvlJc w:val="right"/>
      <w:pPr>
        <w:ind w:left="5028" w:hanging="180"/>
      </w:pPr>
    </w:lvl>
    <w:lvl w:ilvl="6" w:tplc="0425000F">
      <w:start w:val="1"/>
      <w:numFmt w:val="decimal"/>
      <w:lvlText w:val="%7."/>
      <w:lvlJc w:val="left"/>
      <w:pPr>
        <w:ind w:left="5748" w:hanging="360"/>
      </w:pPr>
    </w:lvl>
    <w:lvl w:ilvl="7" w:tplc="04250019">
      <w:start w:val="1"/>
      <w:numFmt w:val="lowerLetter"/>
      <w:lvlText w:val="%8."/>
      <w:lvlJc w:val="left"/>
      <w:pPr>
        <w:ind w:left="6468" w:hanging="360"/>
      </w:pPr>
    </w:lvl>
    <w:lvl w:ilvl="8" w:tplc="0425001B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E442E5B"/>
    <w:multiLevelType w:val="hybridMultilevel"/>
    <w:tmpl w:val="3510E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053F6"/>
    <w:multiLevelType w:val="hybridMultilevel"/>
    <w:tmpl w:val="90AEE2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1843"/>
    <w:multiLevelType w:val="hybridMultilevel"/>
    <w:tmpl w:val="224C40B4"/>
    <w:lvl w:ilvl="0" w:tplc="A6EAD460">
      <w:start w:val="9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525422"/>
    <w:multiLevelType w:val="hybridMultilevel"/>
    <w:tmpl w:val="B27021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66C9F"/>
    <w:multiLevelType w:val="hybridMultilevel"/>
    <w:tmpl w:val="5CE426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962D2"/>
    <w:multiLevelType w:val="multilevel"/>
    <w:tmpl w:val="49746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39BF1DCB"/>
    <w:multiLevelType w:val="hybridMultilevel"/>
    <w:tmpl w:val="EF4A7D2C"/>
    <w:lvl w:ilvl="0" w:tplc="60760C5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bCs w:val="0"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E6033"/>
    <w:multiLevelType w:val="multilevel"/>
    <w:tmpl w:val="4C107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F075A9"/>
    <w:multiLevelType w:val="multilevel"/>
    <w:tmpl w:val="112AFE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9"/>
      <w:numFmt w:val="decimal"/>
      <w:lvlText w:val="%2."/>
      <w:lvlJc w:val="left"/>
      <w:pPr>
        <w:ind w:left="1440" w:hanging="360"/>
      </w:pPr>
      <w:rPr>
        <w:rFonts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537784"/>
    <w:multiLevelType w:val="hybridMultilevel"/>
    <w:tmpl w:val="D15A1B58"/>
    <w:lvl w:ilvl="0" w:tplc="040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47542E42"/>
    <w:multiLevelType w:val="hybridMultilevel"/>
    <w:tmpl w:val="C2560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F60EB"/>
    <w:multiLevelType w:val="hybridMultilevel"/>
    <w:tmpl w:val="29028EEE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EA9928"/>
    <w:multiLevelType w:val="hybridMultilevel"/>
    <w:tmpl w:val="E5ACA3F8"/>
    <w:lvl w:ilvl="0" w:tplc="F03828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A0988F3C">
      <w:start w:val="1"/>
      <w:numFmt w:val="lowerLetter"/>
      <w:lvlText w:val="%2."/>
      <w:lvlJc w:val="left"/>
      <w:pPr>
        <w:ind w:left="1440" w:hanging="360"/>
      </w:pPr>
    </w:lvl>
    <w:lvl w:ilvl="2" w:tplc="894CAE3A">
      <w:start w:val="1"/>
      <w:numFmt w:val="lowerRoman"/>
      <w:lvlText w:val="%3."/>
      <w:lvlJc w:val="right"/>
      <w:pPr>
        <w:ind w:left="2160" w:hanging="180"/>
      </w:pPr>
    </w:lvl>
    <w:lvl w:ilvl="3" w:tplc="899231FC">
      <w:start w:val="1"/>
      <w:numFmt w:val="decimal"/>
      <w:lvlText w:val="%4."/>
      <w:lvlJc w:val="left"/>
      <w:pPr>
        <w:ind w:left="2880" w:hanging="360"/>
      </w:pPr>
    </w:lvl>
    <w:lvl w:ilvl="4" w:tplc="FFECCD6A">
      <w:start w:val="1"/>
      <w:numFmt w:val="lowerLetter"/>
      <w:lvlText w:val="%5."/>
      <w:lvlJc w:val="left"/>
      <w:pPr>
        <w:ind w:left="3600" w:hanging="360"/>
      </w:pPr>
    </w:lvl>
    <w:lvl w:ilvl="5" w:tplc="DAC69AF4">
      <w:start w:val="1"/>
      <w:numFmt w:val="lowerRoman"/>
      <w:lvlText w:val="%6."/>
      <w:lvlJc w:val="right"/>
      <w:pPr>
        <w:ind w:left="4320" w:hanging="180"/>
      </w:pPr>
    </w:lvl>
    <w:lvl w:ilvl="6" w:tplc="0F8CE4E6">
      <w:start w:val="1"/>
      <w:numFmt w:val="decimal"/>
      <w:lvlText w:val="%7."/>
      <w:lvlJc w:val="left"/>
      <w:pPr>
        <w:ind w:left="5040" w:hanging="360"/>
      </w:pPr>
    </w:lvl>
    <w:lvl w:ilvl="7" w:tplc="FDC6625C">
      <w:start w:val="1"/>
      <w:numFmt w:val="lowerLetter"/>
      <w:lvlText w:val="%8."/>
      <w:lvlJc w:val="left"/>
      <w:pPr>
        <w:ind w:left="5760" w:hanging="360"/>
      </w:pPr>
    </w:lvl>
    <w:lvl w:ilvl="8" w:tplc="EBB4006E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7B9070"/>
    <w:multiLevelType w:val="hybridMultilevel"/>
    <w:tmpl w:val="28B29C78"/>
    <w:lvl w:ilvl="0" w:tplc="3C666DB2">
      <w:start w:val="1"/>
      <w:numFmt w:val="decimal"/>
      <w:lvlText w:val="%1."/>
      <w:lvlJc w:val="left"/>
      <w:pPr>
        <w:ind w:left="720" w:hanging="360"/>
      </w:pPr>
    </w:lvl>
    <w:lvl w:ilvl="1" w:tplc="B120B178">
      <w:start w:val="1"/>
      <w:numFmt w:val="lowerLetter"/>
      <w:lvlText w:val="%2."/>
      <w:lvlJc w:val="left"/>
      <w:pPr>
        <w:ind w:left="1440" w:hanging="360"/>
      </w:pPr>
    </w:lvl>
    <w:lvl w:ilvl="2" w:tplc="C8FE54EA">
      <w:start w:val="1"/>
      <w:numFmt w:val="lowerRoman"/>
      <w:lvlText w:val="%3."/>
      <w:lvlJc w:val="right"/>
      <w:pPr>
        <w:ind w:left="2160" w:hanging="180"/>
      </w:pPr>
    </w:lvl>
    <w:lvl w:ilvl="3" w:tplc="15326908">
      <w:start w:val="1"/>
      <w:numFmt w:val="decimal"/>
      <w:lvlText w:val="%4."/>
      <w:lvlJc w:val="left"/>
      <w:pPr>
        <w:ind w:left="2880" w:hanging="360"/>
      </w:pPr>
    </w:lvl>
    <w:lvl w:ilvl="4" w:tplc="E87ED77A">
      <w:start w:val="1"/>
      <w:numFmt w:val="lowerLetter"/>
      <w:lvlText w:val="%5."/>
      <w:lvlJc w:val="left"/>
      <w:pPr>
        <w:ind w:left="3600" w:hanging="360"/>
      </w:pPr>
    </w:lvl>
    <w:lvl w:ilvl="5" w:tplc="25022A5A">
      <w:start w:val="1"/>
      <w:numFmt w:val="lowerRoman"/>
      <w:lvlText w:val="%6."/>
      <w:lvlJc w:val="right"/>
      <w:pPr>
        <w:ind w:left="4320" w:hanging="180"/>
      </w:pPr>
    </w:lvl>
    <w:lvl w:ilvl="6" w:tplc="43AECFA4">
      <w:start w:val="1"/>
      <w:numFmt w:val="decimal"/>
      <w:lvlText w:val="%7."/>
      <w:lvlJc w:val="left"/>
      <w:pPr>
        <w:ind w:left="5040" w:hanging="360"/>
      </w:pPr>
    </w:lvl>
    <w:lvl w:ilvl="7" w:tplc="604A5698">
      <w:start w:val="1"/>
      <w:numFmt w:val="lowerLetter"/>
      <w:lvlText w:val="%8."/>
      <w:lvlJc w:val="left"/>
      <w:pPr>
        <w:ind w:left="5760" w:hanging="360"/>
      </w:pPr>
    </w:lvl>
    <w:lvl w:ilvl="8" w:tplc="909650A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8F647E"/>
    <w:multiLevelType w:val="hybridMultilevel"/>
    <w:tmpl w:val="F0D4B4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826E5"/>
    <w:multiLevelType w:val="hybridMultilevel"/>
    <w:tmpl w:val="0106A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BD23AD"/>
    <w:multiLevelType w:val="hybridMultilevel"/>
    <w:tmpl w:val="A73083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E30A2"/>
    <w:multiLevelType w:val="hybridMultilevel"/>
    <w:tmpl w:val="81701B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114C0"/>
    <w:multiLevelType w:val="hybridMultilevel"/>
    <w:tmpl w:val="8258C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3C4798"/>
    <w:multiLevelType w:val="hybridMultilevel"/>
    <w:tmpl w:val="4D1EED28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F47678"/>
    <w:multiLevelType w:val="hybridMultilevel"/>
    <w:tmpl w:val="3362C76E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F848DE"/>
    <w:multiLevelType w:val="hybridMultilevel"/>
    <w:tmpl w:val="5F2C7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0C891B"/>
    <w:multiLevelType w:val="hybridMultilevel"/>
    <w:tmpl w:val="2F2E6CF6"/>
    <w:lvl w:ilvl="0" w:tplc="82BCCB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7F08DE42">
      <w:start w:val="1"/>
      <w:numFmt w:val="lowerLetter"/>
      <w:lvlText w:val="%2."/>
      <w:lvlJc w:val="left"/>
      <w:pPr>
        <w:ind w:left="1440" w:hanging="360"/>
      </w:pPr>
    </w:lvl>
    <w:lvl w:ilvl="2" w:tplc="201A0270">
      <w:start w:val="1"/>
      <w:numFmt w:val="lowerRoman"/>
      <w:lvlText w:val="%3."/>
      <w:lvlJc w:val="right"/>
      <w:pPr>
        <w:ind w:left="2160" w:hanging="180"/>
      </w:pPr>
    </w:lvl>
    <w:lvl w:ilvl="3" w:tplc="C6F40A1A">
      <w:start w:val="1"/>
      <w:numFmt w:val="decimal"/>
      <w:lvlText w:val="%4."/>
      <w:lvlJc w:val="left"/>
      <w:pPr>
        <w:ind w:left="2880" w:hanging="360"/>
      </w:pPr>
    </w:lvl>
    <w:lvl w:ilvl="4" w:tplc="EAA8E516">
      <w:start w:val="1"/>
      <w:numFmt w:val="lowerLetter"/>
      <w:lvlText w:val="%5."/>
      <w:lvlJc w:val="left"/>
      <w:pPr>
        <w:ind w:left="3600" w:hanging="360"/>
      </w:pPr>
    </w:lvl>
    <w:lvl w:ilvl="5" w:tplc="2CE0084A">
      <w:start w:val="1"/>
      <w:numFmt w:val="lowerRoman"/>
      <w:lvlText w:val="%6."/>
      <w:lvlJc w:val="right"/>
      <w:pPr>
        <w:ind w:left="4320" w:hanging="180"/>
      </w:pPr>
    </w:lvl>
    <w:lvl w:ilvl="6" w:tplc="6E88C728">
      <w:start w:val="1"/>
      <w:numFmt w:val="decimal"/>
      <w:lvlText w:val="%7."/>
      <w:lvlJc w:val="left"/>
      <w:pPr>
        <w:ind w:left="5040" w:hanging="360"/>
      </w:pPr>
    </w:lvl>
    <w:lvl w:ilvl="7" w:tplc="E0407F6E">
      <w:start w:val="1"/>
      <w:numFmt w:val="lowerLetter"/>
      <w:lvlText w:val="%8."/>
      <w:lvlJc w:val="left"/>
      <w:pPr>
        <w:ind w:left="5760" w:hanging="360"/>
      </w:pPr>
    </w:lvl>
    <w:lvl w:ilvl="8" w:tplc="0F2A1AAA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C35F9E"/>
    <w:multiLevelType w:val="hybridMultilevel"/>
    <w:tmpl w:val="FA9E4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1732EE"/>
    <w:multiLevelType w:val="hybridMultilevel"/>
    <w:tmpl w:val="1598BACA"/>
    <w:lvl w:ilvl="0" w:tplc="819495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A2AE64E6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624E72"/>
    <w:multiLevelType w:val="hybridMultilevel"/>
    <w:tmpl w:val="4B78B5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065E9C"/>
    <w:multiLevelType w:val="hybridMultilevel"/>
    <w:tmpl w:val="FDD80E30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FF032B"/>
    <w:multiLevelType w:val="hybridMultilevel"/>
    <w:tmpl w:val="81701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697069"/>
    <w:multiLevelType w:val="hybridMultilevel"/>
    <w:tmpl w:val="90AEE2FC"/>
    <w:lvl w:ilvl="0" w:tplc="667E7B48">
      <w:start w:val="1"/>
      <w:numFmt w:val="decimal"/>
      <w:lvlText w:val="%1."/>
      <w:lvlJc w:val="left"/>
      <w:pPr>
        <w:ind w:left="720" w:hanging="360"/>
      </w:pPr>
    </w:lvl>
    <w:lvl w:ilvl="1" w:tplc="17CEA41E">
      <w:start w:val="1"/>
      <w:numFmt w:val="lowerLetter"/>
      <w:lvlText w:val="%2."/>
      <w:lvlJc w:val="left"/>
      <w:pPr>
        <w:ind w:left="1440" w:hanging="360"/>
      </w:pPr>
    </w:lvl>
    <w:lvl w:ilvl="2" w:tplc="85F6B674">
      <w:start w:val="1"/>
      <w:numFmt w:val="lowerRoman"/>
      <w:lvlText w:val="%3."/>
      <w:lvlJc w:val="right"/>
      <w:pPr>
        <w:ind w:left="2160" w:hanging="180"/>
      </w:pPr>
    </w:lvl>
    <w:lvl w:ilvl="3" w:tplc="127690FC">
      <w:start w:val="1"/>
      <w:numFmt w:val="decimal"/>
      <w:lvlText w:val="%4."/>
      <w:lvlJc w:val="left"/>
      <w:pPr>
        <w:ind w:left="2880" w:hanging="360"/>
      </w:pPr>
    </w:lvl>
    <w:lvl w:ilvl="4" w:tplc="AF340E54">
      <w:start w:val="1"/>
      <w:numFmt w:val="lowerLetter"/>
      <w:lvlText w:val="%5."/>
      <w:lvlJc w:val="left"/>
      <w:pPr>
        <w:ind w:left="3600" w:hanging="360"/>
      </w:pPr>
    </w:lvl>
    <w:lvl w:ilvl="5" w:tplc="0AB885CC">
      <w:start w:val="1"/>
      <w:numFmt w:val="lowerRoman"/>
      <w:lvlText w:val="%6."/>
      <w:lvlJc w:val="right"/>
      <w:pPr>
        <w:ind w:left="4320" w:hanging="180"/>
      </w:pPr>
    </w:lvl>
    <w:lvl w:ilvl="6" w:tplc="6D945A62">
      <w:start w:val="1"/>
      <w:numFmt w:val="decimal"/>
      <w:lvlText w:val="%7."/>
      <w:lvlJc w:val="left"/>
      <w:pPr>
        <w:ind w:left="5040" w:hanging="360"/>
      </w:pPr>
    </w:lvl>
    <w:lvl w:ilvl="7" w:tplc="D9BA5AF4">
      <w:start w:val="1"/>
      <w:numFmt w:val="lowerLetter"/>
      <w:lvlText w:val="%8."/>
      <w:lvlJc w:val="left"/>
      <w:pPr>
        <w:ind w:left="5760" w:hanging="360"/>
      </w:pPr>
    </w:lvl>
    <w:lvl w:ilvl="8" w:tplc="B8122EA2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09514A"/>
    <w:multiLevelType w:val="hybridMultilevel"/>
    <w:tmpl w:val="7F46403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28303D"/>
    <w:multiLevelType w:val="hybridMultilevel"/>
    <w:tmpl w:val="D9EA6DD6"/>
    <w:lvl w:ilvl="0" w:tplc="0409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7F6339"/>
    <w:multiLevelType w:val="hybridMultilevel"/>
    <w:tmpl w:val="B54E05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8391E"/>
    <w:multiLevelType w:val="hybridMultilevel"/>
    <w:tmpl w:val="D61CB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D01625"/>
    <w:multiLevelType w:val="hybridMultilevel"/>
    <w:tmpl w:val="60FC3598"/>
    <w:lvl w:ilvl="0" w:tplc="9B34C2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91D03"/>
    <w:multiLevelType w:val="hybridMultilevel"/>
    <w:tmpl w:val="B9649F9C"/>
    <w:lvl w:ilvl="0" w:tplc="9064EC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3376120">
    <w:abstractNumId w:val="0"/>
  </w:num>
  <w:num w:numId="2" w16cid:durableId="1535072265">
    <w:abstractNumId w:val="25"/>
  </w:num>
  <w:num w:numId="3" w16cid:durableId="1550804007">
    <w:abstractNumId w:val="40"/>
  </w:num>
  <w:num w:numId="4" w16cid:durableId="895553610">
    <w:abstractNumId w:val="24"/>
  </w:num>
  <w:num w:numId="5" w16cid:durableId="709765820">
    <w:abstractNumId w:val="34"/>
  </w:num>
  <w:num w:numId="6" w16cid:durableId="2142724822">
    <w:abstractNumId w:val="2"/>
  </w:num>
  <w:num w:numId="7" w16cid:durableId="581842672">
    <w:abstractNumId w:val="28"/>
  </w:num>
  <w:num w:numId="8" w16cid:durableId="241913620">
    <w:abstractNumId w:val="4"/>
  </w:num>
  <w:num w:numId="9" w16cid:durableId="1371875102">
    <w:abstractNumId w:val="30"/>
  </w:num>
  <w:num w:numId="10" w16cid:durableId="1625622332">
    <w:abstractNumId w:val="12"/>
  </w:num>
  <w:num w:numId="11" w16cid:durableId="804737008">
    <w:abstractNumId w:val="33"/>
  </w:num>
  <w:num w:numId="12" w16cid:durableId="1942907605">
    <w:abstractNumId w:val="22"/>
  </w:num>
  <w:num w:numId="13" w16cid:durableId="1842163621">
    <w:abstractNumId w:val="27"/>
  </w:num>
  <w:num w:numId="14" w16cid:durableId="785778347">
    <w:abstractNumId w:val="46"/>
  </w:num>
  <w:num w:numId="15" w16cid:durableId="317074410">
    <w:abstractNumId w:val="44"/>
  </w:num>
  <w:num w:numId="16" w16cid:durableId="1706371551">
    <w:abstractNumId w:val="43"/>
  </w:num>
  <w:num w:numId="17" w16cid:durableId="1460608887">
    <w:abstractNumId w:val="36"/>
  </w:num>
  <w:num w:numId="18" w16cid:durableId="668755510">
    <w:abstractNumId w:val="39"/>
  </w:num>
  <w:num w:numId="19" w16cid:durableId="1450971956">
    <w:abstractNumId w:val="8"/>
  </w:num>
  <w:num w:numId="20" w16cid:durableId="184948197">
    <w:abstractNumId w:val="32"/>
  </w:num>
  <w:num w:numId="21" w16cid:durableId="1655142544">
    <w:abstractNumId w:val="38"/>
  </w:num>
  <w:num w:numId="22" w16cid:durableId="1453747297">
    <w:abstractNumId w:val="16"/>
  </w:num>
  <w:num w:numId="23" w16cid:durableId="726487532">
    <w:abstractNumId w:val="5"/>
  </w:num>
  <w:num w:numId="24" w16cid:durableId="359669460">
    <w:abstractNumId w:val="42"/>
  </w:num>
  <w:num w:numId="25" w16cid:durableId="1759137689">
    <w:abstractNumId w:val="29"/>
  </w:num>
  <w:num w:numId="26" w16cid:durableId="696347915">
    <w:abstractNumId w:val="23"/>
  </w:num>
  <w:num w:numId="27" w16cid:durableId="114062044">
    <w:abstractNumId w:val="15"/>
  </w:num>
  <w:num w:numId="28" w16cid:durableId="420376228">
    <w:abstractNumId w:val="37"/>
  </w:num>
  <w:num w:numId="29" w16cid:durableId="579603861">
    <w:abstractNumId w:val="26"/>
  </w:num>
  <w:num w:numId="30" w16cid:durableId="657418186">
    <w:abstractNumId w:val="1"/>
  </w:num>
  <w:num w:numId="31" w16cid:durableId="150683072">
    <w:abstractNumId w:val="31"/>
  </w:num>
  <w:num w:numId="32" w16cid:durableId="470027454">
    <w:abstractNumId w:val="45"/>
  </w:num>
  <w:num w:numId="33" w16cid:durableId="1221598603">
    <w:abstractNumId w:val="13"/>
  </w:num>
  <w:num w:numId="34" w16cid:durableId="983893671">
    <w:abstractNumId w:val="41"/>
  </w:num>
  <w:num w:numId="35" w16cid:durableId="1634216113">
    <w:abstractNumId w:val="18"/>
  </w:num>
  <w:num w:numId="36" w16cid:durableId="86997604">
    <w:abstractNumId w:val="20"/>
  </w:num>
  <w:num w:numId="37" w16cid:durableId="1831871910">
    <w:abstractNumId w:val="17"/>
  </w:num>
  <w:num w:numId="38" w16cid:durableId="1296792637">
    <w:abstractNumId w:val="19"/>
  </w:num>
  <w:num w:numId="39" w16cid:durableId="1591816712">
    <w:abstractNumId w:val="10"/>
  </w:num>
  <w:num w:numId="40" w16cid:durableId="1996566897">
    <w:abstractNumId w:val="3"/>
  </w:num>
  <w:num w:numId="41" w16cid:durableId="890457412">
    <w:abstractNumId w:val="35"/>
  </w:num>
  <w:num w:numId="42" w16cid:durableId="380977225">
    <w:abstractNumId w:val="6"/>
  </w:num>
  <w:num w:numId="43" w16cid:durableId="822086536">
    <w:abstractNumId w:val="9"/>
  </w:num>
  <w:num w:numId="44" w16cid:durableId="471097966">
    <w:abstractNumId w:val="14"/>
  </w:num>
  <w:num w:numId="45" w16cid:durableId="10713944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72107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00340398">
    <w:abstractNumId w:val="7"/>
  </w:num>
  <w:num w:numId="48" w16cid:durableId="1214343938">
    <w:abstractNumId w:val="21"/>
  </w:num>
  <w:numIdMacAtCleanup w:val="4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iis Grünberg">
    <w15:presenceInfo w15:providerId="Windows Live" w15:userId="6ddec8af903642b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3F7"/>
    <w:rsid w:val="000004F5"/>
    <w:rsid w:val="0000082D"/>
    <w:rsid w:val="000010E8"/>
    <w:rsid w:val="00001771"/>
    <w:rsid w:val="00001D0D"/>
    <w:rsid w:val="00004670"/>
    <w:rsid w:val="00004A60"/>
    <w:rsid w:val="00004EBF"/>
    <w:rsid w:val="00005501"/>
    <w:rsid w:val="000070D0"/>
    <w:rsid w:val="00007ACA"/>
    <w:rsid w:val="000129B2"/>
    <w:rsid w:val="000143A2"/>
    <w:rsid w:val="00015AE1"/>
    <w:rsid w:val="00015EDF"/>
    <w:rsid w:val="00016A8B"/>
    <w:rsid w:val="00016B61"/>
    <w:rsid w:val="000179FA"/>
    <w:rsid w:val="00020A33"/>
    <w:rsid w:val="000211D9"/>
    <w:rsid w:val="00023B2F"/>
    <w:rsid w:val="00025CAD"/>
    <w:rsid w:val="00025F9E"/>
    <w:rsid w:val="0003084F"/>
    <w:rsid w:val="00030EFF"/>
    <w:rsid w:val="0003107A"/>
    <w:rsid w:val="000328BD"/>
    <w:rsid w:val="000354A1"/>
    <w:rsid w:val="00035979"/>
    <w:rsid w:val="00037CDA"/>
    <w:rsid w:val="00040CC0"/>
    <w:rsid w:val="00041E05"/>
    <w:rsid w:val="0004248B"/>
    <w:rsid w:val="000433A7"/>
    <w:rsid w:val="00046BBD"/>
    <w:rsid w:val="00047669"/>
    <w:rsid w:val="000477BD"/>
    <w:rsid w:val="00047961"/>
    <w:rsid w:val="000506F7"/>
    <w:rsid w:val="00052F7D"/>
    <w:rsid w:val="00056722"/>
    <w:rsid w:val="0006177E"/>
    <w:rsid w:val="00061D7D"/>
    <w:rsid w:val="000625A6"/>
    <w:rsid w:val="00063FF2"/>
    <w:rsid w:val="000651DF"/>
    <w:rsid w:val="0006742C"/>
    <w:rsid w:val="00070856"/>
    <w:rsid w:val="00071B2C"/>
    <w:rsid w:val="00072B4A"/>
    <w:rsid w:val="00072C98"/>
    <w:rsid w:val="00073060"/>
    <w:rsid w:val="000738A4"/>
    <w:rsid w:val="00075E12"/>
    <w:rsid w:val="0007634F"/>
    <w:rsid w:val="00079E47"/>
    <w:rsid w:val="000804DA"/>
    <w:rsid w:val="00080C27"/>
    <w:rsid w:val="000814E3"/>
    <w:rsid w:val="00082D5F"/>
    <w:rsid w:val="0008684A"/>
    <w:rsid w:val="000868F3"/>
    <w:rsid w:val="00086B75"/>
    <w:rsid w:val="00086DDE"/>
    <w:rsid w:val="00090B00"/>
    <w:rsid w:val="00090B59"/>
    <w:rsid w:val="00090F5E"/>
    <w:rsid w:val="00091519"/>
    <w:rsid w:val="0009273D"/>
    <w:rsid w:val="00093209"/>
    <w:rsid w:val="000938C9"/>
    <w:rsid w:val="00093E23"/>
    <w:rsid w:val="000943CD"/>
    <w:rsid w:val="00094566"/>
    <w:rsid w:val="00095C98"/>
    <w:rsid w:val="0009635A"/>
    <w:rsid w:val="000A1DA8"/>
    <w:rsid w:val="000A34AC"/>
    <w:rsid w:val="000A437C"/>
    <w:rsid w:val="000A473B"/>
    <w:rsid w:val="000A53B6"/>
    <w:rsid w:val="000A54D1"/>
    <w:rsid w:val="000B0FDB"/>
    <w:rsid w:val="000B185F"/>
    <w:rsid w:val="000B44A4"/>
    <w:rsid w:val="000B4D75"/>
    <w:rsid w:val="000B6D99"/>
    <w:rsid w:val="000B7074"/>
    <w:rsid w:val="000B79FD"/>
    <w:rsid w:val="000B7B9F"/>
    <w:rsid w:val="000C019E"/>
    <w:rsid w:val="000C2392"/>
    <w:rsid w:val="000C310B"/>
    <w:rsid w:val="000D0B48"/>
    <w:rsid w:val="000D1AF8"/>
    <w:rsid w:val="000D309C"/>
    <w:rsid w:val="000D4E5E"/>
    <w:rsid w:val="000D56DA"/>
    <w:rsid w:val="000D676E"/>
    <w:rsid w:val="000D6E90"/>
    <w:rsid w:val="000D6F7B"/>
    <w:rsid w:val="000D72D0"/>
    <w:rsid w:val="000D7AC6"/>
    <w:rsid w:val="000E1177"/>
    <w:rsid w:val="000E1AA8"/>
    <w:rsid w:val="000E3687"/>
    <w:rsid w:val="000E37DA"/>
    <w:rsid w:val="000E3D94"/>
    <w:rsid w:val="000E6360"/>
    <w:rsid w:val="000E6C94"/>
    <w:rsid w:val="000E7DE2"/>
    <w:rsid w:val="000F2193"/>
    <w:rsid w:val="000F2BBD"/>
    <w:rsid w:val="000F3B47"/>
    <w:rsid w:val="000F4859"/>
    <w:rsid w:val="000F5D05"/>
    <w:rsid w:val="000F5DA9"/>
    <w:rsid w:val="000F69B9"/>
    <w:rsid w:val="000FD3E4"/>
    <w:rsid w:val="00100702"/>
    <w:rsid w:val="00101AB4"/>
    <w:rsid w:val="001026C1"/>
    <w:rsid w:val="00102DE0"/>
    <w:rsid w:val="00103A8A"/>
    <w:rsid w:val="00103BDA"/>
    <w:rsid w:val="00104A7A"/>
    <w:rsid w:val="001056B6"/>
    <w:rsid w:val="0010583C"/>
    <w:rsid w:val="0010738B"/>
    <w:rsid w:val="00107F23"/>
    <w:rsid w:val="001108B6"/>
    <w:rsid w:val="00111576"/>
    <w:rsid w:val="001118B2"/>
    <w:rsid w:val="00114816"/>
    <w:rsid w:val="001165C8"/>
    <w:rsid w:val="00117B75"/>
    <w:rsid w:val="00120E69"/>
    <w:rsid w:val="00120FB1"/>
    <w:rsid w:val="00122C07"/>
    <w:rsid w:val="00123FB0"/>
    <w:rsid w:val="0012415E"/>
    <w:rsid w:val="00124901"/>
    <w:rsid w:val="00125550"/>
    <w:rsid w:val="00125924"/>
    <w:rsid w:val="00125CA1"/>
    <w:rsid w:val="00130289"/>
    <w:rsid w:val="00130A5E"/>
    <w:rsid w:val="00133609"/>
    <w:rsid w:val="001346CE"/>
    <w:rsid w:val="001346F7"/>
    <w:rsid w:val="00134FF1"/>
    <w:rsid w:val="001353B8"/>
    <w:rsid w:val="00135884"/>
    <w:rsid w:val="00136AE9"/>
    <w:rsid w:val="00137030"/>
    <w:rsid w:val="00140C99"/>
    <w:rsid w:val="00143928"/>
    <w:rsid w:val="001439B5"/>
    <w:rsid w:val="00143B14"/>
    <w:rsid w:val="00144584"/>
    <w:rsid w:val="00144635"/>
    <w:rsid w:val="00145249"/>
    <w:rsid w:val="001502BC"/>
    <w:rsid w:val="0015212B"/>
    <w:rsid w:val="00152435"/>
    <w:rsid w:val="00153CF4"/>
    <w:rsid w:val="00156EFC"/>
    <w:rsid w:val="001574D5"/>
    <w:rsid w:val="00161881"/>
    <w:rsid w:val="00163CC8"/>
    <w:rsid w:val="0016417F"/>
    <w:rsid w:val="001644BB"/>
    <w:rsid w:val="001645D3"/>
    <w:rsid w:val="00165B2C"/>
    <w:rsid w:val="00165ED2"/>
    <w:rsid w:val="00167718"/>
    <w:rsid w:val="00177452"/>
    <w:rsid w:val="00177A7F"/>
    <w:rsid w:val="001813C8"/>
    <w:rsid w:val="00182386"/>
    <w:rsid w:val="00182FA7"/>
    <w:rsid w:val="0018300C"/>
    <w:rsid w:val="00183114"/>
    <w:rsid w:val="00183947"/>
    <w:rsid w:val="001859DF"/>
    <w:rsid w:val="00186FA7"/>
    <w:rsid w:val="00190378"/>
    <w:rsid w:val="00190B9C"/>
    <w:rsid w:val="0019229C"/>
    <w:rsid w:val="00194294"/>
    <w:rsid w:val="00194341"/>
    <w:rsid w:val="001947A3"/>
    <w:rsid w:val="00194DE6"/>
    <w:rsid w:val="00194FCB"/>
    <w:rsid w:val="00195AFE"/>
    <w:rsid w:val="0019653A"/>
    <w:rsid w:val="00196DBA"/>
    <w:rsid w:val="00197DCA"/>
    <w:rsid w:val="001A3CD3"/>
    <w:rsid w:val="001A4968"/>
    <w:rsid w:val="001A56BE"/>
    <w:rsid w:val="001A6A6C"/>
    <w:rsid w:val="001A70E6"/>
    <w:rsid w:val="001A72DF"/>
    <w:rsid w:val="001B0A87"/>
    <w:rsid w:val="001B0F76"/>
    <w:rsid w:val="001B397F"/>
    <w:rsid w:val="001B4895"/>
    <w:rsid w:val="001B4DDE"/>
    <w:rsid w:val="001B5527"/>
    <w:rsid w:val="001B5EB2"/>
    <w:rsid w:val="001B60DD"/>
    <w:rsid w:val="001B7468"/>
    <w:rsid w:val="001C1375"/>
    <w:rsid w:val="001C1401"/>
    <w:rsid w:val="001C1507"/>
    <w:rsid w:val="001C17C7"/>
    <w:rsid w:val="001C19BC"/>
    <w:rsid w:val="001C2718"/>
    <w:rsid w:val="001C2C6A"/>
    <w:rsid w:val="001C6324"/>
    <w:rsid w:val="001C757D"/>
    <w:rsid w:val="001C7B60"/>
    <w:rsid w:val="001D095D"/>
    <w:rsid w:val="001D0DA1"/>
    <w:rsid w:val="001D0E2A"/>
    <w:rsid w:val="001D330E"/>
    <w:rsid w:val="001D4789"/>
    <w:rsid w:val="001D4F70"/>
    <w:rsid w:val="001D587A"/>
    <w:rsid w:val="001D58F7"/>
    <w:rsid w:val="001D67D3"/>
    <w:rsid w:val="001D6948"/>
    <w:rsid w:val="001E05F5"/>
    <w:rsid w:val="001E321C"/>
    <w:rsid w:val="001E4CA9"/>
    <w:rsid w:val="001E4FDA"/>
    <w:rsid w:val="001E5855"/>
    <w:rsid w:val="001E5D06"/>
    <w:rsid w:val="001E641E"/>
    <w:rsid w:val="001E65EB"/>
    <w:rsid w:val="001E6ED3"/>
    <w:rsid w:val="001E7312"/>
    <w:rsid w:val="001F0FAD"/>
    <w:rsid w:val="001F2A06"/>
    <w:rsid w:val="001F326A"/>
    <w:rsid w:val="001F32B1"/>
    <w:rsid w:val="001F3ED8"/>
    <w:rsid w:val="001F43F8"/>
    <w:rsid w:val="001F6D94"/>
    <w:rsid w:val="001F7A38"/>
    <w:rsid w:val="00201625"/>
    <w:rsid w:val="0020270C"/>
    <w:rsid w:val="00205442"/>
    <w:rsid w:val="00205464"/>
    <w:rsid w:val="002061AD"/>
    <w:rsid w:val="002068F9"/>
    <w:rsid w:val="0021064F"/>
    <w:rsid w:val="00211C67"/>
    <w:rsid w:val="00212882"/>
    <w:rsid w:val="002132DF"/>
    <w:rsid w:val="002147BB"/>
    <w:rsid w:val="002161F8"/>
    <w:rsid w:val="002162C5"/>
    <w:rsid w:val="002173A7"/>
    <w:rsid w:val="002175D3"/>
    <w:rsid w:val="0022075B"/>
    <w:rsid w:val="00221DB5"/>
    <w:rsid w:val="00222E11"/>
    <w:rsid w:val="0022481E"/>
    <w:rsid w:val="00224D2A"/>
    <w:rsid w:val="00225B17"/>
    <w:rsid w:val="002260A4"/>
    <w:rsid w:val="00226885"/>
    <w:rsid w:val="00226F28"/>
    <w:rsid w:val="00232F7E"/>
    <w:rsid w:val="002349F6"/>
    <w:rsid w:val="00234B89"/>
    <w:rsid w:val="00240941"/>
    <w:rsid w:val="00240F9B"/>
    <w:rsid w:val="002412BF"/>
    <w:rsid w:val="0024213A"/>
    <w:rsid w:val="00242AE7"/>
    <w:rsid w:val="00243AEE"/>
    <w:rsid w:val="002441EF"/>
    <w:rsid w:val="00244207"/>
    <w:rsid w:val="002463A8"/>
    <w:rsid w:val="002466A5"/>
    <w:rsid w:val="00247087"/>
    <w:rsid w:val="00247260"/>
    <w:rsid w:val="002474C6"/>
    <w:rsid w:val="0024786B"/>
    <w:rsid w:val="0025065D"/>
    <w:rsid w:val="002512DB"/>
    <w:rsid w:val="002525DB"/>
    <w:rsid w:val="00252FA9"/>
    <w:rsid w:val="00254B4F"/>
    <w:rsid w:val="0025519E"/>
    <w:rsid w:val="00255A5B"/>
    <w:rsid w:val="00256D6D"/>
    <w:rsid w:val="00257477"/>
    <w:rsid w:val="00266EA3"/>
    <w:rsid w:val="0026712A"/>
    <w:rsid w:val="00267560"/>
    <w:rsid w:val="00267B6E"/>
    <w:rsid w:val="00270934"/>
    <w:rsid w:val="00273654"/>
    <w:rsid w:val="00274639"/>
    <w:rsid w:val="00275089"/>
    <w:rsid w:val="002765D5"/>
    <w:rsid w:val="002769D0"/>
    <w:rsid w:val="00276B98"/>
    <w:rsid w:val="0028131A"/>
    <w:rsid w:val="002818C9"/>
    <w:rsid w:val="00283683"/>
    <w:rsid w:val="002838A0"/>
    <w:rsid w:val="0028497F"/>
    <w:rsid w:val="0028596B"/>
    <w:rsid w:val="002871BC"/>
    <w:rsid w:val="0028724D"/>
    <w:rsid w:val="0029055B"/>
    <w:rsid w:val="002909D9"/>
    <w:rsid w:val="002918A9"/>
    <w:rsid w:val="00291F58"/>
    <w:rsid w:val="00293D88"/>
    <w:rsid w:val="00294ED1"/>
    <w:rsid w:val="002A0000"/>
    <w:rsid w:val="002A0042"/>
    <w:rsid w:val="002A1574"/>
    <w:rsid w:val="002A1C11"/>
    <w:rsid w:val="002A35F6"/>
    <w:rsid w:val="002B0656"/>
    <w:rsid w:val="002B1A53"/>
    <w:rsid w:val="002B2C8C"/>
    <w:rsid w:val="002B541A"/>
    <w:rsid w:val="002B6EE8"/>
    <w:rsid w:val="002B6F4E"/>
    <w:rsid w:val="002C1214"/>
    <w:rsid w:val="002C325C"/>
    <w:rsid w:val="002C4187"/>
    <w:rsid w:val="002C4CC1"/>
    <w:rsid w:val="002C5205"/>
    <w:rsid w:val="002C5E6E"/>
    <w:rsid w:val="002C63F4"/>
    <w:rsid w:val="002C64FB"/>
    <w:rsid w:val="002C7580"/>
    <w:rsid w:val="002D0571"/>
    <w:rsid w:val="002D06B0"/>
    <w:rsid w:val="002D0FE3"/>
    <w:rsid w:val="002D1DFE"/>
    <w:rsid w:val="002D209A"/>
    <w:rsid w:val="002D5AAD"/>
    <w:rsid w:val="002D5E1E"/>
    <w:rsid w:val="002D6D92"/>
    <w:rsid w:val="002E2CB4"/>
    <w:rsid w:val="002E621C"/>
    <w:rsid w:val="002E6232"/>
    <w:rsid w:val="002E69A2"/>
    <w:rsid w:val="002E74B5"/>
    <w:rsid w:val="002F0C9E"/>
    <w:rsid w:val="002F5C08"/>
    <w:rsid w:val="002F6F4F"/>
    <w:rsid w:val="002F7EB4"/>
    <w:rsid w:val="00300851"/>
    <w:rsid w:val="003008B2"/>
    <w:rsid w:val="00303241"/>
    <w:rsid w:val="0030405D"/>
    <w:rsid w:val="00304847"/>
    <w:rsid w:val="00304AD0"/>
    <w:rsid w:val="00304F32"/>
    <w:rsid w:val="00306198"/>
    <w:rsid w:val="00311995"/>
    <w:rsid w:val="00311DF7"/>
    <w:rsid w:val="00312C7D"/>
    <w:rsid w:val="003131BF"/>
    <w:rsid w:val="00313BCC"/>
    <w:rsid w:val="00315400"/>
    <w:rsid w:val="003156FC"/>
    <w:rsid w:val="00315739"/>
    <w:rsid w:val="003170E0"/>
    <w:rsid w:val="003178C5"/>
    <w:rsid w:val="00317BF5"/>
    <w:rsid w:val="00317CF5"/>
    <w:rsid w:val="00322224"/>
    <w:rsid w:val="00322447"/>
    <w:rsid w:val="00322A1D"/>
    <w:rsid w:val="0032396A"/>
    <w:rsid w:val="0032481C"/>
    <w:rsid w:val="00325F7A"/>
    <w:rsid w:val="0032783E"/>
    <w:rsid w:val="003323A4"/>
    <w:rsid w:val="00333240"/>
    <w:rsid w:val="00333A6A"/>
    <w:rsid w:val="00333DF6"/>
    <w:rsid w:val="00333F5E"/>
    <w:rsid w:val="0033546B"/>
    <w:rsid w:val="00335987"/>
    <w:rsid w:val="00336D61"/>
    <w:rsid w:val="0033CB4F"/>
    <w:rsid w:val="00340D22"/>
    <w:rsid w:val="003411F0"/>
    <w:rsid w:val="00344B51"/>
    <w:rsid w:val="003451F2"/>
    <w:rsid w:val="003461F4"/>
    <w:rsid w:val="00346BDD"/>
    <w:rsid w:val="00347173"/>
    <w:rsid w:val="00347541"/>
    <w:rsid w:val="00347F2B"/>
    <w:rsid w:val="00350D56"/>
    <w:rsid w:val="00352512"/>
    <w:rsid w:val="003543B3"/>
    <w:rsid w:val="003547FB"/>
    <w:rsid w:val="00354B88"/>
    <w:rsid w:val="003553D9"/>
    <w:rsid w:val="00355B1A"/>
    <w:rsid w:val="003568A1"/>
    <w:rsid w:val="00356A2B"/>
    <w:rsid w:val="00356E5E"/>
    <w:rsid w:val="0036168C"/>
    <w:rsid w:val="003617D7"/>
    <w:rsid w:val="00361AF2"/>
    <w:rsid w:val="00363824"/>
    <w:rsid w:val="003643F7"/>
    <w:rsid w:val="003669B5"/>
    <w:rsid w:val="00370014"/>
    <w:rsid w:val="003701AC"/>
    <w:rsid w:val="0037067B"/>
    <w:rsid w:val="00372BED"/>
    <w:rsid w:val="0037462C"/>
    <w:rsid w:val="00374BA0"/>
    <w:rsid w:val="00374E86"/>
    <w:rsid w:val="00376F15"/>
    <w:rsid w:val="003774BF"/>
    <w:rsid w:val="00377E80"/>
    <w:rsid w:val="00377F38"/>
    <w:rsid w:val="0038031E"/>
    <w:rsid w:val="0038034D"/>
    <w:rsid w:val="0038212E"/>
    <w:rsid w:val="003821B9"/>
    <w:rsid w:val="0038261A"/>
    <w:rsid w:val="00384655"/>
    <w:rsid w:val="0038470B"/>
    <w:rsid w:val="00385FA2"/>
    <w:rsid w:val="00386A6B"/>
    <w:rsid w:val="00390E32"/>
    <w:rsid w:val="00391095"/>
    <w:rsid w:val="0039156D"/>
    <w:rsid w:val="00393F01"/>
    <w:rsid w:val="00397AB1"/>
    <w:rsid w:val="003A068B"/>
    <w:rsid w:val="003A1082"/>
    <w:rsid w:val="003A1CD4"/>
    <w:rsid w:val="003A6638"/>
    <w:rsid w:val="003A72CB"/>
    <w:rsid w:val="003B0E8E"/>
    <w:rsid w:val="003B0F09"/>
    <w:rsid w:val="003B0FB4"/>
    <w:rsid w:val="003B10CA"/>
    <w:rsid w:val="003B137E"/>
    <w:rsid w:val="003B2240"/>
    <w:rsid w:val="003B2A2E"/>
    <w:rsid w:val="003B419B"/>
    <w:rsid w:val="003B5002"/>
    <w:rsid w:val="003B5BD8"/>
    <w:rsid w:val="003B70B7"/>
    <w:rsid w:val="003B72D9"/>
    <w:rsid w:val="003B7E2C"/>
    <w:rsid w:val="003B7FA7"/>
    <w:rsid w:val="003C1BAD"/>
    <w:rsid w:val="003C4485"/>
    <w:rsid w:val="003C6E83"/>
    <w:rsid w:val="003D11E1"/>
    <w:rsid w:val="003D140E"/>
    <w:rsid w:val="003D1F99"/>
    <w:rsid w:val="003D226A"/>
    <w:rsid w:val="003D2365"/>
    <w:rsid w:val="003D381E"/>
    <w:rsid w:val="003D44DD"/>
    <w:rsid w:val="003D5200"/>
    <w:rsid w:val="003D6E82"/>
    <w:rsid w:val="003D71B5"/>
    <w:rsid w:val="003D79CA"/>
    <w:rsid w:val="003D7FEB"/>
    <w:rsid w:val="003E0DEF"/>
    <w:rsid w:val="003E1EE2"/>
    <w:rsid w:val="003E64DD"/>
    <w:rsid w:val="003E6713"/>
    <w:rsid w:val="003E6B82"/>
    <w:rsid w:val="003F0487"/>
    <w:rsid w:val="003F36D8"/>
    <w:rsid w:val="003F63E3"/>
    <w:rsid w:val="003F6BA5"/>
    <w:rsid w:val="003F6D8C"/>
    <w:rsid w:val="003F6DE4"/>
    <w:rsid w:val="003F6F3D"/>
    <w:rsid w:val="00401E21"/>
    <w:rsid w:val="00402D5E"/>
    <w:rsid w:val="004038D6"/>
    <w:rsid w:val="00404017"/>
    <w:rsid w:val="004044F9"/>
    <w:rsid w:val="00406B56"/>
    <w:rsid w:val="00407FB2"/>
    <w:rsid w:val="00410C37"/>
    <w:rsid w:val="00410F23"/>
    <w:rsid w:val="004111C0"/>
    <w:rsid w:val="004152F2"/>
    <w:rsid w:val="0042033B"/>
    <w:rsid w:val="00420AA0"/>
    <w:rsid w:val="00420EA5"/>
    <w:rsid w:val="0042126C"/>
    <w:rsid w:val="00423216"/>
    <w:rsid w:val="00423F5E"/>
    <w:rsid w:val="004240B3"/>
    <w:rsid w:val="00425332"/>
    <w:rsid w:val="004257E5"/>
    <w:rsid w:val="00425A16"/>
    <w:rsid w:val="00426A0F"/>
    <w:rsid w:val="004278E5"/>
    <w:rsid w:val="004320FB"/>
    <w:rsid w:val="00432CCE"/>
    <w:rsid w:val="004330BF"/>
    <w:rsid w:val="00433D6A"/>
    <w:rsid w:val="00434143"/>
    <w:rsid w:val="004342AF"/>
    <w:rsid w:val="00434FB8"/>
    <w:rsid w:val="00440BF0"/>
    <w:rsid w:val="004414B5"/>
    <w:rsid w:val="004419D9"/>
    <w:rsid w:val="00442072"/>
    <w:rsid w:val="004434E9"/>
    <w:rsid w:val="00443796"/>
    <w:rsid w:val="00445865"/>
    <w:rsid w:val="004464D0"/>
    <w:rsid w:val="00446683"/>
    <w:rsid w:val="00447D68"/>
    <w:rsid w:val="00451058"/>
    <w:rsid w:val="0045138B"/>
    <w:rsid w:val="0045149A"/>
    <w:rsid w:val="0045150B"/>
    <w:rsid w:val="00452927"/>
    <w:rsid w:val="00453AF2"/>
    <w:rsid w:val="00455BC2"/>
    <w:rsid w:val="004562B2"/>
    <w:rsid w:val="004569CE"/>
    <w:rsid w:val="00456F5F"/>
    <w:rsid w:val="00460FF5"/>
    <w:rsid w:val="00461763"/>
    <w:rsid w:val="0046189E"/>
    <w:rsid w:val="00462CDD"/>
    <w:rsid w:val="00464A2F"/>
    <w:rsid w:val="00465C99"/>
    <w:rsid w:val="0046750F"/>
    <w:rsid w:val="00467672"/>
    <w:rsid w:val="00467D44"/>
    <w:rsid w:val="0047136D"/>
    <w:rsid w:val="004724F0"/>
    <w:rsid w:val="0047264D"/>
    <w:rsid w:val="00473328"/>
    <w:rsid w:val="00474787"/>
    <w:rsid w:val="004758E3"/>
    <w:rsid w:val="00476C48"/>
    <w:rsid w:val="00476FF4"/>
    <w:rsid w:val="00477D66"/>
    <w:rsid w:val="00480961"/>
    <w:rsid w:val="00480DDC"/>
    <w:rsid w:val="00482809"/>
    <w:rsid w:val="00491073"/>
    <w:rsid w:val="00493C23"/>
    <w:rsid w:val="00495604"/>
    <w:rsid w:val="004956AB"/>
    <w:rsid w:val="00495A45"/>
    <w:rsid w:val="0049656A"/>
    <w:rsid w:val="00497D39"/>
    <w:rsid w:val="004A087B"/>
    <w:rsid w:val="004A12F3"/>
    <w:rsid w:val="004A1601"/>
    <w:rsid w:val="004A2DFB"/>
    <w:rsid w:val="004A315B"/>
    <w:rsid w:val="004A3507"/>
    <w:rsid w:val="004A3560"/>
    <w:rsid w:val="004A3A07"/>
    <w:rsid w:val="004A509E"/>
    <w:rsid w:val="004A5113"/>
    <w:rsid w:val="004A573F"/>
    <w:rsid w:val="004A5A37"/>
    <w:rsid w:val="004A616C"/>
    <w:rsid w:val="004B07E6"/>
    <w:rsid w:val="004B09B3"/>
    <w:rsid w:val="004B13E0"/>
    <w:rsid w:val="004B1539"/>
    <w:rsid w:val="004B1666"/>
    <w:rsid w:val="004B2127"/>
    <w:rsid w:val="004B25DC"/>
    <w:rsid w:val="004B3A68"/>
    <w:rsid w:val="004B3B9A"/>
    <w:rsid w:val="004B3C40"/>
    <w:rsid w:val="004B3E3B"/>
    <w:rsid w:val="004B44F3"/>
    <w:rsid w:val="004B5D92"/>
    <w:rsid w:val="004B65C5"/>
    <w:rsid w:val="004B9B1A"/>
    <w:rsid w:val="004C05C5"/>
    <w:rsid w:val="004C0DF0"/>
    <w:rsid w:val="004C1094"/>
    <w:rsid w:val="004C1C29"/>
    <w:rsid w:val="004C2D74"/>
    <w:rsid w:val="004C36FD"/>
    <w:rsid w:val="004C3F5D"/>
    <w:rsid w:val="004C5089"/>
    <w:rsid w:val="004C61C2"/>
    <w:rsid w:val="004C7794"/>
    <w:rsid w:val="004D02A1"/>
    <w:rsid w:val="004D0F89"/>
    <w:rsid w:val="004D0F9F"/>
    <w:rsid w:val="004D1CE1"/>
    <w:rsid w:val="004D2994"/>
    <w:rsid w:val="004D38B8"/>
    <w:rsid w:val="004D474E"/>
    <w:rsid w:val="004D4FE7"/>
    <w:rsid w:val="004D53FD"/>
    <w:rsid w:val="004D5D5F"/>
    <w:rsid w:val="004D749A"/>
    <w:rsid w:val="004E243F"/>
    <w:rsid w:val="004E4825"/>
    <w:rsid w:val="004E4F41"/>
    <w:rsid w:val="004E53CB"/>
    <w:rsid w:val="004E5832"/>
    <w:rsid w:val="004E5B7E"/>
    <w:rsid w:val="004E5E02"/>
    <w:rsid w:val="004E69DA"/>
    <w:rsid w:val="004E7782"/>
    <w:rsid w:val="004E7A8C"/>
    <w:rsid w:val="004F0AB1"/>
    <w:rsid w:val="004F2BB6"/>
    <w:rsid w:val="004F370E"/>
    <w:rsid w:val="004F397F"/>
    <w:rsid w:val="004F4193"/>
    <w:rsid w:val="004F5C02"/>
    <w:rsid w:val="004F61C2"/>
    <w:rsid w:val="004F6248"/>
    <w:rsid w:val="004F7666"/>
    <w:rsid w:val="004F774B"/>
    <w:rsid w:val="004F7C92"/>
    <w:rsid w:val="00500564"/>
    <w:rsid w:val="00501C02"/>
    <w:rsid w:val="00501D96"/>
    <w:rsid w:val="00502CD9"/>
    <w:rsid w:val="0050523D"/>
    <w:rsid w:val="00506C57"/>
    <w:rsid w:val="00507BFF"/>
    <w:rsid w:val="005101DC"/>
    <w:rsid w:val="00510BDD"/>
    <w:rsid w:val="00510FAB"/>
    <w:rsid w:val="005117B2"/>
    <w:rsid w:val="00513487"/>
    <w:rsid w:val="00513557"/>
    <w:rsid w:val="00513F36"/>
    <w:rsid w:val="005145B2"/>
    <w:rsid w:val="0051464D"/>
    <w:rsid w:val="00514964"/>
    <w:rsid w:val="0051738F"/>
    <w:rsid w:val="00517568"/>
    <w:rsid w:val="00520DA7"/>
    <w:rsid w:val="005223BC"/>
    <w:rsid w:val="00523BE8"/>
    <w:rsid w:val="005243AF"/>
    <w:rsid w:val="00524A51"/>
    <w:rsid w:val="00525A3C"/>
    <w:rsid w:val="00526E7B"/>
    <w:rsid w:val="0052708B"/>
    <w:rsid w:val="00530AE3"/>
    <w:rsid w:val="00531192"/>
    <w:rsid w:val="0053310F"/>
    <w:rsid w:val="00535564"/>
    <w:rsid w:val="00540492"/>
    <w:rsid w:val="005408BE"/>
    <w:rsid w:val="0054125F"/>
    <w:rsid w:val="00541A7B"/>
    <w:rsid w:val="00541B5E"/>
    <w:rsid w:val="00541D0B"/>
    <w:rsid w:val="005424A6"/>
    <w:rsid w:val="0054353A"/>
    <w:rsid w:val="00545D49"/>
    <w:rsid w:val="00545E7C"/>
    <w:rsid w:val="00546FB3"/>
    <w:rsid w:val="005474B1"/>
    <w:rsid w:val="00547728"/>
    <w:rsid w:val="005478BB"/>
    <w:rsid w:val="0054790A"/>
    <w:rsid w:val="005510E2"/>
    <w:rsid w:val="0055451E"/>
    <w:rsid w:val="00555445"/>
    <w:rsid w:val="0055574E"/>
    <w:rsid w:val="00555B25"/>
    <w:rsid w:val="00555B9E"/>
    <w:rsid w:val="005568A4"/>
    <w:rsid w:val="005575F3"/>
    <w:rsid w:val="005576A1"/>
    <w:rsid w:val="0056024F"/>
    <w:rsid w:val="00560F41"/>
    <w:rsid w:val="00561753"/>
    <w:rsid w:val="00561D9B"/>
    <w:rsid w:val="00563A1B"/>
    <w:rsid w:val="005702C3"/>
    <w:rsid w:val="00570468"/>
    <w:rsid w:val="00570D75"/>
    <w:rsid w:val="00572F5A"/>
    <w:rsid w:val="00573C4A"/>
    <w:rsid w:val="00574F6B"/>
    <w:rsid w:val="00575E9E"/>
    <w:rsid w:val="00580D7F"/>
    <w:rsid w:val="00582196"/>
    <w:rsid w:val="00585F6A"/>
    <w:rsid w:val="0058679E"/>
    <w:rsid w:val="005921D3"/>
    <w:rsid w:val="005933D2"/>
    <w:rsid w:val="00593675"/>
    <w:rsid w:val="00595371"/>
    <w:rsid w:val="005966D0"/>
    <w:rsid w:val="005976A4"/>
    <w:rsid w:val="005A243C"/>
    <w:rsid w:val="005A388A"/>
    <w:rsid w:val="005A3F31"/>
    <w:rsid w:val="005A41D5"/>
    <w:rsid w:val="005A4672"/>
    <w:rsid w:val="005A47C3"/>
    <w:rsid w:val="005A4CE9"/>
    <w:rsid w:val="005A5B31"/>
    <w:rsid w:val="005A5B34"/>
    <w:rsid w:val="005A7AC6"/>
    <w:rsid w:val="005A7F51"/>
    <w:rsid w:val="005B143A"/>
    <w:rsid w:val="005B176E"/>
    <w:rsid w:val="005B3D5F"/>
    <w:rsid w:val="005B60C2"/>
    <w:rsid w:val="005B62A9"/>
    <w:rsid w:val="005B69FE"/>
    <w:rsid w:val="005C16FC"/>
    <w:rsid w:val="005C17D8"/>
    <w:rsid w:val="005C2755"/>
    <w:rsid w:val="005C284C"/>
    <w:rsid w:val="005C2902"/>
    <w:rsid w:val="005C452A"/>
    <w:rsid w:val="005C467D"/>
    <w:rsid w:val="005C4B22"/>
    <w:rsid w:val="005C5381"/>
    <w:rsid w:val="005C54C2"/>
    <w:rsid w:val="005C55BC"/>
    <w:rsid w:val="005C5EA8"/>
    <w:rsid w:val="005D0245"/>
    <w:rsid w:val="005D0558"/>
    <w:rsid w:val="005D0D3E"/>
    <w:rsid w:val="005D1EDA"/>
    <w:rsid w:val="005D2890"/>
    <w:rsid w:val="005D291C"/>
    <w:rsid w:val="005D2AAB"/>
    <w:rsid w:val="005D45EE"/>
    <w:rsid w:val="005D4D15"/>
    <w:rsid w:val="005D5DC2"/>
    <w:rsid w:val="005D68A0"/>
    <w:rsid w:val="005E145E"/>
    <w:rsid w:val="005E2132"/>
    <w:rsid w:val="005E2FDA"/>
    <w:rsid w:val="005E3541"/>
    <w:rsid w:val="005E3D4D"/>
    <w:rsid w:val="005E4C9A"/>
    <w:rsid w:val="005E54FA"/>
    <w:rsid w:val="005E5B61"/>
    <w:rsid w:val="005E5F50"/>
    <w:rsid w:val="005E68B9"/>
    <w:rsid w:val="005F23D0"/>
    <w:rsid w:val="005F244D"/>
    <w:rsid w:val="005F2B72"/>
    <w:rsid w:val="005F3080"/>
    <w:rsid w:val="005F378C"/>
    <w:rsid w:val="005F3D83"/>
    <w:rsid w:val="005F5F15"/>
    <w:rsid w:val="005F6014"/>
    <w:rsid w:val="005F69A8"/>
    <w:rsid w:val="005F7522"/>
    <w:rsid w:val="006027DC"/>
    <w:rsid w:val="00602854"/>
    <w:rsid w:val="00602978"/>
    <w:rsid w:val="00602B63"/>
    <w:rsid w:val="00602E87"/>
    <w:rsid w:val="006039D7"/>
    <w:rsid w:val="00603E6B"/>
    <w:rsid w:val="00604DFC"/>
    <w:rsid w:val="00605A8A"/>
    <w:rsid w:val="00605DAF"/>
    <w:rsid w:val="00606266"/>
    <w:rsid w:val="006062F6"/>
    <w:rsid w:val="00612D59"/>
    <w:rsid w:val="006135F7"/>
    <w:rsid w:val="00615877"/>
    <w:rsid w:val="006161FF"/>
    <w:rsid w:val="00616BEE"/>
    <w:rsid w:val="0061701D"/>
    <w:rsid w:val="006240B9"/>
    <w:rsid w:val="006243B2"/>
    <w:rsid w:val="00624CCB"/>
    <w:rsid w:val="006277B5"/>
    <w:rsid w:val="00630861"/>
    <w:rsid w:val="006323FE"/>
    <w:rsid w:val="00633141"/>
    <w:rsid w:val="00633384"/>
    <w:rsid w:val="00636727"/>
    <w:rsid w:val="00636D4C"/>
    <w:rsid w:val="00636E9F"/>
    <w:rsid w:val="006372B4"/>
    <w:rsid w:val="006403D3"/>
    <w:rsid w:val="00640EA7"/>
    <w:rsid w:val="0064172C"/>
    <w:rsid w:val="00641D62"/>
    <w:rsid w:val="00642ECA"/>
    <w:rsid w:val="00644042"/>
    <w:rsid w:val="0064425A"/>
    <w:rsid w:val="006468C1"/>
    <w:rsid w:val="00646E95"/>
    <w:rsid w:val="00647C90"/>
    <w:rsid w:val="0064A1D3"/>
    <w:rsid w:val="00651D01"/>
    <w:rsid w:val="00652262"/>
    <w:rsid w:val="006522D8"/>
    <w:rsid w:val="006542C5"/>
    <w:rsid w:val="00654B40"/>
    <w:rsid w:val="00656748"/>
    <w:rsid w:val="00656C82"/>
    <w:rsid w:val="006602E4"/>
    <w:rsid w:val="00660528"/>
    <w:rsid w:val="00660D0E"/>
    <w:rsid w:val="00660D19"/>
    <w:rsid w:val="00662753"/>
    <w:rsid w:val="00662904"/>
    <w:rsid w:val="00663A62"/>
    <w:rsid w:val="00663B38"/>
    <w:rsid w:val="00663FD8"/>
    <w:rsid w:val="006648F9"/>
    <w:rsid w:val="006654CD"/>
    <w:rsid w:val="00665766"/>
    <w:rsid w:val="00665AB4"/>
    <w:rsid w:val="00666970"/>
    <w:rsid w:val="00667225"/>
    <w:rsid w:val="00667339"/>
    <w:rsid w:val="006703D5"/>
    <w:rsid w:val="00671490"/>
    <w:rsid w:val="00671725"/>
    <w:rsid w:val="00671E18"/>
    <w:rsid w:val="00673532"/>
    <w:rsid w:val="006745B5"/>
    <w:rsid w:val="006758B0"/>
    <w:rsid w:val="0067592C"/>
    <w:rsid w:val="00677285"/>
    <w:rsid w:val="006807D0"/>
    <w:rsid w:val="0068355C"/>
    <w:rsid w:val="0068543F"/>
    <w:rsid w:val="00686EC4"/>
    <w:rsid w:val="00687DE7"/>
    <w:rsid w:val="00687FFD"/>
    <w:rsid w:val="006902DF"/>
    <w:rsid w:val="00690C72"/>
    <w:rsid w:val="0069151A"/>
    <w:rsid w:val="00692A51"/>
    <w:rsid w:val="0069332B"/>
    <w:rsid w:val="0069412B"/>
    <w:rsid w:val="0069515A"/>
    <w:rsid w:val="006951FE"/>
    <w:rsid w:val="00695AE0"/>
    <w:rsid w:val="006971F5"/>
    <w:rsid w:val="00697C3F"/>
    <w:rsid w:val="006A0191"/>
    <w:rsid w:val="006A2F48"/>
    <w:rsid w:val="006A3141"/>
    <w:rsid w:val="006A3D11"/>
    <w:rsid w:val="006A6AF4"/>
    <w:rsid w:val="006B213B"/>
    <w:rsid w:val="006B2D5E"/>
    <w:rsid w:val="006B315B"/>
    <w:rsid w:val="006B4721"/>
    <w:rsid w:val="006B4D9C"/>
    <w:rsid w:val="006B6B5E"/>
    <w:rsid w:val="006B740B"/>
    <w:rsid w:val="006B78EE"/>
    <w:rsid w:val="006C1871"/>
    <w:rsid w:val="006C20FD"/>
    <w:rsid w:val="006C2B57"/>
    <w:rsid w:val="006C2C44"/>
    <w:rsid w:val="006C35E5"/>
    <w:rsid w:val="006C3926"/>
    <w:rsid w:val="006C473C"/>
    <w:rsid w:val="006C4930"/>
    <w:rsid w:val="006C5AEB"/>
    <w:rsid w:val="006C71C3"/>
    <w:rsid w:val="006C7362"/>
    <w:rsid w:val="006C7FBA"/>
    <w:rsid w:val="006D0E53"/>
    <w:rsid w:val="006D19CB"/>
    <w:rsid w:val="006D357A"/>
    <w:rsid w:val="006D4E4B"/>
    <w:rsid w:val="006D5279"/>
    <w:rsid w:val="006D5467"/>
    <w:rsid w:val="006D5957"/>
    <w:rsid w:val="006E09FA"/>
    <w:rsid w:val="006E130E"/>
    <w:rsid w:val="006E2063"/>
    <w:rsid w:val="006E386C"/>
    <w:rsid w:val="006E558B"/>
    <w:rsid w:val="006E6602"/>
    <w:rsid w:val="006E75FE"/>
    <w:rsid w:val="006F335D"/>
    <w:rsid w:val="006F46FF"/>
    <w:rsid w:val="006F4E2D"/>
    <w:rsid w:val="006F5586"/>
    <w:rsid w:val="006F55FA"/>
    <w:rsid w:val="006F6092"/>
    <w:rsid w:val="006F6F11"/>
    <w:rsid w:val="00700255"/>
    <w:rsid w:val="00701FD5"/>
    <w:rsid w:val="007025AA"/>
    <w:rsid w:val="00703605"/>
    <w:rsid w:val="007036A9"/>
    <w:rsid w:val="00705E99"/>
    <w:rsid w:val="00706B24"/>
    <w:rsid w:val="0071386E"/>
    <w:rsid w:val="00714C4D"/>
    <w:rsid w:val="00714D51"/>
    <w:rsid w:val="00715604"/>
    <w:rsid w:val="00715F37"/>
    <w:rsid w:val="00720670"/>
    <w:rsid w:val="0072129B"/>
    <w:rsid w:val="00721306"/>
    <w:rsid w:val="00721CDD"/>
    <w:rsid w:val="0072209B"/>
    <w:rsid w:val="00723283"/>
    <w:rsid w:val="007242A4"/>
    <w:rsid w:val="007242ED"/>
    <w:rsid w:val="00724992"/>
    <w:rsid w:val="00725852"/>
    <w:rsid w:val="007305BA"/>
    <w:rsid w:val="0073283C"/>
    <w:rsid w:val="007328FD"/>
    <w:rsid w:val="00732DAA"/>
    <w:rsid w:val="00733A90"/>
    <w:rsid w:val="00733F96"/>
    <w:rsid w:val="00733FC4"/>
    <w:rsid w:val="00737AA0"/>
    <w:rsid w:val="00737ECD"/>
    <w:rsid w:val="007434A5"/>
    <w:rsid w:val="00743520"/>
    <w:rsid w:val="007439A4"/>
    <w:rsid w:val="00744B78"/>
    <w:rsid w:val="0074523F"/>
    <w:rsid w:val="00745A5A"/>
    <w:rsid w:val="00745FD6"/>
    <w:rsid w:val="0074641E"/>
    <w:rsid w:val="0074783C"/>
    <w:rsid w:val="00751CC5"/>
    <w:rsid w:val="00751E24"/>
    <w:rsid w:val="0075293B"/>
    <w:rsid w:val="00753691"/>
    <w:rsid w:val="00754662"/>
    <w:rsid w:val="0075553B"/>
    <w:rsid w:val="00755A2C"/>
    <w:rsid w:val="00755B54"/>
    <w:rsid w:val="00755D80"/>
    <w:rsid w:val="00756C73"/>
    <w:rsid w:val="007600BA"/>
    <w:rsid w:val="00762007"/>
    <w:rsid w:val="00762114"/>
    <w:rsid w:val="0076236D"/>
    <w:rsid w:val="00762ACC"/>
    <w:rsid w:val="0076316F"/>
    <w:rsid w:val="0076396F"/>
    <w:rsid w:val="007639AF"/>
    <w:rsid w:val="0076439E"/>
    <w:rsid w:val="007644C4"/>
    <w:rsid w:val="00767CC5"/>
    <w:rsid w:val="0077105E"/>
    <w:rsid w:val="00771179"/>
    <w:rsid w:val="00771D4A"/>
    <w:rsid w:val="00773115"/>
    <w:rsid w:val="007746D6"/>
    <w:rsid w:val="007752F4"/>
    <w:rsid w:val="007760ED"/>
    <w:rsid w:val="0078196F"/>
    <w:rsid w:val="007825AA"/>
    <w:rsid w:val="007828D4"/>
    <w:rsid w:val="00783B1F"/>
    <w:rsid w:val="00786085"/>
    <w:rsid w:val="00786DBE"/>
    <w:rsid w:val="007877B8"/>
    <w:rsid w:val="007913D8"/>
    <w:rsid w:val="0079159F"/>
    <w:rsid w:val="00792A07"/>
    <w:rsid w:val="00793594"/>
    <w:rsid w:val="007943FC"/>
    <w:rsid w:val="0079504E"/>
    <w:rsid w:val="00796026"/>
    <w:rsid w:val="00796841"/>
    <w:rsid w:val="007A03E9"/>
    <w:rsid w:val="007A0D9F"/>
    <w:rsid w:val="007A2FD0"/>
    <w:rsid w:val="007A3E78"/>
    <w:rsid w:val="007A51AF"/>
    <w:rsid w:val="007B04F2"/>
    <w:rsid w:val="007B0ECA"/>
    <w:rsid w:val="007B111D"/>
    <w:rsid w:val="007B120F"/>
    <w:rsid w:val="007B2032"/>
    <w:rsid w:val="007B5D0A"/>
    <w:rsid w:val="007B5FA6"/>
    <w:rsid w:val="007B7989"/>
    <w:rsid w:val="007C0B80"/>
    <w:rsid w:val="007C17DD"/>
    <w:rsid w:val="007C1F12"/>
    <w:rsid w:val="007C2786"/>
    <w:rsid w:val="007C2EBA"/>
    <w:rsid w:val="007C6086"/>
    <w:rsid w:val="007C7414"/>
    <w:rsid w:val="007D0C70"/>
    <w:rsid w:val="007D1F16"/>
    <w:rsid w:val="007D211B"/>
    <w:rsid w:val="007D2964"/>
    <w:rsid w:val="007D3EAB"/>
    <w:rsid w:val="007D408C"/>
    <w:rsid w:val="007D530D"/>
    <w:rsid w:val="007D70C5"/>
    <w:rsid w:val="007E0A6F"/>
    <w:rsid w:val="007E0D11"/>
    <w:rsid w:val="007E0D45"/>
    <w:rsid w:val="007E1EDD"/>
    <w:rsid w:val="007E3DAB"/>
    <w:rsid w:val="007E516B"/>
    <w:rsid w:val="007E5E18"/>
    <w:rsid w:val="007F0C1A"/>
    <w:rsid w:val="007F0F39"/>
    <w:rsid w:val="007F2621"/>
    <w:rsid w:val="007F2D96"/>
    <w:rsid w:val="007F3C91"/>
    <w:rsid w:val="007F3D9B"/>
    <w:rsid w:val="007F5144"/>
    <w:rsid w:val="007F5A2B"/>
    <w:rsid w:val="007F60D9"/>
    <w:rsid w:val="007F6C55"/>
    <w:rsid w:val="00800826"/>
    <w:rsid w:val="00800FB4"/>
    <w:rsid w:val="00801240"/>
    <w:rsid w:val="0080148A"/>
    <w:rsid w:val="00801977"/>
    <w:rsid w:val="00802669"/>
    <w:rsid w:val="00803795"/>
    <w:rsid w:val="00805FD0"/>
    <w:rsid w:val="00806E11"/>
    <w:rsid w:val="008078D6"/>
    <w:rsid w:val="0081052D"/>
    <w:rsid w:val="00811FBC"/>
    <w:rsid w:val="0081223B"/>
    <w:rsid w:val="00812E20"/>
    <w:rsid w:val="008131BF"/>
    <w:rsid w:val="00815022"/>
    <w:rsid w:val="00817CEB"/>
    <w:rsid w:val="008208D0"/>
    <w:rsid w:val="0082154C"/>
    <w:rsid w:val="0082406E"/>
    <w:rsid w:val="008310B1"/>
    <w:rsid w:val="00831C49"/>
    <w:rsid w:val="00832115"/>
    <w:rsid w:val="00832F6A"/>
    <w:rsid w:val="008332D8"/>
    <w:rsid w:val="00833B35"/>
    <w:rsid w:val="008351CE"/>
    <w:rsid w:val="00835BF2"/>
    <w:rsid w:val="008370B5"/>
    <w:rsid w:val="0084145B"/>
    <w:rsid w:val="00841674"/>
    <w:rsid w:val="00841E0B"/>
    <w:rsid w:val="00842EAE"/>
    <w:rsid w:val="00843E27"/>
    <w:rsid w:val="008445CF"/>
    <w:rsid w:val="0084498B"/>
    <w:rsid w:val="0084723C"/>
    <w:rsid w:val="008501C4"/>
    <w:rsid w:val="008504D3"/>
    <w:rsid w:val="00851577"/>
    <w:rsid w:val="0085190B"/>
    <w:rsid w:val="00851AED"/>
    <w:rsid w:val="0085219B"/>
    <w:rsid w:val="008531C3"/>
    <w:rsid w:val="00854593"/>
    <w:rsid w:val="00854742"/>
    <w:rsid w:val="00854E69"/>
    <w:rsid w:val="00855DBA"/>
    <w:rsid w:val="00856B80"/>
    <w:rsid w:val="0085706B"/>
    <w:rsid w:val="00860754"/>
    <w:rsid w:val="00861950"/>
    <w:rsid w:val="008620F5"/>
    <w:rsid w:val="00862D5A"/>
    <w:rsid w:val="00863037"/>
    <w:rsid w:val="008658D6"/>
    <w:rsid w:val="0086687E"/>
    <w:rsid w:val="0086699F"/>
    <w:rsid w:val="00867DCA"/>
    <w:rsid w:val="008705AB"/>
    <w:rsid w:val="0087072F"/>
    <w:rsid w:val="00870D13"/>
    <w:rsid w:val="00870DB4"/>
    <w:rsid w:val="00871536"/>
    <w:rsid w:val="0087204C"/>
    <w:rsid w:val="0087254E"/>
    <w:rsid w:val="008727A2"/>
    <w:rsid w:val="00872A94"/>
    <w:rsid w:val="00873C7E"/>
    <w:rsid w:val="00873CBE"/>
    <w:rsid w:val="00873EE7"/>
    <w:rsid w:val="008754B7"/>
    <w:rsid w:val="00875DF3"/>
    <w:rsid w:val="00877747"/>
    <w:rsid w:val="008778D3"/>
    <w:rsid w:val="00880381"/>
    <w:rsid w:val="00880C26"/>
    <w:rsid w:val="00880EFE"/>
    <w:rsid w:val="0088344D"/>
    <w:rsid w:val="0088349A"/>
    <w:rsid w:val="00883D24"/>
    <w:rsid w:val="008842CC"/>
    <w:rsid w:val="0088657A"/>
    <w:rsid w:val="00886F1F"/>
    <w:rsid w:val="00891014"/>
    <w:rsid w:val="008918F6"/>
    <w:rsid w:val="00891A06"/>
    <w:rsid w:val="0089267E"/>
    <w:rsid w:val="00893B11"/>
    <w:rsid w:val="00894AEE"/>
    <w:rsid w:val="008952E3"/>
    <w:rsid w:val="008959EF"/>
    <w:rsid w:val="008A0E32"/>
    <w:rsid w:val="008A19CF"/>
    <w:rsid w:val="008A2292"/>
    <w:rsid w:val="008A3036"/>
    <w:rsid w:val="008A4645"/>
    <w:rsid w:val="008A4E42"/>
    <w:rsid w:val="008A5656"/>
    <w:rsid w:val="008A64A3"/>
    <w:rsid w:val="008B0820"/>
    <w:rsid w:val="008B15C5"/>
    <w:rsid w:val="008B32A9"/>
    <w:rsid w:val="008B3EDE"/>
    <w:rsid w:val="008B4AB8"/>
    <w:rsid w:val="008B6158"/>
    <w:rsid w:val="008B67EB"/>
    <w:rsid w:val="008C0A42"/>
    <w:rsid w:val="008C1542"/>
    <w:rsid w:val="008C386A"/>
    <w:rsid w:val="008C418E"/>
    <w:rsid w:val="008C4FFE"/>
    <w:rsid w:val="008C5E41"/>
    <w:rsid w:val="008C7CAE"/>
    <w:rsid w:val="008D0895"/>
    <w:rsid w:val="008D1865"/>
    <w:rsid w:val="008D28ED"/>
    <w:rsid w:val="008D2A46"/>
    <w:rsid w:val="008D3235"/>
    <w:rsid w:val="008D3859"/>
    <w:rsid w:val="008D56F0"/>
    <w:rsid w:val="008D661D"/>
    <w:rsid w:val="008D7162"/>
    <w:rsid w:val="008D721B"/>
    <w:rsid w:val="008E00CA"/>
    <w:rsid w:val="008E017A"/>
    <w:rsid w:val="008E1DA2"/>
    <w:rsid w:val="008E3023"/>
    <w:rsid w:val="008E32FE"/>
    <w:rsid w:val="008E5A54"/>
    <w:rsid w:val="008E6100"/>
    <w:rsid w:val="008E7380"/>
    <w:rsid w:val="008F030B"/>
    <w:rsid w:val="008F0373"/>
    <w:rsid w:val="008F0436"/>
    <w:rsid w:val="008F0A90"/>
    <w:rsid w:val="008F1655"/>
    <w:rsid w:val="008F18FE"/>
    <w:rsid w:val="008F1D81"/>
    <w:rsid w:val="008F31B8"/>
    <w:rsid w:val="008F3758"/>
    <w:rsid w:val="008F44BC"/>
    <w:rsid w:val="008F473D"/>
    <w:rsid w:val="008F65B8"/>
    <w:rsid w:val="009000B4"/>
    <w:rsid w:val="009000F8"/>
    <w:rsid w:val="00902073"/>
    <w:rsid w:val="00902C03"/>
    <w:rsid w:val="0090346F"/>
    <w:rsid w:val="009041A5"/>
    <w:rsid w:val="0090470B"/>
    <w:rsid w:val="00904895"/>
    <w:rsid w:val="00904FA8"/>
    <w:rsid w:val="00905BAE"/>
    <w:rsid w:val="009077E2"/>
    <w:rsid w:val="009109BC"/>
    <w:rsid w:val="0091156A"/>
    <w:rsid w:val="00913DEB"/>
    <w:rsid w:val="00913FB3"/>
    <w:rsid w:val="00914DB2"/>
    <w:rsid w:val="009164B9"/>
    <w:rsid w:val="00920171"/>
    <w:rsid w:val="00920791"/>
    <w:rsid w:val="00920F0B"/>
    <w:rsid w:val="00921409"/>
    <w:rsid w:val="00922FC9"/>
    <w:rsid w:val="0092514B"/>
    <w:rsid w:val="00925F19"/>
    <w:rsid w:val="00926ED0"/>
    <w:rsid w:val="0093019A"/>
    <w:rsid w:val="009316C0"/>
    <w:rsid w:val="00933352"/>
    <w:rsid w:val="009357F6"/>
    <w:rsid w:val="009358C5"/>
    <w:rsid w:val="0093676F"/>
    <w:rsid w:val="00936C37"/>
    <w:rsid w:val="009374C4"/>
    <w:rsid w:val="00941AAA"/>
    <w:rsid w:val="0094206E"/>
    <w:rsid w:val="00945191"/>
    <w:rsid w:val="0094530E"/>
    <w:rsid w:val="009472DB"/>
    <w:rsid w:val="00947961"/>
    <w:rsid w:val="00947B44"/>
    <w:rsid w:val="00951365"/>
    <w:rsid w:val="00951AC6"/>
    <w:rsid w:val="00951E1B"/>
    <w:rsid w:val="00952584"/>
    <w:rsid w:val="00952607"/>
    <w:rsid w:val="009553E3"/>
    <w:rsid w:val="00955DB8"/>
    <w:rsid w:val="009566CD"/>
    <w:rsid w:val="0095762F"/>
    <w:rsid w:val="00957E3C"/>
    <w:rsid w:val="00961E86"/>
    <w:rsid w:val="00962E9D"/>
    <w:rsid w:val="00963A33"/>
    <w:rsid w:val="009645C2"/>
    <w:rsid w:val="00964919"/>
    <w:rsid w:val="00965742"/>
    <w:rsid w:val="00966B5E"/>
    <w:rsid w:val="00966E1A"/>
    <w:rsid w:val="00971B88"/>
    <w:rsid w:val="00971C9A"/>
    <w:rsid w:val="009732F3"/>
    <w:rsid w:val="0097520F"/>
    <w:rsid w:val="0097527E"/>
    <w:rsid w:val="00975743"/>
    <w:rsid w:val="00975DB0"/>
    <w:rsid w:val="00975DFB"/>
    <w:rsid w:val="0098151C"/>
    <w:rsid w:val="0098210F"/>
    <w:rsid w:val="009829EB"/>
    <w:rsid w:val="00982E67"/>
    <w:rsid w:val="009846FE"/>
    <w:rsid w:val="0098715B"/>
    <w:rsid w:val="0099137E"/>
    <w:rsid w:val="00992E9E"/>
    <w:rsid w:val="009946DF"/>
    <w:rsid w:val="00994F3C"/>
    <w:rsid w:val="00995862"/>
    <w:rsid w:val="00995DB6"/>
    <w:rsid w:val="009A1C80"/>
    <w:rsid w:val="009A2005"/>
    <w:rsid w:val="009A32F1"/>
    <w:rsid w:val="009A455C"/>
    <w:rsid w:val="009A5A5C"/>
    <w:rsid w:val="009A6162"/>
    <w:rsid w:val="009A6191"/>
    <w:rsid w:val="009A651E"/>
    <w:rsid w:val="009A7CD2"/>
    <w:rsid w:val="009B12CA"/>
    <w:rsid w:val="009B2614"/>
    <w:rsid w:val="009B2657"/>
    <w:rsid w:val="009B4584"/>
    <w:rsid w:val="009B6701"/>
    <w:rsid w:val="009B7973"/>
    <w:rsid w:val="009C0206"/>
    <w:rsid w:val="009C176E"/>
    <w:rsid w:val="009C1834"/>
    <w:rsid w:val="009C1933"/>
    <w:rsid w:val="009C1B08"/>
    <w:rsid w:val="009C261D"/>
    <w:rsid w:val="009C35D2"/>
    <w:rsid w:val="009C4C13"/>
    <w:rsid w:val="009C5726"/>
    <w:rsid w:val="009C6D15"/>
    <w:rsid w:val="009C799E"/>
    <w:rsid w:val="009D02C8"/>
    <w:rsid w:val="009D3AF0"/>
    <w:rsid w:val="009D4CD1"/>
    <w:rsid w:val="009D5107"/>
    <w:rsid w:val="009E0A73"/>
    <w:rsid w:val="009E0AF7"/>
    <w:rsid w:val="009E0DAF"/>
    <w:rsid w:val="009E1E0C"/>
    <w:rsid w:val="009E4110"/>
    <w:rsid w:val="009E4B4D"/>
    <w:rsid w:val="009E61E4"/>
    <w:rsid w:val="009E6B94"/>
    <w:rsid w:val="009F0CAC"/>
    <w:rsid w:val="009F318C"/>
    <w:rsid w:val="009F37BE"/>
    <w:rsid w:val="009F3EB7"/>
    <w:rsid w:val="009F4052"/>
    <w:rsid w:val="009F43DC"/>
    <w:rsid w:val="009F7CAA"/>
    <w:rsid w:val="00A0034B"/>
    <w:rsid w:val="00A01CB5"/>
    <w:rsid w:val="00A058B6"/>
    <w:rsid w:val="00A07EA3"/>
    <w:rsid w:val="00A11AF2"/>
    <w:rsid w:val="00A1446A"/>
    <w:rsid w:val="00A14DD0"/>
    <w:rsid w:val="00A1509D"/>
    <w:rsid w:val="00A15E82"/>
    <w:rsid w:val="00A16A52"/>
    <w:rsid w:val="00A16DF5"/>
    <w:rsid w:val="00A23C44"/>
    <w:rsid w:val="00A25EFA"/>
    <w:rsid w:val="00A26190"/>
    <w:rsid w:val="00A26C1C"/>
    <w:rsid w:val="00A27E6C"/>
    <w:rsid w:val="00A30AF3"/>
    <w:rsid w:val="00A313A5"/>
    <w:rsid w:val="00A318FF"/>
    <w:rsid w:val="00A3490F"/>
    <w:rsid w:val="00A34D65"/>
    <w:rsid w:val="00A35148"/>
    <w:rsid w:val="00A3528E"/>
    <w:rsid w:val="00A37E82"/>
    <w:rsid w:val="00A406FE"/>
    <w:rsid w:val="00A40A28"/>
    <w:rsid w:val="00A429F0"/>
    <w:rsid w:val="00A430BD"/>
    <w:rsid w:val="00A434FD"/>
    <w:rsid w:val="00A459C4"/>
    <w:rsid w:val="00A4763D"/>
    <w:rsid w:val="00A47788"/>
    <w:rsid w:val="00A47F75"/>
    <w:rsid w:val="00A50864"/>
    <w:rsid w:val="00A50A95"/>
    <w:rsid w:val="00A50C8E"/>
    <w:rsid w:val="00A51801"/>
    <w:rsid w:val="00A51AB8"/>
    <w:rsid w:val="00A52201"/>
    <w:rsid w:val="00A52DFF"/>
    <w:rsid w:val="00A53105"/>
    <w:rsid w:val="00A54394"/>
    <w:rsid w:val="00A545A0"/>
    <w:rsid w:val="00A54F50"/>
    <w:rsid w:val="00A55777"/>
    <w:rsid w:val="00A55D17"/>
    <w:rsid w:val="00A55D73"/>
    <w:rsid w:val="00A61B7A"/>
    <w:rsid w:val="00A61FFC"/>
    <w:rsid w:val="00A629BC"/>
    <w:rsid w:val="00A6370E"/>
    <w:rsid w:val="00A63F77"/>
    <w:rsid w:val="00A643AE"/>
    <w:rsid w:val="00A64D58"/>
    <w:rsid w:val="00A65C17"/>
    <w:rsid w:val="00A65D01"/>
    <w:rsid w:val="00A65D2D"/>
    <w:rsid w:val="00A662BF"/>
    <w:rsid w:val="00A6655D"/>
    <w:rsid w:val="00A66846"/>
    <w:rsid w:val="00A6723A"/>
    <w:rsid w:val="00A67C1D"/>
    <w:rsid w:val="00A67E7B"/>
    <w:rsid w:val="00A71F67"/>
    <w:rsid w:val="00A72811"/>
    <w:rsid w:val="00A7299B"/>
    <w:rsid w:val="00A72D21"/>
    <w:rsid w:val="00A72D6C"/>
    <w:rsid w:val="00A73119"/>
    <w:rsid w:val="00A733BB"/>
    <w:rsid w:val="00A73445"/>
    <w:rsid w:val="00A75739"/>
    <w:rsid w:val="00A76728"/>
    <w:rsid w:val="00A77634"/>
    <w:rsid w:val="00A77EC7"/>
    <w:rsid w:val="00A80923"/>
    <w:rsid w:val="00A80B00"/>
    <w:rsid w:val="00A811AE"/>
    <w:rsid w:val="00A825DE"/>
    <w:rsid w:val="00A84350"/>
    <w:rsid w:val="00A84434"/>
    <w:rsid w:val="00A85760"/>
    <w:rsid w:val="00A8606F"/>
    <w:rsid w:val="00A90384"/>
    <w:rsid w:val="00A90772"/>
    <w:rsid w:val="00A90822"/>
    <w:rsid w:val="00A911D0"/>
    <w:rsid w:val="00A9244A"/>
    <w:rsid w:val="00A93A25"/>
    <w:rsid w:val="00A93E9D"/>
    <w:rsid w:val="00A9426A"/>
    <w:rsid w:val="00A94C36"/>
    <w:rsid w:val="00A94D67"/>
    <w:rsid w:val="00A959AD"/>
    <w:rsid w:val="00A95AEE"/>
    <w:rsid w:val="00A966C7"/>
    <w:rsid w:val="00A97490"/>
    <w:rsid w:val="00A97FB0"/>
    <w:rsid w:val="00AA06E0"/>
    <w:rsid w:val="00AA0BFF"/>
    <w:rsid w:val="00AA1DAD"/>
    <w:rsid w:val="00AA25AF"/>
    <w:rsid w:val="00AA2D9D"/>
    <w:rsid w:val="00AA3A29"/>
    <w:rsid w:val="00AA3BD7"/>
    <w:rsid w:val="00AA484A"/>
    <w:rsid w:val="00AA55FB"/>
    <w:rsid w:val="00AA69CD"/>
    <w:rsid w:val="00AA6FF0"/>
    <w:rsid w:val="00AA76BA"/>
    <w:rsid w:val="00AA7894"/>
    <w:rsid w:val="00AB089E"/>
    <w:rsid w:val="00AB0FE9"/>
    <w:rsid w:val="00AB11FD"/>
    <w:rsid w:val="00AB19F4"/>
    <w:rsid w:val="00AB1C63"/>
    <w:rsid w:val="00AB2877"/>
    <w:rsid w:val="00AB5083"/>
    <w:rsid w:val="00AB7B0F"/>
    <w:rsid w:val="00AC04C5"/>
    <w:rsid w:val="00AC1119"/>
    <w:rsid w:val="00AC208F"/>
    <w:rsid w:val="00AC339A"/>
    <w:rsid w:val="00AC498A"/>
    <w:rsid w:val="00AC5072"/>
    <w:rsid w:val="00AC5D95"/>
    <w:rsid w:val="00AC68F1"/>
    <w:rsid w:val="00AC75D5"/>
    <w:rsid w:val="00AC7795"/>
    <w:rsid w:val="00AD1903"/>
    <w:rsid w:val="00AD53C2"/>
    <w:rsid w:val="00AD63E2"/>
    <w:rsid w:val="00AD7149"/>
    <w:rsid w:val="00AD7249"/>
    <w:rsid w:val="00AE04D6"/>
    <w:rsid w:val="00AE289F"/>
    <w:rsid w:val="00AE2F68"/>
    <w:rsid w:val="00AE35F6"/>
    <w:rsid w:val="00AE3AA9"/>
    <w:rsid w:val="00AE5ADE"/>
    <w:rsid w:val="00AE62F2"/>
    <w:rsid w:val="00AE6F8B"/>
    <w:rsid w:val="00AE704A"/>
    <w:rsid w:val="00AE7DDC"/>
    <w:rsid w:val="00AF17DB"/>
    <w:rsid w:val="00AF25D7"/>
    <w:rsid w:val="00AF2716"/>
    <w:rsid w:val="00AF2AC8"/>
    <w:rsid w:val="00AF30F7"/>
    <w:rsid w:val="00AF3869"/>
    <w:rsid w:val="00AF454E"/>
    <w:rsid w:val="00AF4B3C"/>
    <w:rsid w:val="00AF5F1D"/>
    <w:rsid w:val="00AF6B43"/>
    <w:rsid w:val="00AF6B99"/>
    <w:rsid w:val="00AF7B4A"/>
    <w:rsid w:val="00B0057F"/>
    <w:rsid w:val="00B03AA2"/>
    <w:rsid w:val="00B03B15"/>
    <w:rsid w:val="00B0483E"/>
    <w:rsid w:val="00B04D96"/>
    <w:rsid w:val="00B06BB6"/>
    <w:rsid w:val="00B07807"/>
    <w:rsid w:val="00B10C7F"/>
    <w:rsid w:val="00B1512B"/>
    <w:rsid w:val="00B15799"/>
    <w:rsid w:val="00B178C3"/>
    <w:rsid w:val="00B2053C"/>
    <w:rsid w:val="00B212A7"/>
    <w:rsid w:val="00B2146A"/>
    <w:rsid w:val="00B22BF7"/>
    <w:rsid w:val="00B2550A"/>
    <w:rsid w:val="00B25DAF"/>
    <w:rsid w:val="00B26287"/>
    <w:rsid w:val="00B267DC"/>
    <w:rsid w:val="00B26B0C"/>
    <w:rsid w:val="00B27EDD"/>
    <w:rsid w:val="00B27EEC"/>
    <w:rsid w:val="00B31079"/>
    <w:rsid w:val="00B31D5C"/>
    <w:rsid w:val="00B32236"/>
    <w:rsid w:val="00B3262B"/>
    <w:rsid w:val="00B32B5D"/>
    <w:rsid w:val="00B338C2"/>
    <w:rsid w:val="00B34DCC"/>
    <w:rsid w:val="00B35219"/>
    <w:rsid w:val="00B3522F"/>
    <w:rsid w:val="00B35A62"/>
    <w:rsid w:val="00B35A67"/>
    <w:rsid w:val="00B3621F"/>
    <w:rsid w:val="00B36555"/>
    <w:rsid w:val="00B36F45"/>
    <w:rsid w:val="00B407D8"/>
    <w:rsid w:val="00B41410"/>
    <w:rsid w:val="00B416E5"/>
    <w:rsid w:val="00B4179F"/>
    <w:rsid w:val="00B41EF0"/>
    <w:rsid w:val="00B4255C"/>
    <w:rsid w:val="00B42F73"/>
    <w:rsid w:val="00B43084"/>
    <w:rsid w:val="00B43182"/>
    <w:rsid w:val="00B502CA"/>
    <w:rsid w:val="00B5159B"/>
    <w:rsid w:val="00B5159D"/>
    <w:rsid w:val="00B5338D"/>
    <w:rsid w:val="00B5378D"/>
    <w:rsid w:val="00B539B4"/>
    <w:rsid w:val="00B54126"/>
    <w:rsid w:val="00B5536A"/>
    <w:rsid w:val="00B55688"/>
    <w:rsid w:val="00B5654E"/>
    <w:rsid w:val="00B567D0"/>
    <w:rsid w:val="00B56AAB"/>
    <w:rsid w:val="00B57823"/>
    <w:rsid w:val="00B61357"/>
    <w:rsid w:val="00B62F7B"/>
    <w:rsid w:val="00B63A8D"/>
    <w:rsid w:val="00B64025"/>
    <w:rsid w:val="00B64E7F"/>
    <w:rsid w:val="00B6590B"/>
    <w:rsid w:val="00B6601C"/>
    <w:rsid w:val="00B67693"/>
    <w:rsid w:val="00B67F11"/>
    <w:rsid w:val="00B7005A"/>
    <w:rsid w:val="00B7058B"/>
    <w:rsid w:val="00B70AEE"/>
    <w:rsid w:val="00B70BA6"/>
    <w:rsid w:val="00B70D2B"/>
    <w:rsid w:val="00B70E66"/>
    <w:rsid w:val="00B71080"/>
    <w:rsid w:val="00B728B8"/>
    <w:rsid w:val="00B73CC9"/>
    <w:rsid w:val="00B7540F"/>
    <w:rsid w:val="00B759BF"/>
    <w:rsid w:val="00B75D8A"/>
    <w:rsid w:val="00B77A5E"/>
    <w:rsid w:val="00B77C86"/>
    <w:rsid w:val="00B80124"/>
    <w:rsid w:val="00B805F1"/>
    <w:rsid w:val="00B86C52"/>
    <w:rsid w:val="00B872C1"/>
    <w:rsid w:val="00B8742C"/>
    <w:rsid w:val="00B87BC0"/>
    <w:rsid w:val="00B927D8"/>
    <w:rsid w:val="00B92BE1"/>
    <w:rsid w:val="00B94718"/>
    <w:rsid w:val="00B95D13"/>
    <w:rsid w:val="00B9744A"/>
    <w:rsid w:val="00B977BA"/>
    <w:rsid w:val="00B97D67"/>
    <w:rsid w:val="00BA0660"/>
    <w:rsid w:val="00BA090F"/>
    <w:rsid w:val="00BA1D63"/>
    <w:rsid w:val="00BA215C"/>
    <w:rsid w:val="00BA29F2"/>
    <w:rsid w:val="00BA318C"/>
    <w:rsid w:val="00BA38B1"/>
    <w:rsid w:val="00BA47C4"/>
    <w:rsid w:val="00BA48A0"/>
    <w:rsid w:val="00BA509B"/>
    <w:rsid w:val="00BA56BC"/>
    <w:rsid w:val="00BA5E34"/>
    <w:rsid w:val="00BA666C"/>
    <w:rsid w:val="00BA73E3"/>
    <w:rsid w:val="00BB08EF"/>
    <w:rsid w:val="00BB0F48"/>
    <w:rsid w:val="00BB0FBC"/>
    <w:rsid w:val="00BB6967"/>
    <w:rsid w:val="00BB7884"/>
    <w:rsid w:val="00BB7E31"/>
    <w:rsid w:val="00BC0820"/>
    <w:rsid w:val="00BC1A00"/>
    <w:rsid w:val="00BC4506"/>
    <w:rsid w:val="00BC459B"/>
    <w:rsid w:val="00BC4C5A"/>
    <w:rsid w:val="00BC4D3E"/>
    <w:rsid w:val="00BC55E1"/>
    <w:rsid w:val="00BC6B3B"/>
    <w:rsid w:val="00BC7F05"/>
    <w:rsid w:val="00BD183C"/>
    <w:rsid w:val="00BD1B0D"/>
    <w:rsid w:val="00BD1E58"/>
    <w:rsid w:val="00BD4D47"/>
    <w:rsid w:val="00BD4ED3"/>
    <w:rsid w:val="00BD5D73"/>
    <w:rsid w:val="00BD698F"/>
    <w:rsid w:val="00BE092E"/>
    <w:rsid w:val="00BE25FE"/>
    <w:rsid w:val="00BE2C1D"/>
    <w:rsid w:val="00BE34A1"/>
    <w:rsid w:val="00BE3DE5"/>
    <w:rsid w:val="00BE4B6F"/>
    <w:rsid w:val="00BE6B17"/>
    <w:rsid w:val="00BE6FF2"/>
    <w:rsid w:val="00BE7128"/>
    <w:rsid w:val="00BE715F"/>
    <w:rsid w:val="00BE71F1"/>
    <w:rsid w:val="00BE7239"/>
    <w:rsid w:val="00BE7A54"/>
    <w:rsid w:val="00BF0770"/>
    <w:rsid w:val="00BF10E9"/>
    <w:rsid w:val="00BF3A54"/>
    <w:rsid w:val="00BF4693"/>
    <w:rsid w:val="00BF485F"/>
    <w:rsid w:val="00BF5B94"/>
    <w:rsid w:val="00BF6DE7"/>
    <w:rsid w:val="00BF735B"/>
    <w:rsid w:val="00BF75B1"/>
    <w:rsid w:val="00BF7EA5"/>
    <w:rsid w:val="00C027AC"/>
    <w:rsid w:val="00C0321C"/>
    <w:rsid w:val="00C05488"/>
    <w:rsid w:val="00C063DC"/>
    <w:rsid w:val="00C06441"/>
    <w:rsid w:val="00C06592"/>
    <w:rsid w:val="00C076BB"/>
    <w:rsid w:val="00C0786E"/>
    <w:rsid w:val="00C11202"/>
    <w:rsid w:val="00C1156C"/>
    <w:rsid w:val="00C11CEE"/>
    <w:rsid w:val="00C11FA7"/>
    <w:rsid w:val="00C12D6B"/>
    <w:rsid w:val="00C1555A"/>
    <w:rsid w:val="00C17773"/>
    <w:rsid w:val="00C20B1C"/>
    <w:rsid w:val="00C22736"/>
    <w:rsid w:val="00C22DE8"/>
    <w:rsid w:val="00C23BFA"/>
    <w:rsid w:val="00C24011"/>
    <w:rsid w:val="00C25E59"/>
    <w:rsid w:val="00C271B7"/>
    <w:rsid w:val="00C27452"/>
    <w:rsid w:val="00C27865"/>
    <w:rsid w:val="00C30582"/>
    <w:rsid w:val="00C308EF"/>
    <w:rsid w:val="00C31585"/>
    <w:rsid w:val="00C31C16"/>
    <w:rsid w:val="00C31ED3"/>
    <w:rsid w:val="00C31FCC"/>
    <w:rsid w:val="00C321CC"/>
    <w:rsid w:val="00C33A78"/>
    <w:rsid w:val="00C33B25"/>
    <w:rsid w:val="00C34E89"/>
    <w:rsid w:val="00C3519A"/>
    <w:rsid w:val="00C35EAD"/>
    <w:rsid w:val="00C41E46"/>
    <w:rsid w:val="00C459A1"/>
    <w:rsid w:val="00C52FFF"/>
    <w:rsid w:val="00C535D2"/>
    <w:rsid w:val="00C54F02"/>
    <w:rsid w:val="00C55B80"/>
    <w:rsid w:val="00C569B9"/>
    <w:rsid w:val="00C56AC2"/>
    <w:rsid w:val="00C56CC0"/>
    <w:rsid w:val="00C57004"/>
    <w:rsid w:val="00C5763F"/>
    <w:rsid w:val="00C60DBF"/>
    <w:rsid w:val="00C61125"/>
    <w:rsid w:val="00C62B86"/>
    <w:rsid w:val="00C63D1B"/>
    <w:rsid w:val="00C6427F"/>
    <w:rsid w:val="00C64290"/>
    <w:rsid w:val="00C65EFC"/>
    <w:rsid w:val="00C66CFF"/>
    <w:rsid w:val="00C6798D"/>
    <w:rsid w:val="00C70678"/>
    <w:rsid w:val="00C707E9"/>
    <w:rsid w:val="00C7143F"/>
    <w:rsid w:val="00C721F1"/>
    <w:rsid w:val="00C737D3"/>
    <w:rsid w:val="00C73C42"/>
    <w:rsid w:val="00C749BF"/>
    <w:rsid w:val="00C757DB"/>
    <w:rsid w:val="00C75B26"/>
    <w:rsid w:val="00C77652"/>
    <w:rsid w:val="00C8012A"/>
    <w:rsid w:val="00C81BE4"/>
    <w:rsid w:val="00C84ABC"/>
    <w:rsid w:val="00C850C3"/>
    <w:rsid w:val="00C85677"/>
    <w:rsid w:val="00C85942"/>
    <w:rsid w:val="00C87A28"/>
    <w:rsid w:val="00C92466"/>
    <w:rsid w:val="00C92518"/>
    <w:rsid w:val="00C92AB2"/>
    <w:rsid w:val="00C933C2"/>
    <w:rsid w:val="00C94152"/>
    <w:rsid w:val="00C94E5C"/>
    <w:rsid w:val="00C954BC"/>
    <w:rsid w:val="00C959CF"/>
    <w:rsid w:val="00C965A7"/>
    <w:rsid w:val="00C96FC8"/>
    <w:rsid w:val="00CA0D9C"/>
    <w:rsid w:val="00CA0E7D"/>
    <w:rsid w:val="00CA17A1"/>
    <w:rsid w:val="00CA1CA8"/>
    <w:rsid w:val="00CA1DD9"/>
    <w:rsid w:val="00CA26C5"/>
    <w:rsid w:val="00CA40F6"/>
    <w:rsid w:val="00CA4865"/>
    <w:rsid w:val="00CA6235"/>
    <w:rsid w:val="00CA7A39"/>
    <w:rsid w:val="00CB31AF"/>
    <w:rsid w:val="00CB3421"/>
    <w:rsid w:val="00CB3D4B"/>
    <w:rsid w:val="00CB4EAC"/>
    <w:rsid w:val="00CB7102"/>
    <w:rsid w:val="00CC0AD5"/>
    <w:rsid w:val="00CC0DC0"/>
    <w:rsid w:val="00CC16DC"/>
    <w:rsid w:val="00CC41C1"/>
    <w:rsid w:val="00CC4AC4"/>
    <w:rsid w:val="00CC4D36"/>
    <w:rsid w:val="00CC6A91"/>
    <w:rsid w:val="00CC6AE1"/>
    <w:rsid w:val="00CD0F66"/>
    <w:rsid w:val="00CD1B80"/>
    <w:rsid w:val="00CD44AF"/>
    <w:rsid w:val="00CD4759"/>
    <w:rsid w:val="00CD4BF5"/>
    <w:rsid w:val="00CD50A7"/>
    <w:rsid w:val="00CD61A7"/>
    <w:rsid w:val="00CE1220"/>
    <w:rsid w:val="00CE1A30"/>
    <w:rsid w:val="00CE2555"/>
    <w:rsid w:val="00CE2A3A"/>
    <w:rsid w:val="00CE36A0"/>
    <w:rsid w:val="00CE4FC2"/>
    <w:rsid w:val="00CE75C6"/>
    <w:rsid w:val="00CF1FE1"/>
    <w:rsid w:val="00CF2630"/>
    <w:rsid w:val="00CF3E44"/>
    <w:rsid w:val="00CF4C79"/>
    <w:rsid w:val="00CF52FA"/>
    <w:rsid w:val="00CF5FE6"/>
    <w:rsid w:val="00CF7878"/>
    <w:rsid w:val="00D01C26"/>
    <w:rsid w:val="00D03291"/>
    <w:rsid w:val="00D0413D"/>
    <w:rsid w:val="00D05B5B"/>
    <w:rsid w:val="00D060A4"/>
    <w:rsid w:val="00D065D9"/>
    <w:rsid w:val="00D066CF"/>
    <w:rsid w:val="00D06C2A"/>
    <w:rsid w:val="00D06FB1"/>
    <w:rsid w:val="00D10868"/>
    <w:rsid w:val="00D1171B"/>
    <w:rsid w:val="00D12538"/>
    <w:rsid w:val="00D141B1"/>
    <w:rsid w:val="00D14C22"/>
    <w:rsid w:val="00D15A80"/>
    <w:rsid w:val="00D15EA6"/>
    <w:rsid w:val="00D15EA9"/>
    <w:rsid w:val="00D2205E"/>
    <w:rsid w:val="00D22275"/>
    <w:rsid w:val="00D22B62"/>
    <w:rsid w:val="00D232A3"/>
    <w:rsid w:val="00D23503"/>
    <w:rsid w:val="00D30AA6"/>
    <w:rsid w:val="00D343D6"/>
    <w:rsid w:val="00D348DE"/>
    <w:rsid w:val="00D35961"/>
    <w:rsid w:val="00D35A66"/>
    <w:rsid w:val="00D36041"/>
    <w:rsid w:val="00D36502"/>
    <w:rsid w:val="00D367B4"/>
    <w:rsid w:val="00D36E27"/>
    <w:rsid w:val="00D374DA"/>
    <w:rsid w:val="00D3778C"/>
    <w:rsid w:val="00D405A2"/>
    <w:rsid w:val="00D40AFE"/>
    <w:rsid w:val="00D41C3A"/>
    <w:rsid w:val="00D4257D"/>
    <w:rsid w:val="00D4388D"/>
    <w:rsid w:val="00D43EB1"/>
    <w:rsid w:val="00D45DFE"/>
    <w:rsid w:val="00D46B01"/>
    <w:rsid w:val="00D47D38"/>
    <w:rsid w:val="00D50DA4"/>
    <w:rsid w:val="00D50FAA"/>
    <w:rsid w:val="00D51428"/>
    <w:rsid w:val="00D527C2"/>
    <w:rsid w:val="00D52F8E"/>
    <w:rsid w:val="00D539F3"/>
    <w:rsid w:val="00D5426E"/>
    <w:rsid w:val="00D548D5"/>
    <w:rsid w:val="00D559AB"/>
    <w:rsid w:val="00D56BBC"/>
    <w:rsid w:val="00D638CA"/>
    <w:rsid w:val="00D63B4B"/>
    <w:rsid w:val="00D65811"/>
    <w:rsid w:val="00D65989"/>
    <w:rsid w:val="00D66953"/>
    <w:rsid w:val="00D70209"/>
    <w:rsid w:val="00D709E0"/>
    <w:rsid w:val="00D71503"/>
    <w:rsid w:val="00D72422"/>
    <w:rsid w:val="00D7302F"/>
    <w:rsid w:val="00D75618"/>
    <w:rsid w:val="00D75AEE"/>
    <w:rsid w:val="00D76342"/>
    <w:rsid w:val="00D804E5"/>
    <w:rsid w:val="00D81A01"/>
    <w:rsid w:val="00D81AA0"/>
    <w:rsid w:val="00D8291A"/>
    <w:rsid w:val="00D841D9"/>
    <w:rsid w:val="00D84A50"/>
    <w:rsid w:val="00D85520"/>
    <w:rsid w:val="00D86BB8"/>
    <w:rsid w:val="00D87246"/>
    <w:rsid w:val="00D873BC"/>
    <w:rsid w:val="00D91DA4"/>
    <w:rsid w:val="00D91F87"/>
    <w:rsid w:val="00D92180"/>
    <w:rsid w:val="00D948BD"/>
    <w:rsid w:val="00D953BD"/>
    <w:rsid w:val="00D9695F"/>
    <w:rsid w:val="00D971DF"/>
    <w:rsid w:val="00DA07FC"/>
    <w:rsid w:val="00DA12C5"/>
    <w:rsid w:val="00DA1C03"/>
    <w:rsid w:val="00DA37B8"/>
    <w:rsid w:val="00DA3F58"/>
    <w:rsid w:val="00DA7778"/>
    <w:rsid w:val="00DB0D4D"/>
    <w:rsid w:val="00DB1C29"/>
    <w:rsid w:val="00DB1C4A"/>
    <w:rsid w:val="00DB3339"/>
    <w:rsid w:val="00DB4719"/>
    <w:rsid w:val="00DB61F8"/>
    <w:rsid w:val="00DB7139"/>
    <w:rsid w:val="00DB749F"/>
    <w:rsid w:val="00DB74BC"/>
    <w:rsid w:val="00DB7937"/>
    <w:rsid w:val="00DC2EE5"/>
    <w:rsid w:val="00DC31D8"/>
    <w:rsid w:val="00DC36BB"/>
    <w:rsid w:val="00DC4934"/>
    <w:rsid w:val="00DC4DC6"/>
    <w:rsid w:val="00DC5531"/>
    <w:rsid w:val="00DC55B4"/>
    <w:rsid w:val="00DC5E97"/>
    <w:rsid w:val="00DC6D2B"/>
    <w:rsid w:val="00DC737F"/>
    <w:rsid w:val="00DD00FF"/>
    <w:rsid w:val="00DD0853"/>
    <w:rsid w:val="00DD1214"/>
    <w:rsid w:val="00DD2554"/>
    <w:rsid w:val="00DD2E3C"/>
    <w:rsid w:val="00DD300E"/>
    <w:rsid w:val="00DD340D"/>
    <w:rsid w:val="00DD3623"/>
    <w:rsid w:val="00DD42BC"/>
    <w:rsid w:val="00DD4E6A"/>
    <w:rsid w:val="00DD4EF6"/>
    <w:rsid w:val="00DD6BD8"/>
    <w:rsid w:val="00DE038B"/>
    <w:rsid w:val="00DE071B"/>
    <w:rsid w:val="00DE0AC0"/>
    <w:rsid w:val="00DE0C5E"/>
    <w:rsid w:val="00DE11C2"/>
    <w:rsid w:val="00DE21C3"/>
    <w:rsid w:val="00DE34B6"/>
    <w:rsid w:val="00DE4937"/>
    <w:rsid w:val="00DE4DAB"/>
    <w:rsid w:val="00DE5810"/>
    <w:rsid w:val="00DE66B9"/>
    <w:rsid w:val="00DE7E49"/>
    <w:rsid w:val="00DF0C07"/>
    <w:rsid w:val="00DF1BC9"/>
    <w:rsid w:val="00DF2A9A"/>
    <w:rsid w:val="00DF3595"/>
    <w:rsid w:val="00DF3CE7"/>
    <w:rsid w:val="00DF3DEB"/>
    <w:rsid w:val="00DF45BA"/>
    <w:rsid w:val="00DF512E"/>
    <w:rsid w:val="00DF5F80"/>
    <w:rsid w:val="00DF7953"/>
    <w:rsid w:val="00DF7B8E"/>
    <w:rsid w:val="00E004E0"/>
    <w:rsid w:val="00E00D08"/>
    <w:rsid w:val="00E01AE5"/>
    <w:rsid w:val="00E021DF"/>
    <w:rsid w:val="00E031D4"/>
    <w:rsid w:val="00E03C3C"/>
    <w:rsid w:val="00E03EE2"/>
    <w:rsid w:val="00E0438E"/>
    <w:rsid w:val="00E049FC"/>
    <w:rsid w:val="00E05944"/>
    <w:rsid w:val="00E06007"/>
    <w:rsid w:val="00E06486"/>
    <w:rsid w:val="00E11080"/>
    <w:rsid w:val="00E1166E"/>
    <w:rsid w:val="00E1212A"/>
    <w:rsid w:val="00E12A27"/>
    <w:rsid w:val="00E134A2"/>
    <w:rsid w:val="00E136BA"/>
    <w:rsid w:val="00E140AE"/>
    <w:rsid w:val="00E16425"/>
    <w:rsid w:val="00E179CC"/>
    <w:rsid w:val="00E17D56"/>
    <w:rsid w:val="00E20541"/>
    <w:rsid w:val="00E21E33"/>
    <w:rsid w:val="00E22F88"/>
    <w:rsid w:val="00E230D2"/>
    <w:rsid w:val="00E23D5B"/>
    <w:rsid w:val="00E24070"/>
    <w:rsid w:val="00E242A2"/>
    <w:rsid w:val="00E2651C"/>
    <w:rsid w:val="00E26C8A"/>
    <w:rsid w:val="00E311D9"/>
    <w:rsid w:val="00E349AA"/>
    <w:rsid w:val="00E35EE4"/>
    <w:rsid w:val="00E36232"/>
    <w:rsid w:val="00E37286"/>
    <w:rsid w:val="00E41184"/>
    <w:rsid w:val="00E4118D"/>
    <w:rsid w:val="00E417C1"/>
    <w:rsid w:val="00E41E9E"/>
    <w:rsid w:val="00E434EE"/>
    <w:rsid w:val="00E4384C"/>
    <w:rsid w:val="00E43A31"/>
    <w:rsid w:val="00E44D0D"/>
    <w:rsid w:val="00E4513C"/>
    <w:rsid w:val="00E461CF"/>
    <w:rsid w:val="00E46F44"/>
    <w:rsid w:val="00E477FC"/>
    <w:rsid w:val="00E5005D"/>
    <w:rsid w:val="00E505D4"/>
    <w:rsid w:val="00E50779"/>
    <w:rsid w:val="00E51D18"/>
    <w:rsid w:val="00E527EA"/>
    <w:rsid w:val="00E5385D"/>
    <w:rsid w:val="00E55386"/>
    <w:rsid w:val="00E5548A"/>
    <w:rsid w:val="00E55CD2"/>
    <w:rsid w:val="00E56512"/>
    <w:rsid w:val="00E56EDB"/>
    <w:rsid w:val="00E57786"/>
    <w:rsid w:val="00E6156C"/>
    <w:rsid w:val="00E6453B"/>
    <w:rsid w:val="00E645BD"/>
    <w:rsid w:val="00E64BAF"/>
    <w:rsid w:val="00E65013"/>
    <w:rsid w:val="00E656B8"/>
    <w:rsid w:val="00E6685C"/>
    <w:rsid w:val="00E66C97"/>
    <w:rsid w:val="00E66D4D"/>
    <w:rsid w:val="00E70183"/>
    <w:rsid w:val="00E717AF"/>
    <w:rsid w:val="00E74028"/>
    <w:rsid w:val="00E74860"/>
    <w:rsid w:val="00E7495A"/>
    <w:rsid w:val="00E75027"/>
    <w:rsid w:val="00E75574"/>
    <w:rsid w:val="00E81635"/>
    <w:rsid w:val="00E82606"/>
    <w:rsid w:val="00E828FC"/>
    <w:rsid w:val="00E830A8"/>
    <w:rsid w:val="00E830F0"/>
    <w:rsid w:val="00E83BEB"/>
    <w:rsid w:val="00E84645"/>
    <w:rsid w:val="00E84D9B"/>
    <w:rsid w:val="00E85A2D"/>
    <w:rsid w:val="00E86465"/>
    <w:rsid w:val="00E8664D"/>
    <w:rsid w:val="00E869A5"/>
    <w:rsid w:val="00E87842"/>
    <w:rsid w:val="00E90244"/>
    <w:rsid w:val="00E90A16"/>
    <w:rsid w:val="00E91038"/>
    <w:rsid w:val="00E9111F"/>
    <w:rsid w:val="00E9206F"/>
    <w:rsid w:val="00E9292A"/>
    <w:rsid w:val="00E92E62"/>
    <w:rsid w:val="00E93082"/>
    <w:rsid w:val="00E93256"/>
    <w:rsid w:val="00E951B0"/>
    <w:rsid w:val="00E95C59"/>
    <w:rsid w:val="00E96563"/>
    <w:rsid w:val="00E96B6B"/>
    <w:rsid w:val="00E96C9A"/>
    <w:rsid w:val="00E973E8"/>
    <w:rsid w:val="00E97A0A"/>
    <w:rsid w:val="00E97B88"/>
    <w:rsid w:val="00E98041"/>
    <w:rsid w:val="00EA0C48"/>
    <w:rsid w:val="00EA14C1"/>
    <w:rsid w:val="00EA2D1F"/>
    <w:rsid w:val="00EA5067"/>
    <w:rsid w:val="00EA556A"/>
    <w:rsid w:val="00EA5959"/>
    <w:rsid w:val="00EA5B54"/>
    <w:rsid w:val="00EA5BCB"/>
    <w:rsid w:val="00EA60D2"/>
    <w:rsid w:val="00EB0366"/>
    <w:rsid w:val="00EB054C"/>
    <w:rsid w:val="00EB1F0F"/>
    <w:rsid w:val="00EB1FB9"/>
    <w:rsid w:val="00EB2CA7"/>
    <w:rsid w:val="00EB3D03"/>
    <w:rsid w:val="00EB4351"/>
    <w:rsid w:val="00EB6826"/>
    <w:rsid w:val="00EB6CF0"/>
    <w:rsid w:val="00EB7796"/>
    <w:rsid w:val="00EB7E39"/>
    <w:rsid w:val="00EC2F76"/>
    <w:rsid w:val="00EC3631"/>
    <w:rsid w:val="00EC41CA"/>
    <w:rsid w:val="00EC6DB9"/>
    <w:rsid w:val="00EC6E94"/>
    <w:rsid w:val="00EC7205"/>
    <w:rsid w:val="00EC7829"/>
    <w:rsid w:val="00EC7E82"/>
    <w:rsid w:val="00EC7EA2"/>
    <w:rsid w:val="00ED3D44"/>
    <w:rsid w:val="00ED3EA5"/>
    <w:rsid w:val="00ED4171"/>
    <w:rsid w:val="00ED4589"/>
    <w:rsid w:val="00ED6A9A"/>
    <w:rsid w:val="00EE07D4"/>
    <w:rsid w:val="00EE127D"/>
    <w:rsid w:val="00EE3E02"/>
    <w:rsid w:val="00EE4994"/>
    <w:rsid w:val="00EE507F"/>
    <w:rsid w:val="00EE5245"/>
    <w:rsid w:val="00EE7651"/>
    <w:rsid w:val="00EF005C"/>
    <w:rsid w:val="00EF0AC8"/>
    <w:rsid w:val="00EF0EEA"/>
    <w:rsid w:val="00EF4E80"/>
    <w:rsid w:val="00EF5193"/>
    <w:rsid w:val="00EF54AB"/>
    <w:rsid w:val="00EF67EB"/>
    <w:rsid w:val="00EF68A8"/>
    <w:rsid w:val="00EF75C9"/>
    <w:rsid w:val="00EF7CA2"/>
    <w:rsid w:val="00EF7FD8"/>
    <w:rsid w:val="00F0040E"/>
    <w:rsid w:val="00F00BF5"/>
    <w:rsid w:val="00F01A04"/>
    <w:rsid w:val="00F04133"/>
    <w:rsid w:val="00F07CAC"/>
    <w:rsid w:val="00F110A2"/>
    <w:rsid w:val="00F143F4"/>
    <w:rsid w:val="00F15461"/>
    <w:rsid w:val="00F157CB"/>
    <w:rsid w:val="00F2033F"/>
    <w:rsid w:val="00F203FB"/>
    <w:rsid w:val="00F20B1E"/>
    <w:rsid w:val="00F20D37"/>
    <w:rsid w:val="00F20F3F"/>
    <w:rsid w:val="00F21007"/>
    <w:rsid w:val="00F239A7"/>
    <w:rsid w:val="00F24552"/>
    <w:rsid w:val="00F24EA2"/>
    <w:rsid w:val="00F257A2"/>
    <w:rsid w:val="00F275C9"/>
    <w:rsid w:val="00F27BEE"/>
    <w:rsid w:val="00F27EAB"/>
    <w:rsid w:val="00F30681"/>
    <w:rsid w:val="00F324F7"/>
    <w:rsid w:val="00F326E6"/>
    <w:rsid w:val="00F342D2"/>
    <w:rsid w:val="00F34654"/>
    <w:rsid w:val="00F34A88"/>
    <w:rsid w:val="00F353C3"/>
    <w:rsid w:val="00F3623B"/>
    <w:rsid w:val="00F363E9"/>
    <w:rsid w:val="00F40057"/>
    <w:rsid w:val="00F40375"/>
    <w:rsid w:val="00F4065B"/>
    <w:rsid w:val="00F406AD"/>
    <w:rsid w:val="00F40E8A"/>
    <w:rsid w:val="00F41494"/>
    <w:rsid w:val="00F41526"/>
    <w:rsid w:val="00F42E5D"/>
    <w:rsid w:val="00F431F0"/>
    <w:rsid w:val="00F442FD"/>
    <w:rsid w:val="00F442FF"/>
    <w:rsid w:val="00F457BC"/>
    <w:rsid w:val="00F458BB"/>
    <w:rsid w:val="00F45F19"/>
    <w:rsid w:val="00F46A2A"/>
    <w:rsid w:val="00F46B93"/>
    <w:rsid w:val="00F47790"/>
    <w:rsid w:val="00F54332"/>
    <w:rsid w:val="00F5594C"/>
    <w:rsid w:val="00F55AD3"/>
    <w:rsid w:val="00F560B4"/>
    <w:rsid w:val="00F644A6"/>
    <w:rsid w:val="00F646C1"/>
    <w:rsid w:val="00F64F53"/>
    <w:rsid w:val="00F65A86"/>
    <w:rsid w:val="00F65CC3"/>
    <w:rsid w:val="00F65DDC"/>
    <w:rsid w:val="00F6690C"/>
    <w:rsid w:val="00F7186A"/>
    <w:rsid w:val="00F719B8"/>
    <w:rsid w:val="00F71B12"/>
    <w:rsid w:val="00F751D6"/>
    <w:rsid w:val="00F767DF"/>
    <w:rsid w:val="00F77AA9"/>
    <w:rsid w:val="00F80522"/>
    <w:rsid w:val="00F80538"/>
    <w:rsid w:val="00F808D1"/>
    <w:rsid w:val="00F811A9"/>
    <w:rsid w:val="00F81C15"/>
    <w:rsid w:val="00F81E03"/>
    <w:rsid w:val="00F82020"/>
    <w:rsid w:val="00F82744"/>
    <w:rsid w:val="00F834FB"/>
    <w:rsid w:val="00F83A64"/>
    <w:rsid w:val="00F849B7"/>
    <w:rsid w:val="00F907C6"/>
    <w:rsid w:val="00F923C3"/>
    <w:rsid w:val="00F92C18"/>
    <w:rsid w:val="00F92ECF"/>
    <w:rsid w:val="00F93A8A"/>
    <w:rsid w:val="00F94327"/>
    <w:rsid w:val="00F95915"/>
    <w:rsid w:val="00F96439"/>
    <w:rsid w:val="00F977BB"/>
    <w:rsid w:val="00FA0213"/>
    <w:rsid w:val="00FA0DBB"/>
    <w:rsid w:val="00FA0E4B"/>
    <w:rsid w:val="00FA114D"/>
    <w:rsid w:val="00FA152F"/>
    <w:rsid w:val="00FA188C"/>
    <w:rsid w:val="00FA191F"/>
    <w:rsid w:val="00FA2D4D"/>
    <w:rsid w:val="00FA3DE0"/>
    <w:rsid w:val="00FA4EE1"/>
    <w:rsid w:val="00FA6598"/>
    <w:rsid w:val="00FA6A29"/>
    <w:rsid w:val="00FB1E70"/>
    <w:rsid w:val="00FB212E"/>
    <w:rsid w:val="00FB7F34"/>
    <w:rsid w:val="00FC322E"/>
    <w:rsid w:val="00FC4C1C"/>
    <w:rsid w:val="00FC54B6"/>
    <w:rsid w:val="00FC64AA"/>
    <w:rsid w:val="00FC7074"/>
    <w:rsid w:val="00FD0FF6"/>
    <w:rsid w:val="00FD2AC1"/>
    <w:rsid w:val="00FD3C7D"/>
    <w:rsid w:val="00FD4213"/>
    <w:rsid w:val="00FD4825"/>
    <w:rsid w:val="00FD490A"/>
    <w:rsid w:val="00FD4E1B"/>
    <w:rsid w:val="00FD7354"/>
    <w:rsid w:val="00FE1C51"/>
    <w:rsid w:val="00FE24A9"/>
    <w:rsid w:val="00FE48ED"/>
    <w:rsid w:val="00FE5262"/>
    <w:rsid w:val="00FE55A9"/>
    <w:rsid w:val="00FE55D2"/>
    <w:rsid w:val="00FE63E9"/>
    <w:rsid w:val="00FE7BC4"/>
    <w:rsid w:val="00FF111E"/>
    <w:rsid w:val="00FF27CB"/>
    <w:rsid w:val="00FF3D30"/>
    <w:rsid w:val="00FF4897"/>
    <w:rsid w:val="00FF6241"/>
    <w:rsid w:val="00FF673E"/>
    <w:rsid w:val="00FF69B1"/>
    <w:rsid w:val="00FF7758"/>
    <w:rsid w:val="00FF7DF1"/>
    <w:rsid w:val="01169075"/>
    <w:rsid w:val="01251359"/>
    <w:rsid w:val="012C880B"/>
    <w:rsid w:val="0132EA34"/>
    <w:rsid w:val="016D0AB3"/>
    <w:rsid w:val="0185C9E1"/>
    <w:rsid w:val="01A5D3C4"/>
    <w:rsid w:val="01E6EDF4"/>
    <w:rsid w:val="0201D387"/>
    <w:rsid w:val="020B0F50"/>
    <w:rsid w:val="0223EEA7"/>
    <w:rsid w:val="02495FAE"/>
    <w:rsid w:val="02A27B9D"/>
    <w:rsid w:val="02C4470B"/>
    <w:rsid w:val="02C695E4"/>
    <w:rsid w:val="02DB75FD"/>
    <w:rsid w:val="02EA23E2"/>
    <w:rsid w:val="02F3C344"/>
    <w:rsid w:val="032CA12A"/>
    <w:rsid w:val="03347722"/>
    <w:rsid w:val="03363F5B"/>
    <w:rsid w:val="03434A16"/>
    <w:rsid w:val="03479E39"/>
    <w:rsid w:val="034950F5"/>
    <w:rsid w:val="035111F3"/>
    <w:rsid w:val="035A7396"/>
    <w:rsid w:val="03698987"/>
    <w:rsid w:val="0375EBA5"/>
    <w:rsid w:val="0379E330"/>
    <w:rsid w:val="03D6D287"/>
    <w:rsid w:val="03DF2A8C"/>
    <w:rsid w:val="0406134F"/>
    <w:rsid w:val="0415227B"/>
    <w:rsid w:val="042D6F68"/>
    <w:rsid w:val="044A39AC"/>
    <w:rsid w:val="044FC84F"/>
    <w:rsid w:val="0456940C"/>
    <w:rsid w:val="045B7E3A"/>
    <w:rsid w:val="045ED268"/>
    <w:rsid w:val="04617FB6"/>
    <w:rsid w:val="046B9860"/>
    <w:rsid w:val="0487158E"/>
    <w:rsid w:val="048B17FB"/>
    <w:rsid w:val="0493C63E"/>
    <w:rsid w:val="04986FD5"/>
    <w:rsid w:val="04A0382C"/>
    <w:rsid w:val="04B501F9"/>
    <w:rsid w:val="04C54160"/>
    <w:rsid w:val="04E837E7"/>
    <w:rsid w:val="04E86583"/>
    <w:rsid w:val="04F0AA6B"/>
    <w:rsid w:val="04F8BB90"/>
    <w:rsid w:val="052B5A4E"/>
    <w:rsid w:val="052CC1CB"/>
    <w:rsid w:val="052F4707"/>
    <w:rsid w:val="0586E2CF"/>
    <w:rsid w:val="058E7432"/>
    <w:rsid w:val="062789F7"/>
    <w:rsid w:val="0669E5B5"/>
    <w:rsid w:val="0672C0AC"/>
    <w:rsid w:val="0696BAA7"/>
    <w:rsid w:val="0697CB57"/>
    <w:rsid w:val="06A2915D"/>
    <w:rsid w:val="06B0260F"/>
    <w:rsid w:val="06B3D381"/>
    <w:rsid w:val="06B9C255"/>
    <w:rsid w:val="06E73863"/>
    <w:rsid w:val="06E832C1"/>
    <w:rsid w:val="06FD3E48"/>
    <w:rsid w:val="072E11AF"/>
    <w:rsid w:val="075044E8"/>
    <w:rsid w:val="07563CD3"/>
    <w:rsid w:val="076515B3"/>
    <w:rsid w:val="0799BBE2"/>
    <w:rsid w:val="07A607ED"/>
    <w:rsid w:val="07B1C051"/>
    <w:rsid w:val="07C34F36"/>
    <w:rsid w:val="07DD7DAB"/>
    <w:rsid w:val="08219A8B"/>
    <w:rsid w:val="083DE5BE"/>
    <w:rsid w:val="08554171"/>
    <w:rsid w:val="0856D21B"/>
    <w:rsid w:val="0866FEA2"/>
    <w:rsid w:val="0872594A"/>
    <w:rsid w:val="08BC8036"/>
    <w:rsid w:val="08DFE8EE"/>
    <w:rsid w:val="08E1F237"/>
    <w:rsid w:val="08F34016"/>
    <w:rsid w:val="09090B0C"/>
    <w:rsid w:val="091BB21D"/>
    <w:rsid w:val="09533090"/>
    <w:rsid w:val="09586DF5"/>
    <w:rsid w:val="0963C74F"/>
    <w:rsid w:val="097B1092"/>
    <w:rsid w:val="099FF0E0"/>
    <w:rsid w:val="09C44FBE"/>
    <w:rsid w:val="09D8F31F"/>
    <w:rsid w:val="09ED7926"/>
    <w:rsid w:val="09FDAE36"/>
    <w:rsid w:val="0A1528A1"/>
    <w:rsid w:val="0A2DEBFD"/>
    <w:rsid w:val="0A30E374"/>
    <w:rsid w:val="0A358ED4"/>
    <w:rsid w:val="0A3D6C41"/>
    <w:rsid w:val="0A40F443"/>
    <w:rsid w:val="0A58C2D6"/>
    <w:rsid w:val="0A6E10E4"/>
    <w:rsid w:val="0A93E394"/>
    <w:rsid w:val="0A9AA3E0"/>
    <w:rsid w:val="0AA25CFC"/>
    <w:rsid w:val="0ABCDAE5"/>
    <w:rsid w:val="0AC4B780"/>
    <w:rsid w:val="0AEB6D84"/>
    <w:rsid w:val="0AED2E17"/>
    <w:rsid w:val="0AF85CC8"/>
    <w:rsid w:val="0AFCB0CC"/>
    <w:rsid w:val="0B0EC8A7"/>
    <w:rsid w:val="0B1EF2A7"/>
    <w:rsid w:val="0B24F2FC"/>
    <w:rsid w:val="0B3E6F09"/>
    <w:rsid w:val="0B7CA21C"/>
    <w:rsid w:val="0B8BBF73"/>
    <w:rsid w:val="0B90DF8C"/>
    <w:rsid w:val="0BAA47AE"/>
    <w:rsid w:val="0BADA26C"/>
    <w:rsid w:val="0BD1DA48"/>
    <w:rsid w:val="0BD3CF9F"/>
    <w:rsid w:val="0BE6A4E6"/>
    <w:rsid w:val="0C25B6BE"/>
    <w:rsid w:val="0C96A2EC"/>
    <w:rsid w:val="0C98DFB2"/>
    <w:rsid w:val="0C9FC64E"/>
    <w:rsid w:val="0CAB24DD"/>
    <w:rsid w:val="0CC1894F"/>
    <w:rsid w:val="0CC41EC7"/>
    <w:rsid w:val="0CCE8337"/>
    <w:rsid w:val="0D17FFE2"/>
    <w:rsid w:val="0D2E587B"/>
    <w:rsid w:val="0D5DABF4"/>
    <w:rsid w:val="0D6122FA"/>
    <w:rsid w:val="0D6722CD"/>
    <w:rsid w:val="0D716CBA"/>
    <w:rsid w:val="0D915410"/>
    <w:rsid w:val="0DA7CE22"/>
    <w:rsid w:val="0DAE1905"/>
    <w:rsid w:val="0DB66E2A"/>
    <w:rsid w:val="0DBF30DA"/>
    <w:rsid w:val="0DC37C5B"/>
    <w:rsid w:val="0DE0D65F"/>
    <w:rsid w:val="0E1FB8C8"/>
    <w:rsid w:val="0E2166DD"/>
    <w:rsid w:val="0E35C040"/>
    <w:rsid w:val="0E502817"/>
    <w:rsid w:val="0E5DB962"/>
    <w:rsid w:val="0E73A80A"/>
    <w:rsid w:val="0E76D904"/>
    <w:rsid w:val="0EA44AEC"/>
    <w:rsid w:val="0EAF2494"/>
    <w:rsid w:val="0EB228C3"/>
    <w:rsid w:val="0EBD2CA4"/>
    <w:rsid w:val="0EBF1118"/>
    <w:rsid w:val="0ED6762F"/>
    <w:rsid w:val="0ED95DD7"/>
    <w:rsid w:val="0EFE94D4"/>
    <w:rsid w:val="0F1426B0"/>
    <w:rsid w:val="0F1DF96B"/>
    <w:rsid w:val="0F21A360"/>
    <w:rsid w:val="0F486F60"/>
    <w:rsid w:val="0F5C6262"/>
    <w:rsid w:val="0FDFAAE8"/>
    <w:rsid w:val="0FF3C825"/>
    <w:rsid w:val="0FF84187"/>
    <w:rsid w:val="10011B75"/>
    <w:rsid w:val="1012EB47"/>
    <w:rsid w:val="103028B8"/>
    <w:rsid w:val="1043182D"/>
    <w:rsid w:val="109A08F8"/>
    <w:rsid w:val="109E79A8"/>
    <w:rsid w:val="10A5F9E7"/>
    <w:rsid w:val="10AF2490"/>
    <w:rsid w:val="10B429D9"/>
    <w:rsid w:val="10D08EDA"/>
    <w:rsid w:val="10DB89DA"/>
    <w:rsid w:val="10DC526A"/>
    <w:rsid w:val="10E288AB"/>
    <w:rsid w:val="110EDB79"/>
    <w:rsid w:val="110F8323"/>
    <w:rsid w:val="11264514"/>
    <w:rsid w:val="1127FCB2"/>
    <w:rsid w:val="112A5374"/>
    <w:rsid w:val="1147EE5A"/>
    <w:rsid w:val="1158013E"/>
    <w:rsid w:val="117A2737"/>
    <w:rsid w:val="117FBADF"/>
    <w:rsid w:val="118D8F3A"/>
    <w:rsid w:val="1190E436"/>
    <w:rsid w:val="11A4A647"/>
    <w:rsid w:val="11C32E7B"/>
    <w:rsid w:val="11D0CCDC"/>
    <w:rsid w:val="11F555E8"/>
    <w:rsid w:val="1203E1B3"/>
    <w:rsid w:val="12170042"/>
    <w:rsid w:val="12288EF7"/>
    <w:rsid w:val="1234CACA"/>
    <w:rsid w:val="1245E31E"/>
    <w:rsid w:val="12460C5C"/>
    <w:rsid w:val="1256EAB4"/>
    <w:rsid w:val="1257B364"/>
    <w:rsid w:val="127CE5C3"/>
    <w:rsid w:val="12803776"/>
    <w:rsid w:val="128089E6"/>
    <w:rsid w:val="128440D7"/>
    <w:rsid w:val="12ACCA36"/>
    <w:rsid w:val="12B8A121"/>
    <w:rsid w:val="12D7037E"/>
    <w:rsid w:val="12E51D60"/>
    <w:rsid w:val="12EE2AAB"/>
    <w:rsid w:val="12FA2E0D"/>
    <w:rsid w:val="13125184"/>
    <w:rsid w:val="1313C616"/>
    <w:rsid w:val="131A745C"/>
    <w:rsid w:val="13215FF1"/>
    <w:rsid w:val="134BAE3C"/>
    <w:rsid w:val="135C3282"/>
    <w:rsid w:val="13654E36"/>
    <w:rsid w:val="136E7639"/>
    <w:rsid w:val="1379DE4A"/>
    <w:rsid w:val="13A309A3"/>
    <w:rsid w:val="13AA851E"/>
    <w:rsid w:val="13B4A033"/>
    <w:rsid w:val="13B8B097"/>
    <w:rsid w:val="13B91046"/>
    <w:rsid w:val="13BBB856"/>
    <w:rsid w:val="13C5A196"/>
    <w:rsid w:val="13D7EE97"/>
    <w:rsid w:val="13DB5C56"/>
    <w:rsid w:val="13EA1981"/>
    <w:rsid w:val="13F4FF48"/>
    <w:rsid w:val="13F79EF5"/>
    <w:rsid w:val="13F8F680"/>
    <w:rsid w:val="13FD5CBB"/>
    <w:rsid w:val="14090AF9"/>
    <w:rsid w:val="141EED94"/>
    <w:rsid w:val="14322612"/>
    <w:rsid w:val="1470E239"/>
    <w:rsid w:val="148BB1D0"/>
    <w:rsid w:val="149111F4"/>
    <w:rsid w:val="14B7E264"/>
    <w:rsid w:val="14C71966"/>
    <w:rsid w:val="14DF1E4D"/>
    <w:rsid w:val="14EFB5FB"/>
    <w:rsid w:val="150446D4"/>
    <w:rsid w:val="150574FB"/>
    <w:rsid w:val="1534D087"/>
    <w:rsid w:val="15381410"/>
    <w:rsid w:val="1547CC33"/>
    <w:rsid w:val="15815440"/>
    <w:rsid w:val="1594B1CC"/>
    <w:rsid w:val="15C28569"/>
    <w:rsid w:val="160FCC89"/>
    <w:rsid w:val="1614E3FC"/>
    <w:rsid w:val="1619FDAA"/>
    <w:rsid w:val="1632DA80"/>
    <w:rsid w:val="163F0C0A"/>
    <w:rsid w:val="16602EA0"/>
    <w:rsid w:val="1662987C"/>
    <w:rsid w:val="169A0FF1"/>
    <w:rsid w:val="16B7CE28"/>
    <w:rsid w:val="16B8DB8F"/>
    <w:rsid w:val="16E3D0E2"/>
    <w:rsid w:val="170135AD"/>
    <w:rsid w:val="174B0D34"/>
    <w:rsid w:val="174E8676"/>
    <w:rsid w:val="17555611"/>
    <w:rsid w:val="175C3F41"/>
    <w:rsid w:val="17B5E34D"/>
    <w:rsid w:val="17C20B12"/>
    <w:rsid w:val="17C74397"/>
    <w:rsid w:val="17CD96D1"/>
    <w:rsid w:val="17DCAF23"/>
    <w:rsid w:val="17EB2EFB"/>
    <w:rsid w:val="17EFC486"/>
    <w:rsid w:val="181C1D6A"/>
    <w:rsid w:val="18276992"/>
    <w:rsid w:val="183F6BDD"/>
    <w:rsid w:val="1846BD52"/>
    <w:rsid w:val="1873D854"/>
    <w:rsid w:val="188A88BE"/>
    <w:rsid w:val="18A83B2E"/>
    <w:rsid w:val="18D37096"/>
    <w:rsid w:val="18E03AC0"/>
    <w:rsid w:val="18EC1639"/>
    <w:rsid w:val="1901ACEF"/>
    <w:rsid w:val="1903E247"/>
    <w:rsid w:val="191F8BE3"/>
    <w:rsid w:val="1927C7C4"/>
    <w:rsid w:val="1930B1F9"/>
    <w:rsid w:val="1964E6F6"/>
    <w:rsid w:val="199D81A0"/>
    <w:rsid w:val="19A1DB4D"/>
    <w:rsid w:val="19B277EC"/>
    <w:rsid w:val="1A00DFC8"/>
    <w:rsid w:val="1A00FB03"/>
    <w:rsid w:val="1A023E89"/>
    <w:rsid w:val="1A2BDCAB"/>
    <w:rsid w:val="1A3FA16B"/>
    <w:rsid w:val="1A4922D4"/>
    <w:rsid w:val="1A4DEEDC"/>
    <w:rsid w:val="1A61921E"/>
    <w:rsid w:val="1A7429FD"/>
    <w:rsid w:val="1A906358"/>
    <w:rsid w:val="1A968903"/>
    <w:rsid w:val="1AACEDCF"/>
    <w:rsid w:val="1AB03225"/>
    <w:rsid w:val="1ABCC08F"/>
    <w:rsid w:val="1B02056B"/>
    <w:rsid w:val="1B12F143"/>
    <w:rsid w:val="1B12F253"/>
    <w:rsid w:val="1B21339D"/>
    <w:rsid w:val="1B36517F"/>
    <w:rsid w:val="1B43FC9F"/>
    <w:rsid w:val="1B525C1D"/>
    <w:rsid w:val="1B54A107"/>
    <w:rsid w:val="1B6162C2"/>
    <w:rsid w:val="1B7C4E81"/>
    <w:rsid w:val="1B812E9D"/>
    <w:rsid w:val="1BE90DD5"/>
    <w:rsid w:val="1C1C7AFA"/>
    <w:rsid w:val="1C2062C3"/>
    <w:rsid w:val="1C2DC900"/>
    <w:rsid w:val="1C4249C9"/>
    <w:rsid w:val="1CE2AFCD"/>
    <w:rsid w:val="1CF714BD"/>
    <w:rsid w:val="1D133CEC"/>
    <w:rsid w:val="1D1690FF"/>
    <w:rsid w:val="1D4E938C"/>
    <w:rsid w:val="1D7A6E49"/>
    <w:rsid w:val="1D90BDEA"/>
    <w:rsid w:val="1DBE38D6"/>
    <w:rsid w:val="1DC12539"/>
    <w:rsid w:val="1DC49AA8"/>
    <w:rsid w:val="1DCEDB81"/>
    <w:rsid w:val="1DCF233B"/>
    <w:rsid w:val="1E0A69B0"/>
    <w:rsid w:val="1E30B04E"/>
    <w:rsid w:val="1E346BD4"/>
    <w:rsid w:val="1E434BF8"/>
    <w:rsid w:val="1E7A8DC8"/>
    <w:rsid w:val="1E8D55F9"/>
    <w:rsid w:val="1EA8DF51"/>
    <w:rsid w:val="1ED403B9"/>
    <w:rsid w:val="1ED9758E"/>
    <w:rsid w:val="1EFDC805"/>
    <w:rsid w:val="1F264287"/>
    <w:rsid w:val="1F2951D8"/>
    <w:rsid w:val="1F300629"/>
    <w:rsid w:val="1F4FA44E"/>
    <w:rsid w:val="1F51A4CD"/>
    <w:rsid w:val="1F874CC1"/>
    <w:rsid w:val="1FA6E4D5"/>
    <w:rsid w:val="1FB7DB2D"/>
    <w:rsid w:val="1FE3DFC2"/>
    <w:rsid w:val="1FF90FA4"/>
    <w:rsid w:val="201CA823"/>
    <w:rsid w:val="202DA341"/>
    <w:rsid w:val="204084C7"/>
    <w:rsid w:val="20495F00"/>
    <w:rsid w:val="2055CD0D"/>
    <w:rsid w:val="205B5B45"/>
    <w:rsid w:val="2071D385"/>
    <w:rsid w:val="20752667"/>
    <w:rsid w:val="2078846E"/>
    <w:rsid w:val="2079BD06"/>
    <w:rsid w:val="208670B0"/>
    <w:rsid w:val="20BF577F"/>
    <w:rsid w:val="20CBD220"/>
    <w:rsid w:val="20F06857"/>
    <w:rsid w:val="20FCF8D2"/>
    <w:rsid w:val="20FF59C5"/>
    <w:rsid w:val="211992E2"/>
    <w:rsid w:val="211B3519"/>
    <w:rsid w:val="214E2EDD"/>
    <w:rsid w:val="214FBA2D"/>
    <w:rsid w:val="216DA335"/>
    <w:rsid w:val="216FEEC6"/>
    <w:rsid w:val="218A7DAC"/>
    <w:rsid w:val="218C4B1B"/>
    <w:rsid w:val="21A0A974"/>
    <w:rsid w:val="21DF439D"/>
    <w:rsid w:val="21F3F69B"/>
    <w:rsid w:val="2217B3C6"/>
    <w:rsid w:val="22184C49"/>
    <w:rsid w:val="22285199"/>
    <w:rsid w:val="2231792E"/>
    <w:rsid w:val="2244020E"/>
    <w:rsid w:val="2244615D"/>
    <w:rsid w:val="22486817"/>
    <w:rsid w:val="22522930"/>
    <w:rsid w:val="22A6B047"/>
    <w:rsid w:val="22AA4EA0"/>
    <w:rsid w:val="22B608DD"/>
    <w:rsid w:val="22D864B8"/>
    <w:rsid w:val="22E8D4BF"/>
    <w:rsid w:val="22F2066E"/>
    <w:rsid w:val="22F792CC"/>
    <w:rsid w:val="23069494"/>
    <w:rsid w:val="2314BA73"/>
    <w:rsid w:val="2329E724"/>
    <w:rsid w:val="233A17BF"/>
    <w:rsid w:val="23455B72"/>
    <w:rsid w:val="23479544"/>
    <w:rsid w:val="23491D5A"/>
    <w:rsid w:val="2360262C"/>
    <w:rsid w:val="23824149"/>
    <w:rsid w:val="238FA7DD"/>
    <w:rsid w:val="23A8ECCD"/>
    <w:rsid w:val="23B49002"/>
    <w:rsid w:val="23B840D3"/>
    <w:rsid w:val="23CD5F53"/>
    <w:rsid w:val="23D67CC9"/>
    <w:rsid w:val="23E318BD"/>
    <w:rsid w:val="23F90F11"/>
    <w:rsid w:val="240DF99D"/>
    <w:rsid w:val="241AC15E"/>
    <w:rsid w:val="242F16F2"/>
    <w:rsid w:val="24332356"/>
    <w:rsid w:val="2445555A"/>
    <w:rsid w:val="245D2AD8"/>
    <w:rsid w:val="24700859"/>
    <w:rsid w:val="24706A4F"/>
    <w:rsid w:val="24749BDD"/>
    <w:rsid w:val="24756AF4"/>
    <w:rsid w:val="249DB1B9"/>
    <w:rsid w:val="24BC52E0"/>
    <w:rsid w:val="24C78590"/>
    <w:rsid w:val="24CB64F7"/>
    <w:rsid w:val="24DD4277"/>
    <w:rsid w:val="2524EC3B"/>
    <w:rsid w:val="2540BA82"/>
    <w:rsid w:val="2546E825"/>
    <w:rsid w:val="2576CF98"/>
    <w:rsid w:val="25789ADC"/>
    <w:rsid w:val="25EDD1C6"/>
    <w:rsid w:val="25EE5448"/>
    <w:rsid w:val="2624ADCC"/>
    <w:rsid w:val="26305B8F"/>
    <w:rsid w:val="264B5665"/>
    <w:rsid w:val="2663AAB9"/>
    <w:rsid w:val="2663D7D3"/>
    <w:rsid w:val="2665914D"/>
    <w:rsid w:val="266BBF2F"/>
    <w:rsid w:val="266E1399"/>
    <w:rsid w:val="2670DBF6"/>
    <w:rsid w:val="268805C6"/>
    <w:rsid w:val="268FB08A"/>
    <w:rsid w:val="269097CD"/>
    <w:rsid w:val="26AA5ECF"/>
    <w:rsid w:val="26B28EC4"/>
    <w:rsid w:val="26D4BFF6"/>
    <w:rsid w:val="271668BC"/>
    <w:rsid w:val="272AEC47"/>
    <w:rsid w:val="274BACF5"/>
    <w:rsid w:val="279040CD"/>
    <w:rsid w:val="27970783"/>
    <w:rsid w:val="27A122BD"/>
    <w:rsid w:val="27B304B3"/>
    <w:rsid w:val="27B7F607"/>
    <w:rsid w:val="27D0ABFE"/>
    <w:rsid w:val="27D8CD85"/>
    <w:rsid w:val="27DE1446"/>
    <w:rsid w:val="27F2E535"/>
    <w:rsid w:val="27F74AEA"/>
    <w:rsid w:val="28112968"/>
    <w:rsid w:val="28153CD1"/>
    <w:rsid w:val="281D3739"/>
    <w:rsid w:val="28344DCC"/>
    <w:rsid w:val="283BA649"/>
    <w:rsid w:val="284B1AAF"/>
    <w:rsid w:val="284EAEE0"/>
    <w:rsid w:val="284FA2B0"/>
    <w:rsid w:val="28507AEB"/>
    <w:rsid w:val="28A9CCD5"/>
    <w:rsid w:val="28AC2F24"/>
    <w:rsid w:val="28E7C775"/>
    <w:rsid w:val="28F6416A"/>
    <w:rsid w:val="29580A57"/>
    <w:rsid w:val="295A71DB"/>
    <w:rsid w:val="295BA6B7"/>
    <w:rsid w:val="295C93FE"/>
    <w:rsid w:val="2982C979"/>
    <w:rsid w:val="2982E5A8"/>
    <w:rsid w:val="299B166C"/>
    <w:rsid w:val="29BB2857"/>
    <w:rsid w:val="29CAD2D2"/>
    <w:rsid w:val="29DF3BE5"/>
    <w:rsid w:val="2A0DD05F"/>
    <w:rsid w:val="2A120422"/>
    <w:rsid w:val="2A12B1C1"/>
    <w:rsid w:val="2A29FB51"/>
    <w:rsid w:val="2A5F6F03"/>
    <w:rsid w:val="2A8818F0"/>
    <w:rsid w:val="2AB4065D"/>
    <w:rsid w:val="2ACF0117"/>
    <w:rsid w:val="2AE155FD"/>
    <w:rsid w:val="2AEC7F57"/>
    <w:rsid w:val="2B204AE4"/>
    <w:rsid w:val="2B210B05"/>
    <w:rsid w:val="2B38F032"/>
    <w:rsid w:val="2B3F04E0"/>
    <w:rsid w:val="2B532813"/>
    <w:rsid w:val="2B5B27FD"/>
    <w:rsid w:val="2B62144D"/>
    <w:rsid w:val="2B65CD4D"/>
    <w:rsid w:val="2BB26A75"/>
    <w:rsid w:val="2BC65F51"/>
    <w:rsid w:val="2BCD384E"/>
    <w:rsid w:val="2BD8D4A7"/>
    <w:rsid w:val="2BF95BD0"/>
    <w:rsid w:val="2C0A0D7B"/>
    <w:rsid w:val="2C0E66C6"/>
    <w:rsid w:val="2C149A72"/>
    <w:rsid w:val="2C204E81"/>
    <w:rsid w:val="2C234E8A"/>
    <w:rsid w:val="2C2935B0"/>
    <w:rsid w:val="2C2A8FA6"/>
    <w:rsid w:val="2C2B5417"/>
    <w:rsid w:val="2C40A1B6"/>
    <w:rsid w:val="2C99671B"/>
    <w:rsid w:val="2C9B4B5C"/>
    <w:rsid w:val="2CBBE54F"/>
    <w:rsid w:val="2CBEBE9C"/>
    <w:rsid w:val="2CC3EBDF"/>
    <w:rsid w:val="2CCDEBA3"/>
    <w:rsid w:val="2CD1BF08"/>
    <w:rsid w:val="2D0248C4"/>
    <w:rsid w:val="2D25F6B5"/>
    <w:rsid w:val="2D2E7118"/>
    <w:rsid w:val="2D3C443E"/>
    <w:rsid w:val="2D41096B"/>
    <w:rsid w:val="2D642F4B"/>
    <w:rsid w:val="2D6468B1"/>
    <w:rsid w:val="2D9D3647"/>
    <w:rsid w:val="2DAA6C7A"/>
    <w:rsid w:val="2DBB377C"/>
    <w:rsid w:val="2DD830A2"/>
    <w:rsid w:val="2DD98E08"/>
    <w:rsid w:val="2DDEE951"/>
    <w:rsid w:val="2E245A47"/>
    <w:rsid w:val="2E2E3553"/>
    <w:rsid w:val="2E320C3D"/>
    <w:rsid w:val="2E328BE6"/>
    <w:rsid w:val="2E3A7FDF"/>
    <w:rsid w:val="2E3D10E3"/>
    <w:rsid w:val="2E41A847"/>
    <w:rsid w:val="2E5693C3"/>
    <w:rsid w:val="2E74D138"/>
    <w:rsid w:val="2E7568D2"/>
    <w:rsid w:val="2E90CDDC"/>
    <w:rsid w:val="2E9D0C20"/>
    <w:rsid w:val="2EB87DFF"/>
    <w:rsid w:val="2EF44053"/>
    <w:rsid w:val="2EF5A382"/>
    <w:rsid w:val="2F075654"/>
    <w:rsid w:val="2F07D140"/>
    <w:rsid w:val="2F51C734"/>
    <w:rsid w:val="2F56C584"/>
    <w:rsid w:val="2F5BCD5E"/>
    <w:rsid w:val="2F82E6C4"/>
    <w:rsid w:val="2F91CE0D"/>
    <w:rsid w:val="2FAAF1AB"/>
    <w:rsid w:val="2FAC52E6"/>
    <w:rsid w:val="2FDABF76"/>
    <w:rsid w:val="300AE49E"/>
    <w:rsid w:val="30299DD2"/>
    <w:rsid w:val="3035716F"/>
    <w:rsid w:val="303741BD"/>
    <w:rsid w:val="3045046E"/>
    <w:rsid w:val="3048C517"/>
    <w:rsid w:val="304A5F1D"/>
    <w:rsid w:val="304EE159"/>
    <w:rsid w:val="3052F45C"/>
    <w:rsid w:val="3053710F"/>
    <w:rsid w:val="3077E9AE"/>
    <w:rsid w:val="308FF1A7"/>
    <w:rsid w:val="30A8C46C"/>
    <w:rsid w:val="30AC0CEF"/>
    <w:rsid w:val="30C1E198"/>
    <w:rsid w:val="30D04D7E"/>
    <w:rsid w:val="30D8712D"/>
    <w:rsid w:val="30E17486"/>
    <w:rsid w:val="30F0F294"/>
    <w:rsid w:val="30FC2C36"/>
    <w:rsid w:val="31032300"/>
    <w:rsid w:val="310431E8"/>
    <w:rsid w:val="311FFF36"/>
    <w:rsid w:val="3134FCFF"/>
    <w:rsid w:val="3154717A"/>
    <w:rsid w:val="31635A7A"/>
    <w:rsid w:val="31636DE1"/>
    <w:rsid w:val="31818745"/>
    <w:rsid w:val="31B110E5"/>
    <w:rsid w:val="31B6C3C1"/>
    <w:rsid w:val="31CF4CA4"/>
    <w:rsid w:val="31D9CB07"/>
    <w:rsid w:val="31F1E4C3"/>
    <w:rsid w:val="32117E55"/>
    <w:rsid w:val="3253D222"/>
    <w:rsid w:val="325F9BFC"/>
    <w:rsid w:val="32761C59"/>
    <w:rsid w:val="3281256C"/>
    <w:rsid w:val="32827A10"/>
    <w:rsid w:val="32AE6DD8"/>
    <w:rsid w:val="32B1DEE3"/>
    <w:rsid w:val="32B5B73D"/>
    <w:rsid w:val="32C54397"/>
    <w:rsid w:val="32C6FD86"/>
    <w:rsid w:val="32DCA4CB"/>
    <w:rsid w:val="32E681D1"/>
    <w:rsid w:val="32F1B020"/>
    <w:rsid w:val="3325851C"/>
    <w:rsid w:val="33271F9B"/>
    <w:rsid w:val="332D1383"/>
    <w:rsid w:val="3331F8B4"/>
    <w:rsid w:val="333E1575"/>
    <w:rsid w:val="3340FA34"/>
    <w:rsid w:val="3360A913"/>
    <w:rsid w:val="336C9216"/>
    <w:rsid w:val="33725840"/>
    <w:rsid w:val="337D5D52"/>
    <w:rsid w:val="3386E7FC"/>
    <w:rsid w:val="3388680C"/>
    <w:rsid w:val="339319B2"/>
    <w:rsid w:val="33BF3745"/>
    <w:rsid w:val="33C5E359"/>
    <w:rsid w:val="33EDCEE2"/>
    <w:rsid w:val="33F92FD9"/>
    <w:rsid w:val="3418F146"/>
    <w:rsid w:val="34297649"/>
    <w:rsid w:val="342EFE7C"/>
    <w:rsid w:val="3433FC5E"/>
    <w:rsid w:val="343E1CAF"/>
    <w:rsid w:val="344C0DA2"/>
    <w:rsid w:val="34614398"/>
    <w:rsid w:val="3463D979"/>
    <w:rsid w:val="346DC28B"/>
    <w:rsid w:val="3479AD99"/>
    <w:rsid w:val="3497396B"/>
    <w:rsid w:val="34A1C0E4"/>
    <w:rsid w:val="34A94E2A"/>
    <w:rsid w:val="34C6E2F7"/>
    <w:rsid w:val="34FA407E"/>
    <w:rsid w:val="34FFBD2B"/>
    <w:rsid w:val="35057FB8"/>
    <w:rsid w:val="351D551C"/>
    <w:rsid w:val="353B7E16"/>
    <w:rsid w:val="354F3F8C"/>
    <w:rsid w:val="355505BD"/>
    <w:rsid w:val="3563DF5B"/>
    <w:rsid w:val="356D5BAA"/>
    <w:rsid w:val="3571FCED"/>
    <w:rsid w:val="358414CA"/>
    <w:rsid w:val="35874CA8"/>
    <w:rsid w:val="35ADF1AC"/>
    <w:rsid w:val="35AF7102"/>
    <w:rsid w:val="35B79DAE"/>
    <w:rsid w:val="35BEC8ED"/>
    <w:rsid w:val="35BF3788"/>
    <w:rsid w:val="35C9A870"/>
    <w:rsid w:val="35F0C273"/>
    <w:rsid w:val="35F1BC6B"/>
    <w:rsid w:val="36010A47"/>
    <w:rsid w:val="36032B15"/>
    <w:rsid w:val="3605FCC8"/>
    <w:rsid w:val="363C9E37"/>
    <w:rsid w:val="365425DF"/>
    <w:rsid w:val="365F04A9"/>
    <w:rsid w:val="3672A20E"/>
    <w:rsid w:val="36A1A117"/>
    <w:rsid w:val="36C8ECF4"/>
    <w:rsid w:val="36DF895F"/>
    <w:rsid w:val="36E32B25"/>
    <w:rsid w:val="36E93E98"/>
    <w:rsid w:val="36F5342D"/>
    <w:rsid w:val="3713EC40"/>
    <w:rsid w:val="3733DA55"/>
    <w:rsid w:val="37515111"/>
    <w:rsid w:val="376BE66E"/>
    <w:rsid w:val="3784F102"/>
    <w:rsid w:val="37B983E4"/>
    <w:rsid w:val="37E6E3B3"/>
    <w:rsid w:val="380C145C"/>
    <w:rsid w:val="38442716"/>
    <w:rsid w:val="3860AC6F"/>
    <w:rsid w:val="387B9AB5"/>
    <w:rsid w:val="3887257C"/>
    <w:rsid w:val="38A29B9F"/>
    <w:rsid w:val="38A63868"/>
    <w:rsid w:val="38A8CA3C"/>
    <w:rsid w:val="38AF4ABF"/>
    <w:rsid w:val="38C134A9"/>
    <w:rsid w:val="38D54BF0"/>
    <w:rsid w:val="38DEA0DD"/>
    <w:rsid w:val="39187E2B"/>
    <w:rsid w:val="39230B83"/>
    <w:rsid w:val="3944142F"/>
    <w:rsid w:val="3965513E"/>
    <w:rsid w:val="396C06B0"/>
    <w:rsid w:val="397AA1D5"/>
    <w:rsid w:val="397E7E16"/>
    <w:rsid w:val="39C4236C"/>
    <w:rsid w:val="39CDFD74"/>
    <w:rsid w:val="39F4F3B7"/>
    <w:rsid w:val="3A0B9F0A"/>
    <w:rsid w:val="3A273264"/>
    <w:rsid w:val="3A423046"/>
    <w:rsid w:val="3A4759B5"/>
    <w:rsid w:val="3A6806D3"/>
    <w:rsid w:val="3AB7C903"/>
    <w:rsid w:val="3AC8F7B8"/>
    <w:rsid w:val="3AF79441"/>
    <w:rsid w:val="3B41577C"/>
    <w:rsid w:val="3B557090"/>
    <w:rsid w:val="3B68DC07"/>
    <w:rsid w:val="3B809606"/>
    <w:rsid w:val="3B8F825C"/>
    <w:rsid w:val="3B91D222"/>
    <w:rsid w:val="3BA853AF"/>
    <w:rsid w:val="3BAF0A6B"/>
    <w:rsid w:val="3BB4CE27"/>
    <w:rsid w:val="3BC57B99"/>
    <w:rsid w:val="3BC966E4"/>
    <w:rsid w:val="3BE657BF"/>
    <w:rsid w:val="3BF0BB56"/>
    <w:rsid w:val="3BF7BA9B"/>
    <w:rsid w:val="3BFDBF71"/>
    <w:rsid w:val="3C010B2D"/>
    <w:rsid w:val="3C15A50F"/>
    <w:rsid w:val="3C368EBB"/>
    <w:rsid w:val="3C4A0FE1"/>
    <w:rsid w:val="3CB9C1E1"/>
    <w:rsid w:val="3CC5248E"/>
    <w:rsid w:val="3D14F683"/>
    <w:rsid w:val="3D26C556"/>
    <w:rsid w:val="3D31807B"/>
    <w:rsid w:val="3D72D493"/>
    <w:rsid w:val="3D9CBE44"/>
    <w:rsid w:val="3DA7F400"/>
    <w:rsid w:val="3DB354B4"/>
    <w:rsid w:val="3DD8AE52"/>
    <w:rsid w:val="3DED5B78"/>
    <w:rsid w:val="3E07FE46"/>
    <w:rsid w:val="3E0CBE33"/>
    <w:rsid w:val="3E0D8994"/>
    <w:rsid w:val="3E1367F8"/>
    <w:rsid w:val="3E2ED2CE"/>
    <w:rsid w:val="3E5830D1"/>
    <w:rsid w:val="3E7AA0EF"/>
    <w:rsid w:val="3E927E9B"/>
    <w:rsid w:val="3E93EA86"/>
    <w:rsid w:val="3EA5CD80"/>
    <w:rsid w:val="3EC2F1F4"/>
    <w:rsid w:val="3ECCAF52"/>
    <w:rsid w:val="3EFC1920"/>
    <w:rsid w:val="3EFE0395"/>
    <w:rsid w:val="3F061FCD"/>
    <w:rsid w:val="3F17DFCF"/>
    <w:rsid w:val="3F2AC52A"/>
    <w:rsid w:val="3F41F63D"/>
    <w:rsid w:val="3F4615FB"/>
    <w:rsid w:val="3F671B49"/>
    <w:rsid w:val="3FA3BE92"/>
    <w:rsid w:val="401D5FAF"/>
    <w:rsid w:val="4020344A"/>
    <w:rsid w:val="4040A77D"/>
    <w:rsid w:val="40539953"/>
    <w:rsid w:val="40636EAA"/>
    <w:rsid w:val="4064B5E4"/>
    <w:rsid w:val="40684CA0"/>
    <w:rsid w:val="408E318E"/>
    <w:rsid w:val="40955E0E"/>
    <w:rsid w:val="40BD9F48"/>
    <w:rsid w:val="40D5D495"/>
    <w:rsid w:val="40E7B716"/>
    <w:rsid w:val="4100B505"/>
    <w:rsid w:val="41015C03"/>
    <w:rsid w:val="414C91CD"/>
    <w:rsid w:val="416142B8"/>
    <w:rsid w:val="417270D5"/>
    <w:rsid w:val="41928527"/>
    <w:rsid w:val="419F99EE"/>
    <w:rsid w:val="41AAE766"/>
    <w:rsid w:val="41C09FD3"/>
    <w:rsid w:val="41C5B234"/>
    <w:rsid w:val="41C61540"/>
    <w:rsid w:val="41D395FE"/>
    <w:rsid w:val="41EA9751"/>
    <w:rsid w:val="41EE7811"/>
    <w:rsid w:val="41F37921"/>
    <w:rsid w:val="420CFE92"/>
    <w:rsid w:val="42180AA0"/>
    <w:rsid w:val="4219CB83"/>
    <w:rsid w:val="421FEACF"/>
    <w:rsid w:val="4226D4CD"/>
    <w:rsid w:val="422DF2FE"/>
    <w:rsid w:val="424AD040"/>
    <w:rsid w:val="425CE8A5"/>
    <w:rsid w:val="4264EB7F"/>
    <w:rsid w:val="42686B12"/>
    <w:rsid w:val="427F0EB1"/>
    <w:rsid w:val="42840FDE"/>
    <w:rsid w:val="42A1164E"/>
    <w:rsid w:val="42B0E6BB"/>
    <w:rsid w:val="42C6E1CA"/>
    <w:rsid w:val="42E1F89E"/>
    <w:rsid w:val="430492FF"/>
    <w:rsid w:val="43086204"/>
    <w:rsid w:val="4319874A"/>
    <w:rsid w:val="433D3032"/>
    <w:rsid w:val="4348E4B9"/>
    <w:rsid w:val="434D2700"/>
    <w:rsid w:val="43544FAB"/>
    <w:rsid w:val="436B210A"/>
    <w:rsid w:val="439792FE"/>
    <w:rsid w:val="43CB67FE"/>
    <w:rsid w:val="43DC5785"/>
    <w:rsid w:val="43E173C6"/>
    <w:rsid w:val="43E4768D"/>
    <w:rsid w:val="43EFBDDA"/>
    <w:rsid w:val="43F82232"/>
    <w:rsid w:val="444545C5"/>
    <w:rsid w:val="444D7442"/>
    <w:rsid w:val="444D9414"/>
    <w:rsid w:val="44706D75"/>
    <w:rsid w:val="448BF192"/>
    <w:rsid w:val="449038E5"/>
    <w:rsid w:val="44EF1454"/>
    <w:rsid w:val="44F82674"/>
    <w:rsid w:val="44FCB0D9"/>
    <w:rsid w:val="455FCBB2"/>
    <w:rsid w:val="4564B153"/>
    <w:rsid w:val="4568450E"/>
    <w:rsid w:val="45789C0F"/>
    <w:rsid w:val="45A318F2"/>
    <w:rsid w:val="45DAA105"/>
    <w:rsid w:val="45E85CEC"/>
    <w:rsid w:val="45E92FF0"/>
    <w:rsid w:val="45E9BE64"/>
    <w:rsid w:val="45EA71F6"/>
    <w:rsid w:val="45F1A563"/>
    <w:rsid w:val="461A5931"/>
    <w:rsid w:val="462C5295"/>
    <w:rsid w:val="462DDA4A"/>
    <w:rsid w:val="46643EA0"/>
    <w:rsid w:val="466AE814"/>
    <w:rsid w:val="4678A60C"/>
    <w:rsid w:val="468DFDB7"/>
    <w:rsid w:val="4695E4E6"/>
    <w:rsid w:val="46BD889B"/>
    <w:rsid w:val="46C8E103"/>
    <w:rsid w:val="46CACBCF"/>
    <w:rsid w:val="46E0826D"/>
    <w:rsid w:val="46EF31B3"/>
    <w:rsid w:val="470D0938"/>
    <w:rsid w:val="4716EE47"/>
    <w:rsid w:val="471DEB0E"/>
    <w:rsid w:val="47246269"/>
    <w:rsid w:val="474BB34E"/>
    <w:rsid w:val="475199DA"/>
    <w:rsid w:val="4779BAE9"/>
    <w:rsid w:val="477D5C1F"/>
    <w:rsid w:val="479033C0"/>
    <w:rsid w:val="47944C05"/>
    <w:rsid w:val="479962A9"/>
    <w:rsid w:val="47C3A98D"/>
    <w:rsid w:val="47C54216"/>
    <w:rsid w:val="47E0E90C"/>
    <w:rsid w:val="47E7D29F"/>
    <w:rsid w:val="47FFE3D4"/>
    <w:rsid w:val="4809BAD9"/>
    <w:rsid w:val="481A2575"/>
    <w:rsid w:val="48504E15"/>
    <w:rsid w:val="48574B15"/>
    <w:rsid w:val="48684BFC"/>
    <w:rsid w:val="48782174"/>
    <w:rsid w:val="4881E14F"/>
    <w:rsid w:val="4884EB6B"/>
    <w:rsid w:val="48AD3E7D"/>
    <w:rsid w:val="48C1DED7"/>
    <w:rsid w:val="48F06DDC"/>
    <w:rsid w:val="48FBD513"/>
    <w:rsid w:val="48FDE688"/>
    <w:rsid w:val="490B35C7"/>
    <w:rsid w:val="490BD967"/>
    <w:rsid w:val="490C0A8E"/>
    <w:rsid w:val="49143AA9"/>
    <w:rsid w:val="49185FD0"/>
    <w:rsid w:val="49380792"/>
    <w:rsid w:val="493CC5AC"/>
    <w:rsid w:val="49486CC3"/>
    <w:rsid w:val="4967B1DA"/>
    <w:rsid w:val="497329DD"/>
    <w:rsid w:val="49757871"/>
    <w:rsid w:val="497E4AF9"/>
    <w:rsid w:val="49A023B8"/>
    <w:rsid w:val="49AC1B81"/>
    <w:rsid w:val="49AF579D"/>
    <w:rsid w:val="49B91441"/>
    <w:rsid w:val="49ECD3E9"/>
    <w:rsid w:val="49F6DBC1"/>
    <w:rsid w:val="4A008175"/>
    <w:rsid w:val="4A0974BB"/>
    <w:rsid w:val="4A1919D8"/>
    <w:rsid w:val="4A334359"/>
    <w:rsid w:val="4A3A9FCA"/>
    <w:rsid w:val="4A6B9DD0"/>
    <w:rsid w:val="4A984BAE"/>
    <w:rsid w:val="4A98B6EE"/>
    <w:rsid w:val="4AA15DBB"/>
    <w:rsid w:val="4AC7ED39"/>
    <w:rsid w:val="4AD50AFC"/>
    <w:rsid w:val="4ADB68FD"/>
    <w:rsid w:val="4AE3C3BC"/>
    <w:rsid w:val="4AF83CA9"/>
    <w:rsid w:val="4B03B54C"/>
    <w:rsid w:val="4B3EEF8A"/>
    <w:rsid w:val="4B4A879F"/>
    <w:rsid w:val="4B72CF17"/>
    <w:rsid w:val="4B735967"/>
    <w:rsid w:val="4B7DDF71"/>
    <w:rsid w:val="4B856141"/>
    <w:rsid w:val="4B8A414E"/>
    <w:rsid w:val="4BB43B51"/>
    <w:rsid w:val="4BC65CA3"/>
    <w:rsid w:val="4BCC6EFE"/>
    <w:rsid w:val="4BECA37E"/>
    <w:rsid w:val="4C4B542F"/>
    <w:rsid w:val="4C630976"/>
    <w:rsid w:val="4C7ACE95"/>
    <w:rsid w:val="4C7B75E0"/>
    <w:rsid w:val="4C9992DF"/>
    <w:rsid w:val="4CA21C9C"/>
    <w:rsid w:val="4CC0ECD1"/>
    <w:rsid w:val="4CDDAFFB"/>
    <w:rsid w:val="4D2E43D2"/>
    <w:rsid w:val="4D363FB4"/>
    <w:rsid w:val="4D402297"/>
    <w:rsid w:val="4D490C5A"/>
    <w:rsid w:val="4D4A9C0F"/>
    <w:rsid w:val="4D552D5F"/>
    <w:rsid w:val="4D76DE85"/>
    <w:rsid w:val="4D822F8B"/>
    <w:rsid w:val="4DB4335B"/>
    <w:rsid w:val="4DBE3129"/>
    <w:rsid w:val="4DC4E146"/>
    <w:rsid w:val="4DE5808A"/>
    <w:rsid w:val="4DEB1F84"/>
    <w:rsid w:val="4E272221"/>
    <w:rsid w:val="4E31E1CF"/>
    <w:rsid w:val="4E505363"/>
    <w:rsid w:val="4E75C69A"/>
    <w:rsid w:val="4E7ED466"/>
    <w:rsid w:val="4E864351"/>
    <w:rsid w:val="4E873E53"/>
    <w:rsid w:val="4E881A94"/>
    <w:rsid w:val="4EA211AC"/>
    <w:rsid w:val="4EB8B9C6"/>
    <w:rsid w:val="4EBB1511"/>
    <w:rsid w:val="4EC2DD7B"/>
    <w:rsid w:val="4ECEE3D7"/>
    <w:rsid w:val="4EDD3A92"/>
    <w:rsid w:val="4EECC89F"/>
    <w:rsid w:val="4F0870AF"/>
    <w:rsid w:val="4F0D4222"/>
    <w:rsid w:val="4F373C96"/>
    <w:rsid w:val="4F580739"/>
    <w:rsid w:val="4F706FF7"/>
    <w:rsid w:val="4F88A19A"/>
    <w:rsid w:val="4FB07D63"/>
    <w:rsid w:val="4FB66AB6"/>
    <w:rsid w:val="4FE04CE8"/>
    <w:rsid w:val="4FF9B90E"/>
    <w:rsid w:val="4FFD837C"/>
    <w:rsid w:val="50263B78"/>
    <w:rsid w:val="502BA5B1"/>
    <w:rsid w:val="502EE9D9"/>
    <w:rsid w:val="502FCB91"/>
    <w:rsid w:val="50386767"/>
    <w:rsid w:val="504144C0"/>
    <w:rsid w:val="504D03B7"/>
    <w:rsid w:val="5053A68B"/>
    <w:rsid w:val="5058A5AF"/>
    <w:rsid w:val="50613FA1"/>
    <w:rsid w:val="506474A6"/>
    <w:rsid w:val="506F6B26"/>
    <w:rsid w:val="5080DA81"/>
    <w:rsid w:val="508513B9"/>
    <w:rsid w:val="5096482F"/>
    <w:rsid w:val="50D7B334"/>
    <w:rsid w:val="50FB1E27"/>
    <w:rsid w:val="50FE1E61"/>
    <w:rsid w:val="5105EBC6"/>
    <w:rsid w:val="510A1718"/>
    <w:rsid w:val="510ABEEC"/>
    <w:rsid w:val="51356687"/>
    <w:rsid w:val="51583499"/>
    <w:rsid w:val="516D108D"/>
    <w:rsid w:val="5174222F"/>
    <w:rsid w:val="51A1A209"/>
    <w:rsid w:val="51A9406B"/>
    <w:rsid w:val="51BFCF9D"/>
    <w:rsid w:val="51CFD241"/>
    <w:rsid w:val="51DA40DF"/>
    <w:rsid w:val="520659F0"/>
    <w:rsid w:val="521355AC"/>
    <w:rsid w:val="522264CE"/>
    <w:rsid w:val="52249D8E"/>
    <w:rsid w:val="5233939C"/>
    <w:rsid w:val="52535AF6"/>
    <w:rsid w:val="52822303"/>
    <w:rsid w:val="5293EBF7"/>
    <w:rsid w:val="5297B90B"/>
    <w:rsid w:val="529B0B73"/>
    <w:rsid w:val="529EAB17"/>
    <w:rsid w:val="52B25B46"/>
    <w:rsid w:val="52BACA5A"/>
    <w:rsid w:val="52C72116"/>
    <w:rsid w:val="52D415D5"/>
    <w:rsid w:val="52E09EFE"/>
    <w:rsid w:val="52F8E149"/>
    <w:rsid w:val="5347D8AB"/>
    <w:rsid w:val="534978C2"/>
    <w:rsid w:val="5360AA6E"/>
    <w:rsid w:val="53A2BD5D"/>
    <w:rsid w:val="53ADF30F"/>
    <w:rsid w:val="53DB5B05"/>
    <w:rsid w:val="53E8631B"/>
    <w:rsid w:val="53F76427"/>
    <w:rsid w:val="5404AC0F"/>
    <w:rsid w:val="542B206E"/>
    <w:rsid w:val="542BB3EA"/>
    <w:rsid w:val="543F605C"/>
    <w:rsid w:val="54413F43"/>
    <w:rsid w:val="5441D084"/>
    <w:rsid w:val="546EEE59"/>
    <w:rsid w:val="547A6DED"/>
    <w:rsid w:val="549EAEBC"/>
    <w:rsid w:val="54C07863"/>
    <w:rsid w:val="54D7E2BD"/>
    <w:rsid w:val="5536999D"/>
    <w:rsid w:val="554509FE"/>
    <w:rsid w:val="554A9C59"/>
    <w:rsid w:val="55746D68"/>
    <w:rsid w:val="559B5C8D"/>
    <w:rsid w:val="55AE0DA7"/>
    <w:rsid w:val="55E6FBA4"/>
    <w:rsid w:val="55E7157E"/>
    <w:rsid w:val="55EFFD8F"/>
    <w:rsid w:val="5602BD34"/>
    <w:rsid w:val="56325A93"/>
    <w:rsid w:val="5639DC33"/>
    <w:rsid w:val="56648105"/>
    <w:rsid w:val="5695D666"/>
    <w:rsid w:val="56990999"/>
    <w:rsid w:val="56C4AD93"/>
    <w:rsid w:val="56C596B9"/>
    <w:rsid w:val="56D22202"/>
    <w:rsid w:val="56D5C964"/>
    <w:rsid w:val="56DA6D43"/>
    <w:rsid w:val="56E8FDFF"/>
    <w:rsid w:val="57003001"/>
    <w:rsid w:val="5704F188"/>
    <w:rsid w:val="570A7ED3"/>
    <w:rsid w:val="57131EC5"/>
    <w:rsid w:val="5738C81A"/>
    <w:rsid w:val="57535AF2"/>
    <w:rsid w:val="57642B4E"/>
    <w:rsid w:val="5781EE94"/>
    <w:rsid w:val="5784E6D8"/>
    <w:rsid w:val="57A09EB3"/>
    <w:rsid w:val="57BFCE19"/>
    <w:rsid w:val="5801A3D5"/>
    <w:rsid w:val="5815A394"/>
    <w:rsid w:val="58361293"/>
    <w:rsid w:val="58361E87"/>
    <w:rsid w:val="584825AE"/>
    <w:rsid w:val="58518A1B"/>
    <w:rsid w:val="585667D7"/>
    <w:rsid w:val="586431FE"/>
    <w:rsid w:val="586E974E"/>
    <w:rsid w:val="58984347"/>
    <w:rsid w:val="58B0A8C7"/>
    <w:rsid w:val="58C1F04E"/>
    <w:rsid w:val="58EC421D"/>
    <w:rsid w:val="58ECCBF9"/>
    <w:rsid w:val="590FAD67"/>
    <w:rsid w:val="5935D11C"/>
    <w:rsid w:val="59362CA4"/>
    <w:rsid w:val="594DA6B6"/>
    <w:rsid w:val="594DEB58"/>
    <w:rsid w:val="596817A6"/>
    <w:rsid w:val="59796289"/>
    <w:rsid w:val="59A8E1C5"/>
    <w:rsid w:val="59CEA260"/>
    <w:rsid w:val="59D6562F"/>
    <w:rsid w:val="59DF9BCD"/>
    <w:rsid w:val="59E68E11"/>
    <w:rsid w:val="5A12852C"/>
    <w:rsid w:val="5A3B6EDC"/>
    <w:rsid w:val="5A4F90F2"/>
    <w:rsid w:val="5A713768"/>
    <w:rsid w:val="5A71F1C8"/>
    <w:rsid w:val="5A778D8D"/>
    <w:rsid w:val="5A7A2E51"/>
    <w:rsid w:val="5A9C9432"/>
    <w:rsid w:val="5AA0CE96"/>
    <w:rsid w:val="5AAAD7FC"/>
    <w:rsid w:val="5AABAC32"/>
    <w:rsid w:val="5AAE08C1"/>
    <w:rsid w:val="5AB592F7"/>
    <w:rsid w:val="5AB85C0A"/>
    <w:rsid w:val="5ABBADC1"/>
    <w:rsid w:val="5AD51FFE"/>
    <w:rsid w:val="5ADACF80"/>
    <w:rsid w:val="5B119B23"/>
    <w:rsid w:val="5B215B43"/>
    <w:rsid w:val="5B2CD9A0"/>
    <w:rsid w:val="5B2E1FF1"/>
    <w:rsid w:val="5B395119"/>
    <w:rsid w:val="5B48E552"/>
    <w:rsid w:val="5B57B38B"/>
    <w:rsid w:val="5B57E9B9"/>
    <w:rsid w:val="5B680119"/>
    <w:rsid w:val="5BAD678F"/>
    <w:rsid w:val="5BD0A482"/>
    <w:rsid w:val="5BD582FD"/>
    <w:rsid w:val="5BE3CA9F"/>
    <w:rsid w:val="5BF4CA68"/>
    <w:rsid w:val="5BF9F52A"/>
    <w:rsid w:val="5C1E6D04"/>
    <w:rsid w:val="5C3E21CD"/>
    <w:rsid w:val="5C5B1D73"/>
    <w:rsid w:val="5C69FE95"/>
    <w:rsid w:val="5C9C79CB"/>
    <w:rsid w:val="5CA59562"/>
    <w:rsid w:val="5CC277AC"/>
    <w:rsid w:val="5CE2AA2D"/>
    <w:rsid w:val="5CFC9F09"/>
    <w:rsid w:val="5D2B31DA"/>
    <w:rsid w:val="5D2EE592"/>
    <w:rsid w:val="5D3FBE90"/>
    <w:rsid w:val="5D4EB605"/>
    <w:rsid w:val="5D61CDDC"/>
    <w:rsid w:val="5D6A8DE4"/>
    <w:rsid w:val="5D79913B"/>
    <w:rsid w:val="5D93F365"/>
    <w:rsid w:val="5DF11F74"/>
    <w:rsid w:val="5DFFC083"/>
    <w:rsid w:val="5E055A5D"/>
    <w:rsid w:val="5E23F900"/>
    <w:rsid w:val="5E3DB454"/>
    <w:rsid w:val="5E5943CE"/>
    <w:rsid w:val="5E7F9810"/>
    <w:rsid w:val="5EF86673"/>
    <w:rsid w:val="5EFD2B34"/>
    <w:rsid w:val="5EFF6E3F"/>
    <w:rsid w:val="5F29CDED"/>
    <w:rsid w:val="5F2AAE28"/>
    <w:rsid w:val="5F2AAFCA"/>
    <w:rsid w:val="5F34EBED"/>
    <w:rsid w:val="5F3DABE8"/>
    <w:rsid w:val="5F5536BE"/>
    <w:rsid w:val="5F9591AC"/>
    <w:rsid w:val="5FA48A2C"/>
    <w:rsid w:val="5FCC5D81"/>
    <w:rsid w:val="5FE25DD8"/>
    <w:rsid w:val="5FE6C7D2"/>
    <w:rsid w:val="5FFF5DE0"/>
    <w:rsid w:val="6008467B"/>
    <w:rsid w:val="6022DB02"/>
    <w:rsid w:val="602F2708"/>
    <w:rsid w:val="6031F8E1"/>
    <w:rsid w:val="607A4F03"/>
    <w:rsid w:val="607F5A0A"/>
    <w:rsid w:val="6085EEA3"/>
    <w:rsid w:val="6098A0FA"/>
    <w:rsid w:val="609B04F8"/>
    <w:rsid w:val="60A81F2B"/>
    <w:rsid w:val="60BA5B8F"/>
    <w:rsid w:val="60BFBFBF"/>
    <w:rsid w:val="60C94CB3"/>
    <w:rsid w:val="60DCE200"/>
    <w:rsid w:val="60E361CF"/>
    <w:rsid w:val="60EEC932"/>
    <w:rsid w:val="610886FE"/>
    <w:rsid w:val="6128BA81"/>
    <w:rsid w:val="612E619C"/>
    <w:rsid w:val="61478957"/>
    <w:rsid w:val="6150C9B0"/>
    <w:rsid w:val="61605EB1"/>
    <w:rsid w:val="616E6E95"/>
    <w:rsid w:val="6172727A"/>
    <w:rsid w:val="61891DC1"/>
    <w:rsid w:val="61A0C94C"/>
    <w:rsid w:val="61DC3018"/>
    <w:rsid w:val="61F3DBD1"/>
    <w:rsid w:val="61F9EAAF"/>
    <w:rsid w:val="620977D5"/>
    <w:rsid w:val="624BBC4D"/>
    <w:rsid w:val="625E474C"/>
    <w:rsid w:val="626410FD"/>
    <w:rsid w:val="6274F109"/>
    <w:rsid w:val="6281E24C"/>
    <w:rsid w:val="628882BC"/>
    <w:rsid w:val="629437CA"/>
    <w:rsid w:val="629F0546"/>
    <w:rsid w:val="62A6C812"/>
    <w:rsid w:val="62EC42DE"/>
    <w:rsid w:val="62F8E6F1"/>
    <w:rsid w:val="62FBB343"/>
    <w:rsid w:val="630037C8"/>
    <w:rsid w:val="63013296"/>
    <w:rsid w:val="630D3C46"/>
    <w:rsid w:val="630D9872"/>
    <w:rsid w:val="6332306F"/>
    <w:rsid w:val="635BAAAF"/>
    <w:rsid w:val="6371DF83"/>
    <w:rsid w:val="63793B7E"/>
    <w:rsid w:val="638B4AF8"/>
    <w:rsid w:val="6393C3BE"/>
    <w:rsid w:val="63A2C24C"/>
    <w:rsid w:val="63A2C515"/>
    <w:rsid w:val="63A338F4"/>
    <w:rsid w:val="63C71EC8"/>
    <w:rsid w:val="63CF731F"/>
    <w:rsid w:val="63D75277"/>
    <w:rsid w:val="63DF3C3F"/>
    <w:rsid w:val="63F796F8"/>
    <w:rsid w:val="640D9F4C"/>
    <w:rsid w:val="641ADED4"/>
    <w:rsid w:val="6421BCB4"/>
    <w:rsid w:val="643440F7"/>
    <w:rsid w:val="644B3B60"/>
    <w:rsid w:val="64629B80"/>
    <w:rsid w:val="6463FB6B"/>
    <w:rsid w:val="648A955E"/>
    <w:rsid w:val="648BAC94"/>
    <w:rsid w:val="64BEAC0E"/>
    <w:rsid w:val="65236ABB"/>
    <w:rsid w:val="65689D4D"/>
    <w:rsid w:val="658A7AD8"/>
    <w:rsid w:val="6590B5D7"/>
    <w:rsid w:val="65D4E51F"/>
    <w:rsid w:val="65D4EA82"/>
    <w:rsid w:val="66341836"/>
    <w:rsid w:val="663E2A01"/>
    <w:rsid w:val="6653C6AD"/>
    <w:rsid w:val="6677A628"/>
    <w:rsid w:val="66892DF8"/>
    <w:rsid w:val="66986D09"/>
    <w:rsid w:val="66B7EC15"/>
    <w:rsid w:val="66CA6AA1"/>
    <w:rsid w:val="66D1750B"/>
    <w:rsid w:val="66E06786"/>
    <w:rsid w:val="66E74EF6"/>
    <w:rsid w:val="66EA10E6"/>
    <w:rsid w:val="66FA4198"/>
    <w:rsid w:val="67035FFF"/>
    <w:rsid w:val="67044712"/>
    <w:rsid w:val="6728E6DF"/>
    <w:rsid w:val="673CDFEF"/>
    <w:rsid w:val="6745835E"/>
    <w:rsid w:val="677E034E"/>
    <w:rsid w:val="67AE7478"/>
    <w:rsid w:val="67C2A48E"/>
    <w:rsid w:val="67C567A0"/>
    <w:rsid w:val="67CDE44F"/>
    <w:rsid w:val="67CFD3CF"/>
    <w:rsid w:val="67EACAEE"/>
    <w:rsid w:val="681F031F"/>
    <w:rsid w:val="683DF8FD"/>
    <w:rsid w:val="6867CB1C"/>
    <w:rsid w:val="689CCB56"/>
    <w:rsid w:val="689DEB48"/>
    <w:rsid w:val="689EBB61"/>
    <w:rsid w:val="68A04D18"/>
    <w:rsid w:val="68C2ABBC"/>
    <w:rsid w:val="68D9B941"/>
    <w:rsid w:val="68E2CC4F"/>
    <w:rsid w:val="68FF4181"/>
    <w:rsid w:val="6911C52E"/>
    <w:rsid w:val="693442A7"/>
    <w:rsid w:val="695784AF"/>
    <w:rsid w:val="6965634F"/>
    <w:rsid w:val="696C2C59"/>
    <w:rsid w:val="6984ABDF"/>
    <w:rsid w:val="698D9EAA"/>
    <w:rsid w:val="69AC3AE1"/>
    <w:rsid w:val="69B27406"/>
    <w:rsid w:val="69B37F9E"/>
    <w:rsid w:val="69B9669E"/>
    <w:rsid w:val="69B9683F"/>
    <w:rsid w:val="69D8A88A"/>
    <w:rsid w:val="69DFFFA0"/>
    <w:rsid w:val="69E4F2BE"/>
    <w:rsid w:val="6A0739E2"/>
    <w:rsid w:val="6A1313C5"/>
    <w:rsid w:val="6A293B67"/>
    <w:rsid w:val="6A66B60C"/>
    <w:rsid w:val="6A6C6FCF"/>
    <w:rsid w:val="6A8BEF32"/>
    <w:rsid w:val="6AA58108"/>
    <w:rsid w:val="6AC480CA"/>
    <w:rsid w:val="6AD306C0"/>
    <w:rsid w:val="6ADFA299"/>
    <w:rsid w:val="6B052260"/>
    <w:rsid w:val="6B30D4E8"/>
    <w:rsid w:val="6B32D801"/>
    <w:rsid w:val="6B5B9249"/>
    <w:rsid w:val="6B6412ED"/>
    <w:rsid w:val="6B74F25F"/>
    <w:rsid w:val="6B8C02B4"/>
    <w:rsid w:val="6BB17592"/>
    <w:rsid w:val="6BBE4A67"/>
    <w:rsid w:val="6BC50DFF"/>
    <w:rsid w:val="6BD32AD3"/>
    <w:rsid w:val="6BD4F92C"/>
    <w:rsid w:val="6BDD2F07"/>
    <w:rsid w:val="6BFA6D43"/>
    <w:rsid w:val="6C078143"/>
    <w:rsid w:val="6C230B87"/>
    <w:rsid w:val="6C296C7B"/>
    <w:rsid w:val="6C3E9553"/>
    <w:rsid w:val="6C68FC92"/>
    <w:rsid w:val="6C6BE0E2"/>
    <w:rsid w:val="6C813744"/>
    <w:rsid w:val="6C896E38"/>
    <w:rsid w:val="6C904008"/>
    <w:rsid w:val="6C9D316B"/>
    <w:rsid w:val="6CB141E8"/>
    <w:rsid w:val="6CBD1851"/>
    <w:rsid w:val="6CD8992C"/>
    <w:rsid w:val="6CDF4300"/>
    <w:rsid w:val="6CF8E9FC"/>
    <w:rsid w:val="6D0ABBD4"/>
    <w:rsid w:val="6D2E88D0"/>
    <w:rsid w:val="6D38C6C2"/>
    <w:rsid w:val="6D4FFA63"/>
    <w:rsid w:val="6D5FA2B1"/>
    <w:rsid w:val="6D6DCBF3"/>
    <w:rsid w:val="6D7144DA"/>
    <w:rsid w:val="6D8B98BE"/>
    <w:rsid w:val="6DD0CAC5"/>
    <w:rsid w:val="6DEDECEA"/>
    <w:rsid w:val="6DF09029"/>
    <w:rsid w:val="6E0983EA"/>
    <w:rsid w:val="6E09A57E"/>
    <w:rsid w:val="6E19C016"/>
    <w:rsid w:val="6E22A0E9"/>
    <w:rsid w:val="6E4FBACE"/>
    <w:rsid w:val="6E509727"/>
    <w:rsid w:val="6E6F0FBA"/>
    <w:rsid w:val="6E7327A9"/>
    <w:rsid w:val="6E951FBA"/>
    <w:rsid w:val="6E9883F8"/>
    <w:rsid w:val="6E9AB0DE"/>
    <w:rsid w:val="6EBA01DA"/>
    <w:rsid w:val="6EC8F51A"/>
    <w:rsid w:val="6EDF595E"/>
    <w:rsid w:val="6EE8A26D"/>
    <w:rsid w:val="6EF0AA4A"/>
    <w:rsid w:val="6F03FFC4"/>
    <w:rsid w:val="6F07DDB1"/>
    <w:rsid w:val="6F306B85"/>
    <w:rsid w:val="6F615E88"/>
    <w:rsid w:val="6F6C8F86"/>
    <w:rsid w:val="6F6DCE05"/>
    <w:rsid w:val="6F70CED3"/>
    <w:rsid w:val="6F83804E"/>
    <w:rsid w:val="6FA050F6"/>
    <w:rsid w:val="6FA278E0"/>
    <w:rsid w:val="6FAEA6A1"/>
    <w:rsid w:val="6FAEFF68"/>
    <w:rsid w:val="6FB3E6BA"/>
    <w:rsid w:val="6FCD26DD"/>
    <w:rsid w:val="6FE21386"/>
    <w:rsid w:val="6FE96465"/>
    <w:rsid w:val="702F5025"/>
    <w:rsid w:val="704C8D58"/>
    <w:rsid w:val="70511698"/>
    <w:rsid w:val="705180BA"/>
    <w:rsid w:val="70643634"/>
    <w:rsid w:val="706561BD"/>
    <w:rsid w:val="709F3E2F"/>
    <w:rsid w:val="70BBF465"/>
    <w:rsid w:val="70E1BC98"/>
    <w:rsid w:val="710029AF"/>
    <w:rsid w:val="7105C8AF"/>
    <w:rsid w:val="7120F52B"/>
    <w:rsid w:val="71244C34"/>
    <w:rsid w:val="7134B3E2"/>
    <w:rsid w:val="7165B41E"/>
    <w:rsid w:val="718AEF64"/>
    <w:rsid w:val="71A2F16A"/>
    <w:rsid w:val="71BD27DC"/>
    <w:rsid w:val="71E6EEB3"/>
    <w:rsid w:val="71F66860"/>
    <w:rsid w:val="71FA4988"/>
    <w:rsid w:val="7200D322"/>
    <w:rsid w:val="72192F65"/>
    <w:rsid w:val="722FD980"/>
    <w:rsid w:val="7243DDF2"/>
    <w:rsid w:val="72852383"/>
    <w:rsid w:val="72A65FF4"/>
    <w:rsid w:val="72AB1D2E"/>
    <w:rsid w:val="72CD4ABA"/>
    <w:rsid w:val="72F94447"/>
    <w:rsid w:val="72FB2CB6"/>
    <w:rsid w:val="73176E18"/>
    <w:rsid w:val="732BE1CF"/>
    <w:rsid w:val="734F3F18"/>
    <w:rsid w:val="73508651"/>
    <w:rsid w:val="736C9023"/>
    <w:rsid w:val="73768385"/>
    <w:rsid w:val="7383D4D4"/>
    <w:rsid w:val="738AFC59"/>
    <w:rsid w:val="73B1BDE0"/>
    <w:rsid w:val="73F53E26"/>
    <w:rsid w:val="740B37BF"/>
    <w:rsid w:val="7420FBE4"/>
    <w:rsid w:val="7439AB0E"/>
    <w:rsid w:val="743D2ACC"/>
    <w:rsid w:val="7446ECC1"/>
    <w:rsid w:val="74530C66"/>
    <w:rsid w:val="7453F497"/>
    <w:rsid w:val="7465B600"/>
    <w:rsid w:val="749F198A"/>
    <w:rsid w:val="74AD958D"/>
    <w:rsid w:val="74B512C1"/>
    <w:rsid w:val="74DB3E5A"/>
    <w:rsid w:val="74DD59E3"/>
    <w:rsid w:val="74E4FC0B"/>
    <w:rsid w:val="75092A08"/>
    <w:rsid w:val="7514FF52"/>
    <w:rsid w:val="75183859"/>
    <w:rsid w:val="752ADAF3"/>
    <w:rsid w:val="7532C282"/>
    <w:rsid w:val="75478537"/>
    <w:rsid w:val="75A1E809"/>
    <w:rsid w:val="75B51EE1"/>
    <w:rsid w:val="75BEB923"/>
    <w:rsid w:val="75D5298F"/>
    <w:rsid w:val="75E4D3BA"/>
    <w:rsid w:val="75F14357"/>
    <w:rsid w:val="75F6C2BA"/>
    <w:rsid w:val="7609C6E6"/>
    <w:rsid w:val="7612B323"/>
    <w:rsid w:val="761A2C2E"/>
    <w:rsid w:val="76270D64"/>
    <w:rsid w:val="762C8BB5"/>
    <w:rsid w:val="764704A7"/>
    <w:rsid w:val="764C9D05"/>
    <w:rsid w:val="7675A2A6"/>
    <w:rsid w:val="767681A4"/>
    <w:rsid w:val="76B16C40"/>
    <w:rsid w:val="76D35C5B"/>
    <w:rsid w:val="76F272B4"/>
    <w:rsid w:val="76FD94EB"/>
    <w:rsid w:val="7740A030"/>
    <w:rsid w:val="77476B66"/>
    <w:rsid w:val="774A5056"/>
    <w:rsid w:val="774B67F0"/>
    <w:rsid w:val="7786C028"/>
    <w:rsid w:val="779B7D14"/>
    <w:rsid w:val="77B010D4"/>
    <w:rsid w:val="77C32846"/>
    <w:rsid w:val="77D549BB"/>
    <w:rsid w:val="77DC7D76"/>
    <w:rsid w:val="77E94DC8"/>
    <w:rsid w:val="78078AD1"/>
    <w:rsid w:val="7824B91B"/>
    <w:rsid w:val="785602AF"/>
    <w:rsid w:val="78610323"/>
    <w:rsid w:val="78D92180"/>
    <w:rsid w:val="790DA7E8"/>
    <w:rsid w:val="7914088D"/>
    <w:rsid w:val="792FBFE5"/>
    <w:rsid w:val="794ABCE8"/>
    <w:rsid w:val="795D84BE"/>
    <w:rsid w:val="798B05BC"/>
    <w:rsid w:val="79A133AC"/>
    <w:rsid w:val="79A5AF7E"/>
    <w:rsid w:val="79C4897B"/>
    <w:rsid w:val="79F434BB"/>
    <w:rsid w:val="79F6F425"/>
    <w:rsid w:val="7A10AE47"/>
    <w:rsid w:val="7A11D1A3"/>
    <w:rsid w:val="7A226FB3"/>
    <w:rsid w:val="7A3C15D1"/>
    <w:rsid w:val="7A526655"/>
    <w:rsid w:val="7A666C76"/>
    <w:rsid w:val="7A88B42D"/>
    <w:rsid w:val="7A9DE668"/>
    <w:rsid w:val="7AB27A50"/>
    <w:rsid w:val="7AB5FFA7"/>
    <w:rsid w:val="7ABB2D05"/>
    <w:rsid w:val="7ABDBE30"/>
    <w:rsid w:val="7AC87126"/>
    <w:rsid w:val="7AC9CC29"/>
    <w:rsid w:val="7AFEBBA8"/>
    <w:rsid w:val="7B11898F"/>
    <w:rsid w:val="7B29E359"/>
    <w:rsid w:val="7B3A7862"/>
    <w:rsid w:val="7B435A38"/>
    <w:rsid w:val="7B462C9E"/>
    <w:rsid w:val="7B49C83C"/>
    <w:rsid w:val="7B5F3432"/>
    <w:rsid w:val="7B793906"/>
    <w:rsid w:val="7B921CDB"/>
    <w:rsid w:val="7BAA8262"/>
    <w:rsid w:val="7BEF81D4"/>
    <w:rsid w:val="7BF9ACF2"/>
    <w:rsid w:val="7C02E644"/>
    <w:rsid w:val="7C043B4F"/>
    <w:rsid w:val="7C0EA7C7"/>
    <w:rsid w:val="7C1BC9BB"/>
    <w:rsid w:val="7C339FC3"/>
    <w:rsid w:val="7C393E2B"/>
    <w:rsid w:val="7C445060"/>
    <w:rsid w:val="7C48E939"/>
    <w:rsid w:val="7C4E8A91"/>
    <w:rsid w:val="7C82D1A6"/>
    <w:rsid w:val="7CA17FED"/>
    <w:rsid w:val="7CC18660"/>
    <w:rsid w:val="7CE52CB7"/>
    <w:rsid w:val="7CEC63D1"/>
    <w:rsid w:val="7D0B99E5"/>
    <w:rsid w:val="7D166F28"/>
    <w:rsid w:val="7D441558"/>
    <w:rsid w:val="7D59E558"/>
    <w:rsid w:val="7D5AF9A8"/>
    <w:rsid w:val="7D62367C"/>
    <w:rsid w:val="7D62447B"/>
    <w:rsid w:val="7D8D4788"/>
    <w:rsid w:val="7D909D35"/>
    <w:rsid w:val="7DA6A814"/>
    <w:rsid w:val="7DDE5634"/>
    <w:rsid w:val="7DEE1AF5"/>
    <w:rsid w:val="7DF1FD28"/>
    <w:rsid w:val="7E1980BF"/>
    <w:rsid w:val="7E1A5B33"/>
    <w:rsid w:val="7E2E1190"/>
    <w:rsid w:val="7E2F4228"/>
    <w:rsid w:val="7E3570C2"/>
    <w:rsid w:val="7E587AF3"/>
    <w:rsid w:val="7E5E8F0A"/>
    <w:rsid w:val="7E8C0C88"/>
    <w:rsid w:val="7EB60245"/>
    <w:rsid w:val="7EC3136E"/>
    <w:rsid w:val="7EDC9970"/>
    <w:rsid w:val="7EE7520F"/>
    <w:rsid w:val="7EEDA295"/>
    <w:rsid w:val="7EF87AB2"/>
    <w:rsid w:val="7EFD4449"/>
    <w:rsid w:val="7F0DC2D1"/>
    <w:rsid w:val="7F23AB1C"/>
    <w:rsid w:val="7F2F31D1"/>
    <w:rsid w:val="7F413E50"/>
    <w:rsid w:val="7F5B1E35"/>
    <w:rsid w:val="7F6FB7DC"/>
    <w:rsid w:val="7F99150A"/>
    <w:rsid w:val="7FA778CF"/>
    <w:rsid w:val="7FB2F48B"/>
    <w:rsid w:val="7FC081E7"/>
    <w:rsid w:val="7FD3D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EB267"/>
  <w15:chartTrackingRefBased/>
  <w15:docId w15:val="{81FA373B-B0FA-4CC9-B967-1C66F41C6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635"/>
    <w:pPr>
      <w:spacing w:after="0" w:line="240" w:lineRule="auto"/>
    </w:pPr>
    <w:rPr>
      <w:rFonts w:ascii="Times New Roman" w:hAnsi="Times New Roman" w:cs="Times New Roman"/>
      <w:sz w:val="24"/>
      <w:szCs w:val="24"/>
      <w:lang w:val="et-EE"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34E9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85121F" w:themeColor="accent1" w:themeShade="BF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6C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8512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E712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580C15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DEB"/>
    <w:pPr>
      <w:spacing w:before="120" w:after="120"/>
      <w:ind w:left="720"/>
      <w:jc w:val="both"/>
    </w:pPr>
  </w:style>
  <w:style w:type="table" w:styleId="TableGrid">
    <w:name w:val="Table Grid"/>
    <w:basedOn w:val="TableNormal"/>
    <w:uiPriority w:val="39"/>
    <w:rsid w:val="003643F7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43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43F7"/>
    <w:rPr>
      <w:rFonts w:ascii="Times New Roman" w:hAnsi="Times New Roman" w:cs="Times New Roman"/>
      <w:sz w:val="20"/>
      <w:szCs w:val="20"/>
      <w:lang w:val="et-EE"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3643F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E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EEA"/>
    <w:rPr>
      <w:rFonts w:ascii="Segoe UI" w:hAnsi="Segoe UI" w:cs="Segoe UI"/>
      <w:sz w:val="18"/>
      <w:szCs w:val="18"/>
      <w:lang w:val="et-EE" w:eastAsia="et-EE"/>
    </w:rPr>
  </w:style>
  <w:style w:type="character" w:customStyle="1" w:styleId="Heading1Char">
    <w:name w:val="Heading 1 Char"/>
    <w:basedOn w:val="DefaultParagraphFont"/>
    <w:link w:val="Heading1"/>
    <w:uiPriority w:val="9"/>
    <w:rsid w:val="004434E9"/>
    <w:rPr>
      <w:rFonts w:asciiTheme="majorHAnsi" w:eastAsiaTheme="majorEastAsia" w:hAnsiTheme="majorHAnsi" w:cstheme="majorBidi"/>
      <w:b/>
      <w:color w:val="85121F" w:themeColor="accent1" w:themeShade="BF"/>
      <w:sz w:val="24"/>
      <w:szCs w:val="32"/>
      <w:lang w:val="et-EE"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527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27EA"/>
    <w:pPr>
      <w:suppressAutoHyphens/>
      <w:spacing w:before="120" w:after="120"/>
      <w:ind w:right="567"/>
      <w:jc w:val="both"/>
    </w:pPr>
    <w:rPr>
      <w:rFonts w:ascii="Calibri Light" w:eastAsia="Times New Roman" w:hAnsi="Calibri Light" w:cs="Calibri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7EA"/>
    <w:rPr>
      <w:rFonts w:ascii="Calibri Light" w:eastAsia="Times New Roman" w:hAnsi="Calibri Light" w:cs="Calibri"/>
      <w:sz w:val="20"/>
      <w:szCs w:val="20"/>
      <w:lang w:val="et-EE" w:eastAsia="ar-SA"/>
    </w:rPr>
  </w:style>
  <w:style w:type="paragraph" w:customStyle="1" w:styleId="Default">
    <w:name w:val="Default"/>
    <w:rsid w:val="002421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t-EE"/>
    </w:rPr>
  </w:style>
  <w:style w:type="character" w:styleId="Hyperlink">
    <w:name w:val="Hyperlink"/>
    <w:basedOn w:val="DefaultParagraphFont"/>
    <w:uiPriority w:val="99"/>
    <w:unhideWhenUsed/>
    <w:rsid w:val="0024213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19B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19BC"/>
    <w:rPr>
      <w:rFonts w:ascii="Times New Roman" w:hAnsi="Times New Roman" w:cs="Times New Roman"/>
      <w:sz w:val="24"/>
      <w:szCs w:val="24"/>
      <w:lang w:val="et-EE" w:eastAsia="et-EE"/>
    </w:rPr>
  </w:style>
  <w:style w:type="paragraph" w:styleId="Footer">
    <w:name w:val="footer"/>
    <w:basedOn w:val="Normal"/>
    <w:link w:val="FooterChar"/>
    <w:uiPriority w:val="99"/>
    <w:unhideWhenUsed/>
    <w:rsid w:val="001C19B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19BC"/>
    <w:rPr>
      <w:rFonts w:ascii="Times New Roman" w:hAnsi="Times New Roman" w:cs="Times New Roman"/>
      <w:sz w:val="24"/>
      <w:szCs w:val="24"/>
      <w:lang w:val="et-EE" w:eastAsia="et-EE"/>
    </w:rPr>
  </w:style>
  <w:style w:type="character" w:styleId="Emphasis">
    <w:name w:val="Emphasis"/>
    <w:basedOn w:val="DefaultParagraphFont"/>
    <w:uiPriority w:val="20"/>
    <w:qFormat/>
    <w:rsid w:val="00005501"/>
    <w:rPr>
      <w:b/>
      <w:bCs/>
      <w:i w:val="0"/>
      <w:iCs w:val="0"/>
    </w:rPr>
  </w:style>
  <w:style w:type="character" w:customStyle="1" w:styleId="st1">
    <w:name w:val="st1"/>
    <w:basedOn w:val="DefaultParagraphFont"/>
    <w:rsid w:val="000055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351"/>
    <w:pPr>
      <w:suppressAutoHyphens w:val="0"/>
      <w:spacing w:before="0" w:after="0"/>
      <w:ind w:right="0"/>
      <w:jc w:val="left"/>
    </w:pPr>
    <w:rPr>
      <w:rFonts w:ascii="Times New Roman" w:eastAsiaTheme="minorHAnsi" w:hAnsi="Times New Roman" w:cs="Times New Roman"/>
      <w:b/>
      <w:bCs/>
      <w:lang w:eastAsia="et-E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351"/>
    <w:rPr>
      <w:rFonts w:ascii="Times New Roman" w:eastAsia="Times New Roman" w:hAnsi="Times New Roman" w:cs="Times New Roman"/>
      <w:b/>
      <w:bCs/>
      <w:sz w:val="20"/>
      <w:szCs w:val="20"/>
      <w:lang w:val="et-EE" w:eastAsia="et-EE"/>
    </w:rPr>
  </w:style>
  <w:style w:type="paragraph" w:styleId="Revision">
    <w:name w:val="Revision"/>
    <w:hidden/>
    <w:uiPriority w:val="99"/>
    <w:semiHidden/>
    <w:rsid w:val="00926ED0"/>
    <w:pPr>
      <w:spacing w:after="0" w:line="240" w:lineRule="auto"/>
    </w:pPr>
    <w:rPr>
      <w:rFonts w:ascii="Times New Roman" w:hAnsi="Times New Roman" w:cs="Times New Roman"/>
      <w:sz w:val="24"/>
      <w:szCs w:val="24"/>
      <w:lang w:val="et-EE" w:eastAsia="et-EE"/>
    </w:rPr>
  </w:style>
  <w:style w:type="paragraph" w:styleId="NoSpacing">
    <w:name w:val="No Spacing"/>
    <w:uiPriority w:val="1"/>
    <w:qFormat/>
    <w:rsid w:val="00C77652"/>
    <w:pPr>
      <w:spacing w:after="0" w:line="240" w:lineRule="auto"/>
    </w:pPr>
    <w:rPr>
      <w:rFonts w:cs="Times New Roman"/>
      <w:szCs w:val="24"/>
      <w:lang w:val="et-EE" w:eastAsia="et-EE"/>
    </w:rPr>
  </w:style>
  <w:style w:type="character" w:customStyle="1" w:styleId="Heading2Char">
    <w:name w:val="Heading 2 Char"/>
    <w:basedOn w:val="DefaultParagraphFont"/>
    <w:link w:val="Heading2"/>
    <w:uiPriority w:val="9"/>
    <w:rsid w:val="00476C48"/>
    <w:rPr>
      <w:rFonts w:asciiTheme="majorHAnsi" w:eastAsiaTheme="majorEastAsia" w:hAnsiTheme="majorHAnsi" w:cstheme="majorBidi"/>
      <w:color w:val="85121F" w:themeColor="accent1" w:themeShade="BF"/>
      <w:sz w:val="26"/>
      <w:szCs w:val="26"/>
      <w:lang w:val="et-EE" w:eastAsia="et-EE"/>
    </w:rPr>
  </w:style>
  <w:style w:type="character" w:customStyle="1" w:styleId="Heading3Char">
    <w:name w:val="Heading 3 Char"/>
    <w:basedOn w:val="DefaultParagraphFont"/>
    <w:link w:val="Heading3"/>
    <w:uiPriority w:val="9"/>
    <w:rsid w:val="00BE7128"/>
    <w:rPr>
      <w:rFonts w:asciiTheme="majorHAnsi" w:eastAsiaTheme="majorEastAsia" w:hAnsiTheme="majorHAnsi" w:cstheme="majorBidi"/>
      <w:color w:val="580C15" w:themeColor="accent1" w:themeShade="7F"/>
      <w:sz w:val="24"/>
      <w:szCs w:val="24"/>
      <w:lang w:val="et-EE"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FD490A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495604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E55CD2"/>
  </w:style>
  <w:style w:type="character" w:customStyle="1" w:styleId="eop">
    <w:name w:val="eop"/>
    <w:basedOn w:val="DefaultParagraphFont"/>
    <w:rsid w:val="00E55CD2"/>
  </w:style>
  <w:style w:type="paragraph" w:styleId="NormalWeb">
    <w:name w:val="Normal (Web)"/>
    <w:basedOn w:val="Normal"/>
    <w:uiPriority w:val="99"/>
    <w:unhideWhenUsed/>
    <w:rsid w:val="00BF4693"/>
    <w:pPr>
      <w:spacing w:before="100" w:beforeAutospacing="1" w:after="100" w:afterAutospacing="1"/>
    </w:pPr>
    <w:rPr>
      <w:rFonts w:eastAsia="Times New Roman"/>
      <w:lang w:eastAsia="en-GB"/>
    </w:rPr>
  </w:style>
  <w:style w:type="character" w:styleId="Strong">
    <w:name w:val="Strong"/>
    <w:basedOn w:val="DefaultParagraphFont"/>
    <w:uiPriority w:val="22"/>
    <w:qFormat/>
    <w:rsid w:val="00BF46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aki.ee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uuring@turu-uuringute.e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uring@turu-uuringute.e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etikakomitee@ut.ee" TargetMode="External"/></Relationships>
</file>

<file path=word/theme/theme1.xml><?xml version="1.0" encoding="utf-8"?>
<a:theme xmlns:a="http://schemas.openxmlformats.org/drawingml/2006/main" name="TU1">
  <a:themeElements>
    <a:clrScheme name="TU_Diverge">
      <a:dk1>
        <a:srgbClr val="3F3F3F"/>
      </a:dk1>
      <a:lt1>
        <a:srgbClr val="FFFFFF"/>
      </a:lt1>
      <a:dk2>
        <a:srgbClr val="242424"/>
      </a:dk2>
      <a:lt2>
        <a:srgbClr val="E6E6E6"/>
      </a:lt2>
      <a:accent1>
        <a:srgbClr val="B2182B"/>
      </a:accent1>
      <a:accent2>
        <a:srgbClr val="EF8A62"/>
      </a:accent2>
      <a:accent3>
        <a:srgbClr val="FDDBC7"/>
      </a:accent3>
      <a:accent4>
        <a:srgbClr val="D1E5F0"/>
      </a:accent4>
      <a:accent5>
        <a:srgbClr val="67A9CF"/>
      </a:accent5>
      <a:accent6>
        <a:srgbClr val="2166AC"/>
      </a:accent6>
      <a:hlink>
        <a:srgbClr val="21ABF5"/>
      </a:hlink>
      <a:folHlink>
        <a:srgbClr val="EA7E89"/>
      </a:folHlink>
    </a:clrScheme>
    <a:fontScheme name="TU_2018">
      <a:majorFont>
        <a:latin typeface="Helvetica"/>
        <a:ea typeface=""/>
        <a:cs typeface=""/>
      </a:majorFont>
      <a:minorFont>
        <a:latin typeface="Helvetic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U1" id="{A3EFA73E-84E5-4417-82E4-28875F1CD10A}" vid="{967FD25E-4106-4550-A81A-AB6688410DB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43108B2790CF4CA34D0D216B5832EC" ma:contentTypeVersion="16" ma:contentTypeDescription="Create a new document." ma:contentTypeScope="" ma:versionID="00191d632470010e510864b36e0b82a9">
  <xsd:schema xmlns:xsd="http://www.w3.org/2001/XMLSchema" xmlns:xs="http://www.w3.org/2001/XMLSchema" xmlns:p="http://schemas.microsoft.com/office/2006/metadata/properties" xmlns:ns2="7b3f7ccf-45bb-4f89-806b-db0a19ce49df" xmlns:ns3="00ad7483-47b0-434e-9f6c-b128bbe2d6bf" xmlns:ns4="7813eb00-1286-49ce-9a1a-55ecb65675dc" targetNamespace="http://schemas.microsoft.com/office/2006/metadata/properties" ma:root="true" ma:fieldsID="07aa8127abd6b62e2920c534f1de038c" ns2:_="" ns3:_="" ns4:_="">
    <xsd:import namespace="7b3f7ccf-45bb-4f89-806b-db0a19ce49df"/>
    <xsd:import namespace="00ad7483-47b0-434e-9f6c-b128bbe2d6bf"/>
    <xsd:import namespace="7813eb00-1286-49ce-9a1a-55ecb65675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Location" minOccurs="0"/>
                <xsd:element ref="ns2:MediaServiceObjectDetectorVersions" minOccurs="0"/>
                <xsd:element ref="ns2:Loodu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f7ccf-45bb-4f89-806b-db0a19ce49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oodud" ma:index="22" nillable="true" ma:displayName="Loodud" ma:format="DateOnly" ma:internalName="Loodud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3eb00-1286-49ce-9a1a-55ecb65675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odud xmlns="7b3f7ccf-45bb-4f89-806b-db0a19ce49df" xsi:nil="true"/>
    <TaxCatchAll xmlns="00ad7483-47b0-434e-9f6c-b128bbe2d6bf" xsi:nil="true"/>
    <lcf76f155ced4ddcb4097134ff3c332f xmlns="7b3f7ccf-45bb-4f89-806b-db0a19ce49d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694F7-F733-4573-8C94-BDBD1714F21A}"/>
</file>

<file path=customXml/itemProps2.xml><?xml version="1.0" encoding="utf-8"?>
<ds:datastoreItem xmlns:ds="http://schemas.openxmlformats.org/officeDocument/2006/customXml" ds:itemID="{312A0ED0-05A5-46E7-A140-93690D9EF5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E32A77-0AC6-4563-89B8-34F276EF4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9F717F-D31A-425D-8AF8-64A43CDF6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17</Pages>
  <Words>3651</Words>
  <Characters>21176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Heret Knjazeva</dc:creator>
  <cp:keywords/>
  <dc:description/>
  <cp:lastModifiedBy>Liis Grünberg</cp:lastModifiedBy>
  <cp:revision>44</cp:revision>
  <cp:lastPrinted>2025-07-28T23:35:00Z</cp:lastPrinted>
  <dcterms:created xsi:type="dcterms:W3CDTF">2025-09-07T19:52:00Z</dcterms:created>
  <dcterms:modified xsi:type="dcterms:W3CDTF">2025-09-25T08:53:00Z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0x0101003343108B2790CF4CA34D0D216B5832EC</vt:lpwstr>
  </property>
  <property fmtid="{D5CDD505-2E9C-101B-9397-08002B2CF9AE}" pid="3" name="MediaServiceImageTags">
    <vt:lpwstr/>
  </property>
  <property fmtid="{D5CDD505-2E9C-101B-9397-08002B2CF9AE}" pid="4" name="Order">
    <vt:r8>2559300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